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927DE1" w:rsidRPr="002D4215" w14:paraId="6C820F7E" w14:textId="77777777">
        <w:trPr>
          <w:cantSplit/>
        </w:trPr>
        <w:tc>
          <w:tcPr>
            <w:tcW w:w="6911" w:type="dxa"/>
          </w:tcPr>
          <w:p w14:paraId="09935128" w14:textId="77777777" w:rsidR="00927DE1" w:rsidRPr="002D4215" w:rsidRDefault="00FD669D">
            <w:pPr>
              <w:spacing w:before="400" w:after="48" w:line="240" w:lineRule="atLeast"/>
              <w:rPr>
                <w:rFonts w:ascii="Verdana" w:hAnsi="Verdana"/>
                <w:position w:val="6"/>
              </w:rPr>
            </w:pPr>
            <w:r w:rsidRPr="002D4215">
              <w:rPr>
                <w:rFonts w:ascii="Verdana" w:hAnsi="Verdana" w:cs="Times"/>
                <w:b/>
                <w:position w:val="6"/>
                <w:sz w:val="22"/>
                <w:szCs w:val="22"/>
                <w:lang w:val="en-US"/>
              </w:rPr>
              <w:t>World Radiocommunication Conference (WRC-23)</w:t>
            </w:r>
            <w:r w:rsidRPr="002D4215">
              <w:rPr>
                <w:rFonts w:ascii="Verdana" w:hAnsi="Verdana" w:cs="Times"/>
                <w:b/>
                <w:position w:val="6"/>
                <w:sz w:val="26"/>
                <w:szCs w:val="26"/>
                <w:lang w:val="en-US"/>
              </w:rPr>
              <w:br/>
            </w:r>
            <w:r w:rsidRPr="002D4215">
              <w:rPr>
                <w:rFonts w:ascii="Verdana" w:hAnsi="Verdana" w:cs="Times"/>
                <w:b/>
                <w:position w:val="6"/>
                <w:sz w:val="18"/>
                <w:szCs w:val="18"/>
                <w:lang w:val="en-US"/>
              </w:rPr>
              <w:t>Dubai, 20 November - 15 December 2023</w:t>
            </w:r>
          </w:p>
        </w:tc>
        <w:tc>
          <w:tcPr>
            <w:tcW w:w="3120" w:type="dxa"/>
          </w:tcPr>
          <w:p w14:paraId="739D16D6" w14:textId="77777777" w:rsidR="00927DE1" w:rsidRPr="002D4215" w:rsidRDefault="00FD669D">
            <w:pPr>
              <w:spacing w:before="0" w:line="240" w:lineRule="atLeast"/>
            </w:pPr>
            <w:bookmarkStart w:id="0" w:name="ditulogo"/>
            <w:bookmarkEnd w:id="0"/>
            <w:r w:rsidRPr="002D4215">
              <w:rPr>
                <w:noProof/>
                <w:lang w:val="de-CH" w:eastAsia="de-CH"/>
              </w:rPr>
              <w:drawing>
                <wp:inline distT="0" distB="0" distL="0" distR="0" wp14:anchorId="07103C56" wp14:editId="14E75B27">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927DE1" w:rsidRPr="002D4215" w14:paraId="682203DF" w14:textId="77777777">
        <w:trPr>
          <w:cantSplit/>
        </w:trPr>
        <w:tc>
          <w:tcPr>
            <w:tcW w:w="6911" w:type="dxa"/>
            <w:tcBorders>
              <w:bottom w:val="single" w:sz="12" w:space="0" w:color="auto"/>
            </w:tcBorders>
          </w:tcPr>
          <w:p w14:paraId="54994970" w14:textId="51358BDE" w:rsidR="00927DE1" w:rsidRPr="002D4215" w:rsidRDefault="00927DE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7A3207C" w14:textId="52FDC7DA" w:rsidR="00927DE1" w:rsidRPr="002D4215" w:rsidRDefault="00927DE1">
            <w:pPr>
              <w:spacing w:before="0" w:line="240" w:lineRule="atLeast"/>
              <w:rPr>
                <w:rFonts w:ascii="Verdana" w:hAnsi="Verdana"/>
                <w:b/>
                <w:szCs w:val="24"/>
              </w:rPr>
            </w:pPr>
          </w:p>
        </w:tc>
      </w:tr>
      <w:tr w:rsidR="00927DE1" w:rsidRPr="002D4215" w14:paraId="7EBFD060" w14:textId="77777777">
        <w:trPr>
          <w:cantSplit/>
        </w:trPr>
        <w:tc>
          <w:tcPr>
            <w:tcW w:w="6911" w:type="dxa"/>
            <w:tcBorders>
              <w:top w:val="single" w:sz="12" w:space="0" w:color="auto"/>
            </w:tcBorders>
          </w:tcPr>
          <w:p w14:paraId="7BFB5F25" w14:textId="2A68F8B6" w:rsidR="00927DE1" w:rsidRPr="002D4215" w:rsidRDefault="00927DE1">
            <w:pPr>
              <w:spacing w:before="0" w:after="48" w:line="240" w:lineRule="atLeast"/>
              <w:rPr>
                <w:rFonts w:ascii="Verdana" w:hAnsi="Verdana"/>
                <w:b/>
                <w:smallCaps/>
                <w:sz w:val="20"/>
              </w:rPr>
            </w:pPr>
          </w:p>
        </w:tc>
        <w:tc>
          <w:tcPr>
            <w:tcW w:w="3120" w:type="dxa"/>
            <w:tcBorders>
              <w:top w:val="single" w:sz="12" w:space="0" w:color="auto"/>
            </w:tcBorders>
          </w:tcPr>
          <w:p w14:paraId="757E062D" w14:textId="14175633" w:rsidR="00927DE1" w:rsidRPr="002D4215" w:rsidRDefault="00FD669D">
            <w:pPr>
              <w:spacing w:before="0" w:line="240" w:lineRule="atLeast"/>
              <w:rPr>
                <w:rFonts w:ascii="Verdana" w:hAnsi="Verdana"/>
                <w:b/>
                <w:bCs/>
                <w:sz w:val="20"/>
              </w:rPr>
            </w:pPr>
            <w:r w:rsidRPr="002D4215">
              <w:rPr>
                <w:rFonts w:ascii="Verdana" w:hAnsi="Verdana"/>
                <w:b/>
                <w:bCs/>
                <w:sz w:val="20"/>
              </w:rPr>
              <w:t xml:space="preserve">Doc. </w:t>
            </w:r>
            <w:proofErr w:type="gramStart"/>
            <w:r w:rsidRPr="002D4215">
              <w:rPr>
                <w:rFonts w:ascii="Verdana" w:hAnsi="Verdana"/>
                <w:b/>
                <w:bCs/>
                <w:sz w:val="20"/>
              </w:rPr>
              <w:t>CPG(</w:t>
            </w:r>
            <w:proofErr w:type="gramEnd"/>
            <w:r w:rsidRPr="002D4215">
              <w:rPr>
                <w:rFonts w:ascii="Verdana" w:hAnsi="Verdana"/>
                <w:b/>
                <w:bCs/>
                <w:sz w:val="20"/>
              </w:rPr>
              <w:t>23)</w:t>
            </w:r>
            <w:r w:rsidR="00AE25EB">
              <w:rPr>
                <w:rFonts w:ascii="Verdana" w:hAnsi="Verdana"/>
                <w:b/>
                <w:bCs/>
                <w:sz w:val="20"/>
              </w:rPr>
              <w:t>060</w:t>
            </w:r>
            <w:r w:rsidRPr="002D4215">
              <w:rPr>
                <w:rFonts w:ascii="Verdana" w:hAnsi="Verdana"/>
                <w:b/>
                <w:bCs/>
                <w:sz w:val="20"/>
              </w:rPr>
              <w:t xml:space="preserve"> ANNEX</w:t>
            </w:r>
            <w:r w:rsidRPr="00AE25EB">
              <w:rPr>
                <w:rFonts w:ascii="Verdana" w:hAnsi="Verdana"/>
                <w:b/>
                <w:lang w:val="en-US"/>
              </w:rPr>
              <w:t xml:space="preserve"> </w:t>
            </w:r>
            <w:r w:rsidRPr="002D4215">
              <w:rPr>
                <w:rFonts w:ascii="Verdana" w:hAnsi="Verdana"/>
                <w:b/>
                <w:bCs/>
                <w:sz w:val="20"/>
              </w:rPr>
              <w:t>V-16</w:t>
            </w:r>
          </w:p>
        </w:tc>
      </w:tr>
      <w:tr w:rsidR="00927DE1" w:rsidRPr="00AE25EB" w14:paraId="6B257FDF" w14:textId="77777777">
        <w:trPr>
          <w:cantSplit/>
          <w:trHeight w:val="23"/>
        </w:trPr>
        <w:tc>
          <w:tcPr>
            <w:tcW w:w="6911" w:type="dxa"/>
            <w:shd w:val="clear" w:color="auto" w:fill="auto"/>
          </w:tcPr>
          <w:p w14:paraId="1FA9DF99" w14:textId="77777777" w:rsidR="00927DE1" w:rsidRPr="002D4215" w:rsidRDefault="00FD669D">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2D4215">
              <w:rPr>
                <w:rFonts w:ascii="Verdana" w:hAnsi="Verdana"/>
                <w:sz w:val="20"/>
                <w:szCs w:val="20"/>
              </w:rPr>
              <w:t>PLENARY MEETING</w:t>
            </w:r>
          </w:p>
        </w:tc>
        <w:tc>
          <w:tcPr>
            <w:tcW w:w="3120" w:type="dxa"/>
          </w:tcPr>
          <w:p w14:paraId="52F3B9A3" w14:textId="77777777" w:rsidR="00927DE1" w:rsidRPr="002D4215" w:rsidRDefault="00FD669D">
            <w:pPr>
              <w:tabs>
                <w:tab w:val="left" w:pos="851"/>
              </w:tabs>
              <w:spacing w:before="0" w:line="240" w:lineRule="atLeast"/>
              <w:rPr>
                <w:rFonts w:ascii="Verdana" w:hAnsi="Verdana"/>
                <w:sz w:val="20"/>
                <w:lang w:val="it-CH"/>
              </w:rPr>
            </w:pPr>
            <w:r w:rsidRPr="002D4215">
              <w:rPr>
                <w:rFonts w:ascii="Verdana" w:hAnsi="Verdana"/>
                <w:b/>
                <w:sz w:val="20"/>
                <w:lang w:val="it-CH"/>
              </w:rPr>
              <w:t>Addendum 11 to</w:t>
            </w:r>
            <w:r w:rsidRPr="002D4215">
              <w:rPr>
                <w:rFonts w:ascii="Verdana" w:hAnsi="Verdana"/>
                <w:b/>
                <w:sz w:val="20"/>
                <w:lang w:val="it-CH"/>
              </w:rPr>
              <w:br/>
              <w:t>Document XXXX-E</w:t>
            </w:r>
          </w:p>
        </w:tc>
      </w:tr>
      <w:tr w:rsidR="00927DE1" w:rsidRPr="002D4215" w14:paraId="46947216" w14:textId="77777777">
        <w:trPr>
          <w:cantSplit/>
          <w:trHeight w:val="23"/>
        </w:trPr>
        <w:tc>
          <w:tcPr>
            <w:tcW w:w="6911" w:type="dxa"/>
            <w:shd w:val="clear" w:color="auto" w:fill="auto"/>
          </w:tcPr>
          <w:p w14:paraId="18A7902A" w14:textId="77777777" w:rsidR="00927DE1" w:rsidRPr="002D4215" w:rsidRDefault="00927DE1">
            <w:pPr>
              <w:tabs>
                <w:tab w:val="left" w:pos="851"/>
              </w:tabs>
              <w:spacing w:before="0" w:line="240" w:lineRule="atLeast"/>
              <w:rPr>
                <w:rFonts w:ascii="Verdana" w:hAnsi="Verdana"/>
                <w:b/>
                <w:sz w:val="20"/>
                <w:lang w:val="it-CH"/>
              </w:rPr>
            </w:pPr>
            <w:bookmarkStart w:id="4" w:name="ddate" w:colFirst="1" w:colLast="1"/>
            <w:bookmarkStart w:id="5" w:name="dblank" w:colFirst="0" w:colLast="0"/>
            <w:bookmarkEnd w:id="2"/>
            <w:bookmarkEnd w:id="3"/>
          </w:p>
        </w:tc>
        <w:tc>
          <w:tcPr>
            <w:tcW w:w="3120" w:type="dxa"/>
          </w:tcPr>
          <w:p w14:paraId="6F52625D" w14:textId="77777777" w:rsidR="00927DE1" w:rsidRPr="002D4215" w:rsidRDefault="00FD669D">
            <w:pPr>
              <w:tabs>
                <w:tab w:val="left" w:pos="993"/>
              </w:tabs>
              <w:spacing w:before="0"/>
              <w:rPr>
                <w:rFonts w:ascii="Verdana" w:hAnsi="Verdana"/>
                <w:sz w:val="20"/>
              </w:rPr>
            </w:pPr>
            <w:r w:rsidRPr="002D4215">
              <w:rPr>
                <w:rFonts w:ascii="Verdana" w:hAnsi="Verdana"/>
                <w:b/>
                <w:sz w:val="20"/>
              </w:rPr>
              <w:t>XX June 2022</w:t>
            </w:r>
          </w:p>
        </w:tc>
      </w:tr>
      <w:tr w:rsidR="00927DE1" w:rsidRPr="002D4215" w14:paraId="3E50A4DC" w14:textId="77777777">
        <w:trPr>
          <w:cantSplit/>
          <w:trHeight w:val="23"/>
        </w:trPr>
        <w:tc>
          <w:tcPr>
            <w:tcW w:w="6911" w:type="dxa"/>
            <w:shd w:val="clear" w:color="auto" w:fill="auto"/>
          </w:tcPr>
          <w:p w14:paraId="47E989D6" w14:textId="77777777" w:rsidR="00927DE1" w:rsidRPr="002D4215" w:rsidRDefault="00927DE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6559BA65" w14:textId="77777777" w:rsidR="00927DE1" w:rsidRPr="002D4215" w:rsidRDefault="00FD669D">
            <w:pPr>
              <w:tabs>
                <w:tab w:val="left" w:pos="993"/>
              </w:tabs>
              <w:spacing w:before="0"/>
              <w:rPr>
                <w:rFonts w:ascii="Verdana" w:hAnsi="Verdana"/>
                <w:b/>
                <w:sz w:val="20"/>
              </w:rPr>
            </w:pPr>
            <w:r w:rsidRPr="002D4215">
              <w:rPr>
                <w:rFonts w:ascii="Verdana" w:hAnsi="Verdana"/>
                <w:b/>
                <w:sz w:val="20"/>
              </w:rPr>
              <w:t>Original: English</w:t>
            </w:r>
          </w:p>
        </w:tc>
      </w:tr>
      <w:tr w:rsidR="00927DE1" w:rsidRPr="002D4215" w14:paraId="19BE2113" w14:textId="77777777">
        <w:trPr>
          <w:cantSplit/>
          <w:trHeight w:val="23"/>
        </w:trPr>
        <w:tc>
          <w:tcPr>
            <w:tcW w:w="10031" w:type="dxa"/>
            <w:gridSpan w:val="2"/>
            <w:shd w:val="clear" w:color="auto" w:fill="auto"/>
          </w:tcPr>
          <w:p w14:paraId="36D1628A" w14:textId="77777777" w:rsidR="00927DE1" w:rsidRPr="002D4215" w:rsidRDefault="00927DE1">
            <w:pPr>
              <w:tabs>
                <w:tab w:val="left" w:pos="993"/>
              </w:tabs>
              <w:spacing w:before="0"/>
              <w:rPr>
                <w:rFonts w:ascii="Verdana" w:hAnsi="Verdana"/>
                <w:b/>
                <w:sz w:val="20"/>
              </w:rPr>
            </w:pPr>
          </w:p>
        </w:tc>
      </w:tr>
      <w:tr w:rsidR="00927DE1" w:rsidRPr="002D4215" w14:paraId="75AC17B0" w14:textId="77777777">
        <w:trPr>
          <w:cantSplit/>
          <w:trHeight w:val="23"/>
        </w:trPr>
        <w:tc>
          <w:tcPr>
            <w:tcW w:w="10031" w:type="dxa"/>
            <w:gridSpan w:val="2"/>
            <w:shd w:val="clear" w:color="auto" w:fill="auto"/>
          </w:tcPr>
          <w:p w14:paraId="2E07A0AF" w14:textId="77777777" w:rsidR="00927DE1" w:rsidRPr="002D4215" w:rsidRDefault="00FD669D">
            <w:pPr>
              <w:pStyle w:val="Source"/>
            </w:pPr>
            <w:r w:rsidRPr="002D4215">
              <w:t>European Common Proposals</w:t>
            </w:r>
          </w:p>
        </w:tc>
      </w:tr>
      <w:tr w:rsidR="00927DE1" w:rsidRPr="002D4215" w14:paraId="684F218E" w14:textId="77777777">
        <w:trPr>
          <w:cantSplit/>
          <w:trHeight w:val="23"/>
        </w:trPr>
        <w:tc>
          <w:tcPr>
            <w:tcW w:w="10031" w:type="dxa"/>
            <w:gridSpan w:val="2"/>
            <w:shd w:val="clear" w:color="auto" w:fill="auto"/>
          </w:tcPr>
          <w:p w14:paraId="6615AB07" w14:textId="77777777" w:rsidR="00927DE1" w:rsidRPr="002D4215" w:rsidRDefault="00FD669D">
            <w:pPr>
              <w:pStyle w:val="Title1"/>
            </w:pPr>
            <w:r w:rsidRPr="002D4215">
              <w:t>Proposals for the work of the conference</w:t>
            </w:r>
          </w:p>
        </w:tc>
      </w:tr>
      <w:tr w:rsidR="00927DE1" w:rsidRPr="002D4215" w14:paraId="7862A7B5" w14:textId="77777777">
        <w:trPr>
          <w:cantSplit/>
          <w:trHeight w:val="23"/>
        </w:trPr>
        <w:tc>
          <w:tcPr>
            <w:tcW w:w="10031" w:type="dxa"/>
            <w:gridSpan w:val="2"/>
            <w:shd w:val="clear" w:color="auto" w:fill="auto"/>
          </w:tcPr>
          <w:p w14:paraId="3EC721A6" w14:textId="77777777" w:rsidR="00927DE1" w:rsidRPr="002D4215" w:rsidRDefault="00927DE1">
            <w:pPr>
              <w:pStyle w:val="Title2"/>
            </w:pPr>
          </w:p>
        </w:tc>
      </w:tr>
      <w:tr w:rsidR="00927DE1" w:rsidRPr="002D4215" w14:paraId="5D7E7472" w14:textId="77777777">
        <w:trPr>
          <w:cantSplit/>
          <w:trHeight w:val="23"/>
        </w:trPr>
        <w:tc>
          <w:tcPr>
            <w:tcW w:w="10031" w:type="dxa"/>
            <w:gridSpan w:val="2"/>
            <w:shd w:val="clear" w:color="auto" w:fill="auto"/>
          </w:tcPr>
          <w:p w14:paraId="7BC8B2C0" w14:textId="77777777" w:rsidR="00927DE1" w:rsidRPr="002D4215" w:rsidRDefault="00FD669D">
            <w:pPr>
              <w:pStyle w:val="Agendaitem"/>
            </w:pPr>
            <w:r w:rsidRPr="002D4215">
              <w:t>Agenda item 1.16</w:t>
            </w:r>
          </w:p>
        </w:tc>
      </w:tr>
    </w:tbl>
    <w:bookmarkEnd w:id="6"/>
    <w:bookmarkEnd w:id="7"/>
    <w:p w14:paraId="57462DA0" w14:textId="77777777" w:rsidR="00927DE1" w:rsidRPr="002D4215" w:rsidRDefault="00FD669D">
      <w:pPr>
        <w:spacing w:before="240"/>
        <w:jc w:val="both"/>
        <w:rPr>
          <w:b/>
          <w:i/>
          <w:iCs/>
        </w:rPr>
      </w:pPr>
      <w:r w:rsidRPr="002D4215">
        <w:rPr>
          <w:lang w:val="en-US"/>
        </w:rPr>
        <w:t>1.16</w:t>
      </w:r>
      <w:r w:rsidRPr="002D4215">
        <w:rPr>
          <w:lang w:val="en-US"/>
        </w:rPr>
        <w:tab/>
      </w:r>
      <w:r w:rsidRPr="002D4215">
        <w:rPr>
          <w:iCs/>
        </w:rPr>
        <w:t xml:space="preserve">to study and develop technical, operational and regulatory measures, as appropriate, to facilitate the use of the frequency bands 17.7-18.6 GHz and 18.8-19.3 GHz and 19.7-20.2 GHz (space-to-Earth) and 27.5-29.1 GHz and 29.5-30 GHz (Earth-to-space) by non-GSO FSS earth stations in motion, while ensuring due protection of existing services in those frequency bands, in accordance with Resolution </w:t>
      </w:r>
      <w:r w:rsidRPr="002D4215">
        <w:rPr>
          <w:b/>
          <w:bCs/>
          <w:iCs/>
        </w:rPr>
        <w:t>173 (WRC-19)</w:t>
      </w:r>
      <w:r w:rsidRPr="002D4215">
        <w:rPr>
          <w:iCs/>
        </w:rPr>
        <w:t>;</w:t>
      </w:r>
    </w:p>
    <w:p w14:paraId="3A5148C3" w14:textId="77777777" w:rsidR="00927DE1" w:rsidRPr="002D4215" w:rsidRDefault="00FD669D">
      <w:pPr>
        <w:pStyle w:val="Headingb"/>
        <w:rPr>
          <w:lang w:val="en-GB"/>
        </w:rPr>
      </w:pPr>
      <w:r w:rsidRPr="002D4215">
        <w:rPr>
          <w:lang w:val="en-GB"/>
        </w:rPr>
        <w:t>Introduction</w:t>
      </w:r>
    </w:p>
    <w:p w14:paraId="5B61416C" w14:textId="58636302" w:rsidR="00927DE1" w:rsidRPr="002D4215" w:rsidRDefault="00FD669D">
      <w:pPr>
        <w:jc w:val="both"/>
      </w:pPr>
      <w:r w:rsidRPr="002D4215">
        <w:t xml:space="preserve">This document proposes modifications to the Radio Regulations to facilitate the use of the frequency bands 17.7-18.6 GHz and 18.8-19.3 GHz and 19.7-20.2 GHz (space-to-Earth) and 27.5-29.1 GHz and 29.5-30 GHz (Earth-to-space) by ESIMs communicating with non-GSO FSS satellite networks while protecting services allocated in those </w:t>
      </w:r>
      <w:r w:rsidR="00DB3FF7" w:rsidRPr="002D4215">
        <w:t xml:space="preserve">frequency </w:t>
      </w:r>
      <w:r w:rsidRPr="002D4215">
        <w:t xml:space="preserve">bands and in adjacent </w:t>
      </w:r>
      <w:r w:rsidR="00DB3FF7" w:rsidRPr="002D4215">
        <w:t xml:space="preserve">frequency </w:t>
      </w:r>
      <w:r w:rsidRPr="002D4215">
        <w:t>bands.</w:t>
      </w:r>
    </w:p>
    <w:p w14:paraId="3D17AB3E" w14:textId="77777777" w:rsidR="00927DE1" w:rsidRPr="002D4215" w:rsidRDefault="00FD669D">
      <w:pPr>
        <w:jc w:val="both"/>
      </w:pPr>
      <w:r w:rsidRPr="002D4215">
        <w:t>The following regulatory measures are proposed:</w:t>
      </w:r>
    </w:p>
    <w:p w14:paraId="50114FA6" w14:textId="77777777" w:rsidR="00927DE1" w:rsidRPr="002D4215" w:rsidRDefault="00FD669D" w:rsidP="000E6D68">
      <w:pPr>
        <w:pStyle w:val="Paragraphedeliste"/>
        <w:numPr>
          <w:ilvl w:val="0"/>
          <w:numId w:val="1"/>
        </w:numPr>
        <w:jc w:val="both"/>
      </w:pPr>
      <w:r w:rsidRPr="002D4215">
        <w:t xml:space="preserve">To add a new footnote in RR Article </w:t>
      </w:r>
      <w:r w:rsidRPr="002D4215">
        <w:rPr>
          <w:b/>
          <w:bCs/>
        </w:rPr>
        <w:t>5</w:t>
      </w:r>
      <w:r w:rsidRPr="002D4215">
        <w:t xml:space="preserve"> with reference to a new WRC-23 Resolution providing the conditions for the operation of non-GSO ESIMs and for the protection of existing services.  </w:t>
      </w:r>
    </w:p>
    <w:p w14:paraId="4329833F" w14:textId="77777777" w:rsidR="00927DE1" w:rsidRPr="002D4215" w:rsidRDefault="00FD669D" w:rsidP="000E6D68">
      <w:pPr>
        <w:pStyle w:val="Paragraphedeliste"/>
        <w:numPr>
          <w:ilvl w:val="0"/>
          <w:numId w:val="1"/>
        </w:numPr>
        <w:jc w:val="both"/>
      </w:pPr>
      <w:r w:rsidRPr="002D4215">
        <w:t xml:space="preserve">To ensure that non-GSO ESIM characteristics shall remain within the envelope characteristics of typical earth stations associated with the non-GSO satellite system with which it communicates. In addition, the operation of non-GSO ESIM shall comply with the coordination agreements obtained following the application of provisions under No. </w:t>
      </w:r>
      <w:r w:rsidRPr="002D4215">
        <w:rPr>
          <w:b/>
          <w:bCs/>
        </w:rPr>
        <w:t>9.11A</w:t>
      </w:r>
      <w:r w:rsidRPr="002D4215">
        <w:t xml:space="preserve">. These conditions address the compatibility with GSO FSS networks in bands where epfd limits do not apply. </w:t>
      </w:r>
    </w:p>
    <w:p w14:paraId="2A9CEFF7" w14:textId="77777777" w:rsidR="00927DE1" w:rsidRPr="002D4215" w:rsidRDefault="00FD669D" w:rsidP="000E6D68">
      <w:pPr>
        <w:pStyle w:val="Paragraphedeliste"/>
        <w:numPr>
          <w:ilvl w:val="0"/>
          <w:numId w:val="1"/>
        </w:numPr>
        <w:jc w:val="both"/>
      </w:pPr>
      <w:r w:rsidRPr="002D4215">
        <w:t xml:space="preserve">To address compatibility with GSO FSS networks operating in the frequency bands 17.8-18.6 GHz, 19.7-20.2 GHz, 27.5-28.6 GHz and 29.5-30 GHz, it is proposed that links involving non-GSO ESIM shall comply with epfd limits in Nos. </w:t>
      </w:r>
      <w:r w:rsidRPr="002D4215">
        <w:rPr>
          <w:b/>
          <w:bCs/>
        </w:rPr>
        <w:t>22.5C</w:t>
      </w:r>
      <w:r w:rsidRPr="002D4215">
        <w:t xml:space="preserve">, </w:t>
      </w:r>
      <w:r w:rsidRPr="002D4215">
        <w:rPr>
          <w:b/>
          <w:bCs/>
        </w:rPr>
        <w:t>22.5D,</w:t>
      </w:r>
      <w:r w:rsidRPr="002D4215">
        <w:t xml:space="preserve"> </w:t>
      </w:r>
      <w:r w:rsidRPr="002D4215">
        <w:rPr>
          <w:b/>
          <w:bCs/>
        </w:rPr>
        <w:t xml:space="preserve">22.5F </w:t>
      </w:r>
      <w:r w:rsidRPr="002D4215">
        <w:t>and i</w:t>
      </w:r>
      <w:r w:rsidRPr="002D4215">
        <w:rPr>
          <w:bCs/>
        </w:rPr>
        <w:t xml:space="preserve">n Table </w:t>
      </w:r>
      <w:r w:rsidRPr="002D4215">
        <w:rPr>
          <w:b/>
          <w:bCs/>
        </w:rPr>
        <w:t>22-4B</w:t>
      </w:r>
      <w:r w:rsidRPr="002D4215">
        <w:t>.</w:t>
      </w:r>
    </w:p>
    <w:p w14:paraId="61AE95AB" w14:textId="77777777" w:rsidR="00927DE1" w:rsidRPr="002D4215" w:rsidRDefault="00FD669D" w:rsidP="000E6D68">
      <w:pPr>
        <w:pStyle w:val="Paragraphedeliste"/>
        <w:numPr>
          <w:ilvl w:val="0"/>
          <w:numId w:val="1"/>
        </w:numPr>
        <w:jc w:val="both"/>
      </w:pPr>
      <w:r w:rsidRPr="002D4215">
        <w:t>Regarding sharing with fixed and mobile services in the frequency bands 17.7-18.6 GHz and 18.8-19.3 GHz, this document proposes that  non-GSO ESIM operating in the same frequency bands (space-to-Earth) shall not claim protection from terrestrial stations.</w:t>
      </w:r>
    </w:p>
    <w:p w14:paraId="01B0B125" w14:textId="77777777" w:rsidR="00927DE1" w:rsidRPr="002D4215" w:rsidRDefault="00FD669D" w:rsidP="000E6D68">
      <w:pPr>
        <w:pStyle w:val="Paragraphedeliste"/>
        <w:numPr>
          <w:ilvl w:val="0"/>
          <w:numId w:val="1"/>
        </w:numPr>
        <w:jc w:val="both"/>
      </w:pPr>
      <w:r w:rsidRPr="002D4215">
        <w:lastRenderedPageBreak/>
        <w:t xml:space="preserve">To address the protection of fixed and mobile services in the frequency bands 27.5-29.1 GHz and 29.5-30 GHz for administrations mentioned in No. </w:t>
      </w:r>
      <w:r w:rsidRPr="002D4215">
        <w:rPr>
          <w:b/>
        </w:rPr>
        <w:t>5.542</w:t>
      </w:r>
      <w:r w:rsidRPr="002D4215">
        <w:t xml:space="preserve"> from aeronautical ESIMs, it is  proposed to apply power flux density (pfd) limits on the Earth’s surface. With respect to maritime ESIMs, this document proposes a  minimum distance from the coastal state beyond which maritime ESIMs can operate without the prior agreement and also a maximum e.i.r.p. spectral density towards the territory of the coastal state.</w:t>
      </w:r>
    </w:p>
    <w:p w14:paraId="72887AC1" w14:textId="77777777" w:rsidR="00927DE1" w:rsidRPr="002D4215" w:rsidRDefault="00FD669D" w:rsidP="000E6D68">
      <w:pPr>
        <w:pStyle w:val="Paragraphedeliste"/>
        <w:numPr>
          <w:ilvl w:val="0"/>
          <w:numId w:val="1"/>
        </w:numPr>
        <w:jc w:val="both"/>
      </w:pPr>
      <w:r w:rsidRPr="002D4215">
        <w:t>To address compatibility with EESS (passive) in the  band 18.6-18.8 GHz, it is proposed to apply the limits  to unwanted emission power flux-density at the surface of the oceans produced by the FSS satellites with which non-GSO ESIM communicate.</w:t>
      </w:r>
    </w:p>
    <w:p w14:paraId="78DA45A8" w14:textId="77777777" w:rsidR="00927DE1" w:rsidRPr="002D4215" w:rsidRDefault="00FD669D" w:rsidP="000E6D68">
      <w:pPr>
        <w:pStyle w:val="Paragraphedeliste"/>
        <w:numPr>
          <w:ilvl w:val="0"/>
          <w:numId w:val="1"/>
        </w:numPr>
        <w:jc w:val="both"/>
      </w:pPr>
      <w:r w:rsidRPr="002D4215">
        <w:t xml:space="preserve">This document proposes that the frequency assignments used for the operations of non-GSO ESIMs shall be notified by the notifying administration of the FSS satellite system with which the ESIM communicate. In addition, the notifying administration  ensures that non-GSO ESIMs operate in the territories under the jurisdiction of any administration from which an authorization has been obtained. </w:t>
      </w:r>
    </w:p>
    <w:p w14:paraId="68AF456D" w14:textId="76F2D6C9" w:rsidR="00927DE1" w:rsidRPr="002D4215" w:rsidRDefault="00FD669D" w:rsidP="00DB3FF7">
      <w:pPr>
        <w:jc w:val="both"/>
      </w:pPr>
      <w:r w:rsidRPr="002D4215">
        <w:t>The attachment to this ECP is provided for information only. The content is not proposed for inclusion,</w:t>
      </w:r>
      <w:r w:rsidR="009E757F" w:rsidRPr="002D4215">
        <w:t xml:space="preserve"> either</w:t>
      </w:r>
      <w:r w:rsidRPr="002D4215">
        <w:t xml:space="preserve"> totally or partially, in the new Resolution </w:t>
      </w:r>
      <w:r w:rsidRPr="002D4215">
        <w:rPr>
          <w:b/>
          <w:bCs/>
        </w:rPr>
        <w:t>[EUR-A116-NGSO-ESIM]</w:t>
      </w:r>
      <w:r w:rsidR="002D4215">
        <w:t xml:space="preserve"> </w:t>
      </w:r>
      <w:r w:rsidR="002D4215">
        <w:rPr>
          <w:b/>
          <w:bCs/>
        </w:rPr>
        <w:t>(WRC-23)</w:t>
      </w:r>
      <w:r w:rsidR="00DB3FF7" w:rsidRPr="002D4215">
        <w:t>.</w:t>
      </w:r>
    </w:p>
    <w:p w14:paraId="5D8D4B5B" w14:textId="77777777" w:rsidR="00927DE1" w:rsidRPr="002D4215" w:rsidRDefault="00FD669D">
      <w:pPr>
        <w:pStyle w:val="Headingb"/>
        <w:rPr>
          <w:lang w:val="en-GB"/>
        </w:rPr>
      </w:pPr>
      <w:r w:rsidRPr="002D4215">
        <w:rPr>
          <w:lang w:val="en-GB"/>
        </w:rPr>
        <w:t>Proposals</w:t>
      </w:r>
    </w:p>
    <w:p w14:paraId="1090D022" w14:textId="77777777" w:rsidR="00927DE1" w:rsidRPr="002D4215" w:rsidRDefault="00FD669D">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rPr>
      </w:pPr>
      <w:r w:rsidRPr="002D4215">
        <w:br w:type="page"/>
      </w:r>
    </w:p>
    <w:p w14:paraId="1E8D5550" w14:textId="77777777" w:rsidR="00927DE1" w:rsidRPr="002D4215" w:rsidRDefault="00FD669D">
      <w:pPr>
        <w:pStyle w:val="ArtNo"/>
        <w:spacing w:before="0"/>
      </w:pPr>
      <w:bookmarkStart w:id="8" w:name="_Toc42842383"/>
      <w:r w:rsidRPr="002D4215">
        <w:lastRenderedPageBreak/>
        <w:t xml:space="preserve">ARTICLE </w:t>
      </w:r>
      <w:r w:rsidRPr="002D4215">
        <w:rPr>
          <w:rStyle w:val="href"/>
          <w:rFonts w:eastAsiaTheme="majorEastAsia"/>
          <w:color w:val="000000"/>
        </w:rPr>
        <w:t>5</w:t>
      </w:r>
      <w:bookmarkEnd w:id="8"/>
    </w:p>
    <w:p w14:paraId="2F0E90F1" w14:textId="77777777" w:rsidR="00927DE1" w:rsidRPr="002D4215" w:rsidRDefault="00FD669D">
      <w:pPr>
        <w:pStyle w:val="Arttitle"/>
      </w:pPr>
      <w:bookmarkStart w:id="9" w:name="_Toc327956583"/>
      <w:bookmarkStart w:id="10" w:name="_Toc42842384"/>
      <w:r w:rsidRPr="002D4215">
        <w:t>Frequency allocations</w:t>
      </w:r>
      <w:bookmarkEnd w:id="9"/>
      <w:bookmarkEnd w:id="10"/>
    </w:p>
    <w:p w14:paraId="5CDB2DD6" w14:textId="77777777" w:rsidR="00927DE1" w:rsidRPr="002D4215" w:rsidRDefault="00FD669D">
      <w:pPr>
        <w:pStyle w:val="Section1"/>
        <w:keepNext/>
      </w:pPr>
      <w:r w:rsidRPr="002D4215">
        <w:t>Section IV – Table of Frequency Allocations</w:t>
      </w:r>
      <w:r w:rsidRPr="002D4215">
        <w:br/>
      </w:r>
      <w:r w:rsidRPr="002D4215">
        <w:rPr>
          <w:b w:val="0"/>
          <w:bCs/>
        </w:rPr>
        <w:t xml:space="preserve">(See No. </w:t>
      </w:r>
      <w:r w:rsidRPr="002D4215">
        <w:t>2.1</w:t>
      </w:r>
      <w:r w:rsidRPr="002D4215">
        <w:rPr>
          <w:b w:val="0"/>
          <w:bCs/>
        </w:rPr>
        <w:t>)</w:t>
      </w:r>
      <w:r w:rsidRPr="002D4215">
        <w:rPr>
          <w:b w:val="0"/>
          <w:bCs/>
        </w:rPr>
        <w:br/>
      </w:r>
      <w:r w:rsidRPr="002D4215">
        <w:br/>
      </w:r>
    </w:p>
    <w:p w14:paraId="5F7A6519" w14:textId="77777777" w:rsidR="00927DE1" w:rsidRPr="002D4215" w:rsidRDefault="00FD669D">
      <w:pPr>
        <w:pStyle w:val="Proposal"/>
      </w:pPr>
      <w:r w:rsidRPr="002D4215">
        <w:t>MOD</w:t>
      </w:r>
      <w:r w:rsidRPr="002D4215">
        <w:tab/>
        <w:t>EUR/XXXXA16/1</w:t>
      </w:r>
    </w:p>
    <w:p w14:paraId="758561AC" w14:textId="77777777" w:rsidR="00927DE1" w:rsidRPr="002D4215" w:rsidRDefault="00FD669D">
      <w:pPr>
        <w:pStyle w:val="Tabletitle"/>
      </w:pPr>
      <w:r w:rsidRPr="002D4215">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927DE1" w:rsidRPr="002D4215" w14:paraId="5353F296" w14:textId="77777777">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1900EB6A" w14:textId="77777777" w:rsidR="00927DE1" w:rsidRPr="002D4215" w:rsidRDefault="00FD669D">
            <w:pPr>
              <w:pStyle w:val="Tablehead"/>
            </w:pPr>
            <w:r w:rsidRPr="002D4215">
              <w:t>Allocation to services</w:t>
            </w:r>
          </w:p>
        </w:tc>
      </w:tr>
      <w:tr w:rsidR="00927DE1" w:rsidRPr="002D4215" w14:paraId="58D5C8A0" w14:textId="77777777">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568E3D5B" w14:textId="77777777" w:rsidR="00927DE1" w:rsidRPr="002D4215" w:rsidRDefault="00FD669D">
            <w:pPr>
              <w:pStyle w:val="Tablehead"/>
            </w:pPr>
            <w:r w:rsidRPr="002D4215">
              <w:t>Region 1</w:t>
            </w:r>
          </w:p>
        </w:tc>
        <w:tc>
          <w:tcPr>
            <w:tcW w:w="3100" w:type="dxa"/>
            <w:tcBorders>
              <w:top w:val="single" w:sz="4" w:space="0" w:color="auto"/>
              <w:left w:val="single" w:sz="4" w:space="0" w:color="auto"/>
              <w:bottom w:val="single" w:sz="4" w:space="0" w:color="auto"/>
              <w:right w:val="single" w:sz="4" w:space="0" w:color="auto"/>
            </w:tcBorders>
            <w:hideMark/>
          </w:tcPr>
          <w:p w14:paraId="29D4B63C" w14:textId="77777777" w:rsidR="00927DE1" w:rsidRPr="002D4215" w:rsidRDefault="00FD669D">
            <w:pPr>
              <w:pStyle w:val="Tablehead"/>
            </w:pPr>
            <w:r w:rsidRPr="002D4215">
              <w:t>Region 2</w:t>
            </w:r>
          </w:p>
        </w:tc>
        <w:tc>
          <w:tcPr>
            <w:tcW w:w="3100" w:type="dxa"/>
            <w:tcBorders>
              <w:top w:val="single" w:sz="4" w:space="0" w:color="auto"/>
              <w:left w:val="single" w:sz="4" w:space="0" w:color="auto"/>
              <w:bottom w:val="single" w:sz="4" w:space="0" w:color="auto"/>
              <w:right w:val="single" w:sz="4" w:space="0" w:color="auto"/>
            </w:tcBorders>
            <w:hideMark/>
          </w:tcPr>
          <w:p w14:paraId="605FDE08" w14:textId="77777777" w:rsidR="00927DE1" w:rsidRPr="002D4215" w:rsidRDefault="00FD669D">
            <w:pPr>
              <w:pStyle w:val="Tablehead"/>
            </w:pPr>
            <w:r w:rsidRPr="002D4215">
              <w:t>Region 3</w:t>
            </w:r>
          </w:p>
        </w:tc>
      </w:tr>
      <w:tr w:rsidR="00927DE1" w:rsidRPr="002D4215" w14:paraId="53F7DD2A" w14:textId="77777777">
        <w:trPr>
          <w:cantSplit/>
          <w:jc w:val="center"/>
        </w:trPr>
        <w:tc>
          <w:tcPr>
            <w:tcW w:w="3100" w:type="dxa"/>
            <w:tcBorders>
              <w:top w:val="single" w:sz="4" w:space="0" w:color="auto"/>
              <w:left w:val="single" w:sz="4" w:space="0" w:color="auto"/>
              <w:bottom w:val="nil"/>
              <w:right w:val="single" w:sz="4" w:space="0" w:color="auto"/>
            </w:tcBorders>
            <w:hideMark/>
          </w:tcPr>
          <w:p w14:paraId="1C7E754C" w14:textId="77777777" w:rsidR="00927DE1" w:rsidRPr="002D4215" w:rsidRDefault="00FD669D">
            <w:pPr>
              <w:pStyle w:val="TableTextS5"/>
              <w:spacing w:before="30" w:after="30"/>
              <w:rPr>
                <w:rStyle w:val="Tablefreq"/>
              </w:rPr>
            </w:pPr>
            <w:r w:rsidRPr="002D4215">
              <w:rPr>
                <w:rStyle w:val="Tablefreq"/>
              </w:rPr>
              <w:t>17.7-18.1</w:t>
            </w:r>
          </w:p>
          <w:p w14:paraId="3A66AFEA" w14:textId="77777777" w:rsidR="00927DE1" w:rsidRPr="002D4215" w:rsidRDefault="00FD669D">
            <w:pPr>
              <w:pStyle w:val="TableTextS5"/>
            </w:pPr>
            <w:r w:rsidRPr="002D4215">
              <w:t>FIXED</w:t>
            </w:r>
          </w:p>
          <w:p w14:paraId="10776C8B" w14:textId="2CB976D7" w:rsidR="00927DE1" w:rsidRPr="002D4215" w:rsidRDefault="00FD669D">
            <w:pPr>
              <w:pStyle w:val="TableTextS5"/>
            </w:pPr>
            <w:r w:rsidRPr="002D4215">
              <w:t>FIXED-SATELLITE</w:t>
            </w:r>
            <w:r w:rsidRPr="002D4215">
              <w:br/>
              <w:t>(space-to-</w:t>
            </w:r>
            <w:proofErr w:type="gramStart"/>
            <w:r w:rsidRPr="002D4215">
              <w:t xml:space="preserve">Earth)  </w:t>
            </w:r>
            <w:r w:rsidRPr="002D4215">
              <w:rPr>
                <w:rStyle w:val="Artref"/>
                <w:color w:val="000000"/>
              </w:rPr>
              <w:t>5.484A</w:t>
            </w:r>
            <w:proofErr w:type="gramEnd"/>
            <w:r w:rsidRPr="002D4215">
              <w:t xml:space="preserve">  </w:t>
            </w:r>
            <w:r w:rsidRPr="002D4215">
              <w:rPr>
                <w:rStyle w:val="Artref"/>
                <w:color w:val="000000"/>
              </w:rPr>
              <w:t>5.517A</w:t>
            </w:r>
            <w:ins w:id="11" w:author="PTB-7" w:date="2023-04-22T12:12:00Z">
              <w:r w:rsidR="004600A3" w:rsidRPr="002D4215">
                <w:rPr>
                  <w:rStyle w:val="Artref"/>
                </w:rPr>
                <w:t xml:space="preserve">  </w:t>
              </w:r>
            </w:ins>
            <w:ins w:id="12" w:author="CEPT" w:date="2022-12-05T11:23:00Z">
              <w:r w:rsidR="004600A3" w:rsidRPr="002D4215">
                <w:rPr>
                  <w:rStyle w:val="Artref"/>
                  <w:color w:val="000000"/>
                </w:rPr>
                <w:t>ADD 5.A116</w:t>
              </w:r>
            </w:ins>
            <w:r w:rsidRPr="002D4215">
              <w:br/>
              <w:t xml:space="preserve">(Earth-to-space)  </w:t>
            </w:r>
            <w:r w:rsidRPr="002D4215">
              <w:rPr>
                <w:rStyle w:val="Artref"/>
                <w:color w:val="000000"/>
              </w:rPr>
              <w:t>5.516</w:t>
            </w:r>
          </w:p>
          <w:p w14:paraId="508BBD61" w14:textId="77777777" w:rsidR="00927DE1" w:rsidRPr="002D4215" w:rsidRDefault="00FD669D">
            <w:pPr>
              <w:pStyle w:val="TableTextS5"/>
            </w:pPr>
            <w:r w:rsidRPr="002D4215">
              <w:t>MOBILE</w:t>
            </w:r>
          </w:p>
        </w:tc>
        <w:tc>
          <w:tcPr>
            <w:tcW w:w="3100" w:type="dxa"/>
            <w:tcBorders>
              <w:top w:val="single" w:sz="4" w:space="0" w:color="auto"/>
              <w:left w:val="single" w:sz="4" w:space="0" w:color="auto"/>
              <w:bottom w:val="single" w:sz="4" w:space="0" w:color="auto"/>
              <w:right w:val="single" w:sz="4" w:space="0" w:color="auto"/>
            </w:tcBorders>
            <w:hideMark/>
          </w:tcPr>
          <w:p w14:paraId="1BED0483" w14:textId="77777777" w:rsidR="00927DE1" w:rsidRPr="002D4215" w:rsidRDefault="00FD669D">
            <w:pPr>
              <w:pStyle w:val="TableTextS5"/>
              <w:spacing w:before="30" w:after="30"/>
              <w:rPr>
                <w:rStyle w:val="Tablefreq"/>
              </w:rPr>
            </w:pPr>
            <w:r w:rsidRPr="002D4215">
              <w:rPr>
                <w:rStyle w:val="Tablefreq"/>
              </w:rPr>
              <w:t>17.7-17.8</w:t>
            </w:r>
          </w:p>
          <w:p w14:paraId="6ED2D9FF" w14:textId="77777777" w:rsidR="00927DE1" w:rsidRPr="002D4215" w:rsidRDefault="00FD669D">
            <w:pPr>
              <w:pStyle w:val="TableTextS5"/>
            </w:pPr>
            <w:r w:rsidRPr="002D4215">
              <w:t>FIXED</w:t>
            </w:r>
          </w:p>
          <w:p w14:paraId="2A02059F" w14:textId="3A683B69" w:rsidR="00927DE1" w:rsidRPr="002D4215" w:rsidRDefault="00FD669D">
            <w:pPr>
              <w:pStyle w:val="TableTextS5"/>
            </w:pPr>
            <w:r w:rsidRPr="002D4215">
              <w:t>FIXED-SATELLITE</w:t>
            </w:r>
            <w:r w:rsidRPr="002D4215">
              <w:br/>
              <w:t>(space-to-</w:t>
            </w:r>
            <w:proofErr w:type="gramStart"/>
            <w:r w:rsidRPr="002D4215">
              <w:t xml:space="preserve">Earth)  </w:t>
            </w:r>
            <w:r w:rsidRPr="002D4215">
              <w:rPr>
                <w:rStyle w:val="Artref"/>
              </w:rPr>
              <w:t>5</w:t>
            </w:r>
            <w:r w:rsidRPr="002D4215">
              <w:rPr>
                <w:rStyle w:val="Artref"/>
                <w:color w:val="000000"/>
              </w:rPr>
              <w:t>.517</w:t>
            </w:r>
            <w:proofErr w:type="gramEnd"/>
            <w:r w:rsidRPr="002D4215">
              <w:rPr>
                <w:rStyle w:val="Artref"/>
                <w:color w:val="000000"/>
              </w:rPr>
              <w:t xml:space="preserve"> </w:t>
            </w:r>
            <w:r w:rsidRPr="002D4215">
              <w:t xml:space="preserve"> </w:t>
            </w:r>
            <w:r w:rsidRPr="002D4215">
              <w:rPr>
                <w:rStyle w:val="Artref"/>
                <w:color w:val="000000"/>
              </w:rPr>
              <w:t>5.517A</w:t>
            </w:r>
            <w:ins w:id="13" w:author="PTB-7" w:date="2023-04-22T12:12:00Z">
              <w:r w:rsidR="004600A3" w:rsidRPr="002D4215">
                <w:rPr>
                  <w:rStyle w:val="Artref"/>
                </w:rPr>
                <w:t xml:space="preserve">  </w:t>
              </w:r>
            </w:ins>
            <w:ins w:id="14" w:author="CEPT" w:date="2022-12-05T11:23:00Z">
              <w:r w:rsidR="004600A3" w:rsidRPr="002D4215">
                <w:rPr>
                  <w:rStyle w:val="Artref"/>
                  <w:color w:val="000000"/>
                </w:rPr>
                <w:t>ADD 5.A116</w:t>
              </w:r>
            </w:ins>
            <w:r w:rsidRPr="002D4215">
              <w:br/>
              <w:t xml:space="preserve">(Earth-to-space)  </w:t>
            </w:r>
            <w:r w:rsidRPr="002D4215">
              <w:rPr>
                <w:rStyle w:val="Artref"/>
                <w:color w:val="000000"/>
              </w:rPr>
              <w:t>5.516</w:t>
            </w:r>
          </w:p>
          <w:p w14:paraId="2A9E7383" w14:textId="77777777" w:rsidR="00927DE1" w:rsidRPr="002D4215" w:rsidRDefault="00FD669D">
            <w:pPr>
              <w:pStyle w:val="TableTextS5"/>
            </w:pPr>
            <w:r w:rsidRPr="002D4215">
              <w:t>BROADCASTING-SATELLITE</w:t>
            </w:r>
          </w:p>
          <w:p w14:paraId="1BC23EC3" w14:textId="77777777" w:rsidR="00927DE1" w:rsidRPr="002D4215" w:rsidRDefault="00FD669D">
            <w:pPr>
              <w:pStyle w:val="TableTextS5"/>
            </w:pPr>
            <w:r w:rsidRPr="002D4215">
              <w:t>Mobile</w:t>
            </w:r>
          </w:p>
          <w:p w14:paraId="05EE6DF9" w14:textId="77777777" w:rsidR="00927DE1" w:rsidRPr="002D4215" w:rsidRDefault="00FD669D">
            <w:pPr>
              <w:pStyle w:val="TableTextS5"/>
              <w:rPr>
                <w:rStyle w:val="Artref"/>
              </w:rPr>
            </w:pPr>
            <w:r w:rsidRPr="002D4215">
              <w:rPr>
                <w:rStyle w:val="Artref"/>
              </w:rPr>
              <w:t>5.515</w:t>
            </w:r>
          </w:p>
        </w:tc>
        <w:tc>
          <w:tcPr>
            <w:tcW w:w="3100" w:type="dxa"/>
            <w:tcBorders>
              <w:top w:val="single" w:sz="4" w:space="0" w:color="auto"/>
              <w:left w:val="single" w:sz="4" w:space="0" w:color="auto"/>
              <w:bottom w:val="nil"/>
              <w:right w:val="single" w:sz="4" w:space="0" w:color="auto"/>
            </w:tcBorders>
            <w:hideMark/>
          </w:tcPr>
          <w:p w14:paraId="26FDA69A" w14:textId="77777777" w:rsidR="00927DE1" w:rsidRPr="002D4215" w:rsidRDefault="00FD669D">
            <w:pPr>
              <w:pStyle w:val="TableTextS5"/>
              <w:spacing w:before="30" w:after="30"/>
              <w:rPr>
                <w:rStyle w:val="Tablefreq"/>
              </w:rPr>
            </w:pPr>
            <w:r w:rsidRPr="002D4215">
              <w:rPr>
                <w:rStyle w:val="Tablefreq"/>
              </w:rPr>
              <w:t>17.7-18.1</w:t>
            </w:r>
          </w:p>
          <w:p w14:paraId="6BED1DD0" w14:textId="77777777" w:rsidR="00927DE1" w:rsidRPr="002D4215" w:rsidRDefault="00FD669D">
            <w:pPr>
              <w:pStyle w:val="TableTextS5"/>
            </w:pPr>
            <w:r w:rsidRPr="002D4215">
              <w:t>FIXED</w:t>
            </w:r>
          </w:p>
          <w:p w14:paraId="029D936D" w14:textId="0845DBA5" w:rsidR="00927DE1" w:rsidRPr="002D4215" w:rsidRDefault="00FD669D">
            <w:pPr>
              <w:pStyle w:val="TableTextS5"/>
            </w:pPr>
            <w:r w:rsidRPr="002D4215">
              <w:t>FIXED-SATELLITE</w:t>
            </w:r>
            <w:r w:rsidRPr="002D4215">
              <w:br/>
              <w:t>(space-to-</w:t>
            </w:r>
            <w:proofErr w:type="gramStart"/>
            <w:r w:rsidRPr="002D4215">
              <w:t xml:space="preserve">Earth)  </w:t>
            </w:r>
            <w:r w:rsidRPr="002D4215">
              <w:rPr>
                <w:rStyle w:val="Artref"/>
                <w:color w:val="000000"/>
              </w:rPr>
              <w:t>5.484A</w:t>
            </w:r>
            <w:proofErr w:type="gramEnd"/>
            <w:r w:rsidRPr="002D4215">
              <w:rPr>
                <w:rStyle w:val="Artref"/>
                <w:color w:val="000000"/>
              </w:rPr>
              <w:t xml:space="preserve"> </w:t>
            </w:r>
            <w:r w:rsidRPr="002D4215">
              <w:t xml:space="preserve"> </w:t>
            </w:r>
            <w:r w:rsidRPr="002D4215">
              <w:rPr>
                <w:rStyle w:val="Artref"/>
                <w:color w:val="000000"/>
              </w:rPr>
              <w:t>5.517A</w:t>
            </w:r>
            <w:ins w:id="15" w:author="PTB-7" w:date="2023-04-22T12:12:00Z">
              <w:r w:rsidR="004600A3" w:rsidRPr="002D4215">
                <w:rPr>
                  <w:rStyle w:val="Artref"/>
                </w:rPr>
                <w:t xml:space="preserve">  </w:t>
              </w:r>
            </w:ins>
            <w:ins w:id="16" w:author="CEPT" w:date="2022-12-05T11:23:00Z">
              <w:r w:rsidR="004600A3" w:rsidRPr="002D4215">
                <w:rPr>
                  <w:rStyle w:val="Artref"/>
                  <w:color w:val="000000"/>
                </w:rPr>
                <w:t>ADD 5.A116</w:t>
              </w:r>
            </w:ins>
            <w:r w:rsidRPr="002D4215">
              <w:br/>
              <w:t xml:space="preserve">(Earth-to-space)  </w:t>
            </w:r>
            <w:r w:rsidRPr="002D4215">
              <w:rPr>
                <w:rStyle w:val="Artref"/>
                <w:color w:val="000000"/>
              </w:rPr>
              <w:t>5.516</w:t>
            </w:r>
          </w:p>
          <w:p w14:paraId="722D6E92" w14:textId="77777777" w:rsidR="00927DE1" w:rsidRPr="002D4215" w:rsidRDefault="00FD669D">
            <w:pPr>
              <w:pStyle w:val="TableTextS5"/>
            </w:pPr>
            <w:r w:rsidRPr="002D4215">
              <w:t>MOBILE</w:t>
            </w:r>
          </w:p>
        </w:tc>
      </w:tr>
      <w:tr w:rsidR="00927DE1" w:rsidRPr="002D4215" w14:paraId="049A68C4" w14:textId="77777777">
        <w:trPr>
          <w:cantSplit/>
          <w:jc w:val="center"/>
        </w:trPr>
        <w:tc>
          <w:tcPr>
            <w:tcW w:w="3100" w:type="dxa"/>
            <w:tcBorders>
              <w:top w:val="nil"/>
              <w:left w:val="single" w:sz="4" w:space="0" w:color="auto"/>
              <w:bottom w:val="single" w:sz="4" w:space="0" w:color="auto"/>
              <w:right w:val="single" w:sz="6" w:space="0" w:color="auto"/>
            </w:tcBorders>
          </w:tcPr>
          <w:p w14:paraId="66EC640E" w14:textId="77777777" w:rsidR="00927DE1" w:rsidRPr="002D4215" w:rsidRDefault="00927DE1">
            <w:pPr>
              <w:pStyle w:val="TableTextS5"/>
              <w:spacing w:before="30" w:after="30"/>
              <w:rPr>
                <w:color w:val="000000"/>
              </w:rPr>
            </w:pPr>
          </w:p>
        </w:tc>
        <w:tc>
          <w:tcPr>
            <w:tcW w:w="3100" w:type="dxa"/>
            <w:tcBorders>
              <w:top w:val="single" w:sz="4" w:space="0" w:color="auto"/>
              <w:left w:val="single" w:sz="6" w:space="0" w:color="auto"/>
              <w:bottom w:val="single" w:sz="4" w:space="0" w:color="auto"/>
              <w:right w:val="single" w:sz="6" w:space="0" w:color="auto"/>
            </w:tcBorders>
            <w:hideMark/>
          </w:tcPr>
          <w:p w14:paraId="15C75816" w14:textId="77777777" w:rsidR="00927DE1" w:rsidRPr="002D4215" w:rsidRDefault="00FD669D">
            <w:pPr>
              <w:pStyle w:val="TableTextS5"/>
              <w:spacing w:before="30" w:after="30"/>
              <w:rPr>
                <w:rStyle w:val="Tablefreq"/>
              </w:rPr>
            </w:pPr>
            <w:r w:rsidRPr="002D4215">
              <w:rPr>
                <w:rStyle w:val="Tablefreq"/>
              </w:rPr>
              <w:t>17.8-18.1</w:t>
            </w:r>
          </w:p>
          <w:p w14:paraId="1B8B0628" w14:textId="77777777" w:rsidR="00927DE1" w:rsidRPr="002D4215" w:rsidRDefault="00FD669D">
            <w:pPr>
              <w:pStyle w:val="TableTextS5"/>
            </w:pPr>
            <w:r w:rsidRPr="002D4215">
              <w:t>FIXED</w:t>
            </w:r>
          </w:p>
          <w:p w14:paraId="3F77EEEB" w14:textId="7ABF19CF" w:rsidR="00927DE1" w:rsidRPr="002D4215" w:rsidRDefault="00FD669D">
            <w:pPr>
              <w:pStyle w:val="TableTextS5"/>
            </w:pPr>
            <w:r w:rsidRPr="002D4215">
              <w:t>FIXED-SATELLITE</w:t>
            </w:r>
            <w:r w:rsidRPr="002D4215">
              <w:br/>
              <w:t>(space-to-</w:t>
            </w:r>
            <w:proofErr w:type="gramStart"/>
            <w:r w:rsidRPr="002D4215">
              <w:t xml:space="preserve">Earth)  </w:t>
            </w:r>
            <w:r w:rsidRPr="002D4215">
              <w:rPr>
                <w:rStyle w:val="Artref"/>
              </w:rPr>
              <w:t>5.484A</w:t>
            </w:r>
            <w:proofErr w:type="gramEnd"/>
            <w:r w:rsidRPr="002D4215">
              <w:rPr>
                <w:rStyle w:val="Artref"/>
              </w:rPr>
              <w:t xml:space="preserve"> </w:t>
            </w:r>
            <w:r w:rsidRPr="002D4215">
              <w:t xml:space="preserve"> </w:t>
            </w:r>
            <w:r w:rsidRPr="002D4215">
              <w:rPr>
                <w:rStyle w:val="Artref"/>
              </w:rPr>
              <w:t>5.517A</w:t>
            </w:r>
            <w:ins w:id="17" w:author="PTB-7" w:date="2023-04-22T12:12:00Z">
              <w:r w:rsidR="004600A3" w:rsidRPr="002D4215">
                <w:rPr>
                  <w:rStyle w:val="Artref"/>
                </w:rPr>
                <w:t xml:space="preserve">  </w:t>
              </w:r>
            </w:ins>
            <w:ins w:id="18" w:author="CEPT" w:date="2022-12-05T11:23:00Z">
              <w:r w:rsidR="004600A3" w:rsidRPr="002D4215">
                <w:rPr>
                  <w:rStyle w:val="Artref"/>
                  <w:color w:val="000000"/>
                </w:rPr>
                <w:t>ADD 5.A116</w:t>
              </w:r>
            </w:ins>
            <w:r w:rsidRPr="002D4215">
              <w:br/>
              <w:t xml:space="preserve">(Earth-to-space)  </w:t>
            </w:r>
            <w:r w:rsidRPr="002D4215">
              <w:rPr>
                <w:rStyle w:val="Artref"/>
              </w:rPr>
              <w:t>5.516</w:t>
            </w:r>
          </w:p>
          <w:p w14:paraId="771584A9" w14:textId="77777777" w:rsidR="00927DE1" w:rsidRPr="002D4215" w:rsidRDefault="00FD669D">
            <w:pPr>
              <w:pStyle w:val="TableTextS5"/>
            </w:pPr>
            <w:r w:rsidRPr="002D4215">
              <w:t>MOBILE</w:t>
            </w:r>
          </w:p>
          <w:p w14:paraId="0F8F38B0" w14:textId="77777777" w:rsidR="00927DE1" w:rsidRPr="002D4215" w:rsidRDefault="00FD669D">
            <w:pPr>
              <w:pStyle w:val="TableTextS5"/>
            </w:pPr>
            <w:r w:rsidRPr="002D4215">
              <w:rPr>
                <w:rStyle w:val="Artref"/>
              </w:rPr>
              <w:t>5.519</w:t>
            </w:r>
          </w:p>
        </w:tc>
        <w:tc>
          <w:tcPr>
            <w:tcW w:w="3100" w:type="dxa"/>
            <w:tcBorders>
              <w:top w:val="nil"/>
              <w:left w:val="single" w:sz="6" w:space="0" w:color="auto"/>
              <w:bottom w:val="single" w:sz="4" w:space="0" w:color="auto"/>
              <w:right w:val="single" w:sz="4" w:space="0" w:color="auto"/>
            </w:tcBorders>
          </w:tcPr>
          <w:p w14:paraId="047E83FE" w14:textId="77777777" w:rsidR="00927DE1" w:rsidRPr="002D4215" w:rsidRDefault="00927DE1">
            <w:pPr>
              <w:pStyle w:val="TableTextS5"/>
              <w:spacing w:before="30" w:after="30"/>
              <w:rPr>
                <w:color w:val="000000"/>
              </w:rPr>
            </w:pPr>
          </w:p>
        </w:tc>
      </w:tr>
      <w:tr w:rsidR="00927DE1" w:rsidRPr="002D4215" w14:paraId="4C19D842" w14:textId="77777777">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32B1D13D" w14:textId="77777777" w:rsidR="00927DE1" w:rsidRPr="002D4215" w:rsidRDefault="00FD669D">
            <w:pPr>
              <w:pStyle w:val="TableTextS5"/>
            </w:pPr>
            <w:r w:rsidRPr="002D4215">
              <w:rPr>
                <w:rStyle w:val="Tablefreq"/>
              </w:rPr>
              <w:t>18.1-18.4</w:t>
            </w:r>
            <w:r w:rsidRPr="002D4215">
              <w:tab/>
              <w:t>FIXED</w:t>
            </w:r>
          </w:p>
          <w:p w14:paraId="6AB4E72D" w14:textId="1F51F36D" w:rsidR="00927DE1" w:rsidRPr="002D4215" w:rsidRDefault="00FD669D">
            <w:pPr>
              <w:pStyle w:val="TableTextS5"/>
              <w:ind w:left="3266" w:hanging="3266"/>
            </w:pPr>
            <w:r w:rsidRPr="002D4215">
              <w:tab/>
            </w:r>
            <w:r w:rsidRPr="002D4215">
              <w:tab/>
            </w:r>
            <w:r w:rsidRPr="002D4215">
              <w:tab/>
            </w:r>
            <w:r w:rsidRPr="002D4215">
              <w:tab/>
              <w:t>FIXED-SATELLITE (space-to-</w:t>
            </w:r>
            <w:proofErr w:type="gramStart"/>
            <w:r w:rsidRPr="002D4215">
              <w:t xml:space="preserve">Earth)  </w:t>
            </w:r>
            <w:r w:rsidRPr="002D4215">
              <w:rPr>
                <w:rStyle w:val="Artref"/>
              </w:rPr>
              <w:t>5.484A</w:t>
            </w:r>
            <w:proofErr w:type="gramEnd"/>
            <w:r w:rsidRPr="002D4215">
              <w:t xml:space="preserve">  </w:t>
            </w:r>
            <w:r w:rsidRPr="002D4215">
              <w:rPr>
                <w:rStyle w:val="Artref"/>
              </w:rPr>
              <w:t>5.516B  5.517A</w:t>
            </w:r>
            <w:ins w:id="19" w:author="PTB-7" w:date="2023-04-22T12:12:00Z">
              <w:r w:rsidR="004600A3" w:rsidRPr="002D4215">
                <w:rPr>
                  <w:rStyle w:val="Artref"/>
                </w:rPr>
                <w:t xml:space="preserve">  </w:t>
              </w:r>
            </w:ins>
            <w:ins w:id="20" w:author="CEPT" w:date="2022-12-05T11:23:00Z">
              <w:r w:rsidR="004600A3" w:rsidRPr="002D4215">
                <w:rPr>
                  <w:rStyle w:val="Artref"/>
                  <w:color w:val="000000"/>
                </w:rPr>
                <w:t>ADD 5.A116</w:t>
              </w:r>
            </w:ins>
            <w:r w:rsidRPr="002D4215">
              <w:br/>
              <w:t xml:space="preserve">(Earth-to-space)  </w:t>
            </w:r>
            <w:r w:rsidRPr="002D4215">
              <w:rPr>
                <w:rStyle w:val="Artref"/>
              </w:rPr>
              <w:t>5.520</w:t>
            </w:r>
          </w:p>
          <w:p w14:paraId="39159745" w14:textId="77777777" w:rsidR="00927DE1" w:rsidRPr="002D4215" w:rsidRDefault="00FD669D">
            <w:pPr>
              <w:pStyle w:val="TableTextS5"/>
            </w:pPr>
            <w:r w:rsidRPr="002D4215">
              <w:tab/>
            </w:r>
            <w:r w:rsidRPr="002D4215">
              <w:tab/>
            </w:r>
            <w:r w:rsidRPr="002D4215">
              <w:tab/>
            </w:r>
            <w:r w:rsidRPr="002D4215">
              <w:tab/>
              <w:t>MOBILE</w:t>
            </w:r>
          </w:p>
          <w:p w14:paraId="0C58F774" w14:textId="77777777" w:rsidR="00927DE1" w:rsidRPr="002D4215" w:rsidRDefault="00FD669D">
            <w:pPr>
              <w:pStyle w:val="TableTextS5"/>
            </w:pPr>
            <w:r w:rsidRPr="002D4215">
              <w:tab/>
            </w:r>
            <w:r w:rsidRPr="002D4215">
              <w:tab/>
            </w:r>
            <w:r w:rsidRPr="002D4215">
              <w:tab/>
            </w:r>
            <w:r w:rsidRPr="002D4215">
              <w:tab/>
            </w:r>
            <w:r w:rsidRPr="002D4215">
              <w:rPr>
                <w:rStyle w:val="Artref"/>
              </w:rPr>
              <w:t>5.519</w:t>
            </w:r>
            <w:r w:rsidRPr="002D4215">
              <w:t xml:space="preserve">  </w:t>
            </w:r>
            <w:r w:rsidRPr="002D4215">
              <w:rPr>
                <w:rStyle w:val="Artref"/>
              </w:rPr>
              <w:t>5.521</w:t>
            </w:r>
          </w:p>
        </w:tc>
      </w:tr>
    </w:tbl>
    <w:p w14:paraId="168A41E2" w14:textId="77777777" w:rsidR="00927DE1" w:rsidRPr="002D4215" w:rsidRDefault="00927DE1">
      <w:pPr>
        <w:pStyle w:val="Reasons"/>
      </w:pPr>
    </w:p>
    <w:p w14:paraId="510E2FC7" w14:textId="77777777" w:rsidR="00927DE1" w:rsidRPr="002D4215" w:rsidRDefault="00FD669D">
      <w:pPr>
        <w:pStyle w:val="Proposal"/>
      </w:pPr>
      <w:r w:rsidRPr="002D4215">
        <w:t>MOD</w:t>
      </w:r>
      <w:r w:rsidRPr="002D4215">
        <w:tab/>
        <w:t>EUR/XXXXA16/2</w:t>
      </w:r>
    </w:p>
    <w:p w14:paraId="284BB35F" w14:textId="77777777" w:rsidR="00927DE1" w:rsidRPr="002D4215" w:rsidRDefault="00FD669D">
      <w:pPr>
        <w:pStyle w:val="Tabletitle"/>
      </w:pPr>
      <w:r w:rsidRPr="002D4215">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927DE1" w:rsidRPr="002D4215" w14:paraId="0898C7BD" w14:textId="7777777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7B2D0153" w14:textId="77777777" w:rsidR="00927DE1" w:rsidRPr="002D4215" w:rsidRDefault="00FD669D">
            <w:pPr>
              <w:pStyle w:val="Tablehead"/>
            </w:pPr>
            <w:r w:rsidRPr="002D4215">
              <w:t>Allocation to services</w:t>
            </w:r>
          </w:p>
        </w:tc>
      </w:tr>
      <w:tr w:rsidR="00927DE1" w:rsidRPr="002D4215" w14:paraId="0F747A52" w14:textId="77777777">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6833576E" w14:textId="77777777" w:rsidR="00927DE1" w:rsidRPr="002D4215" w:rsidRDefault="00FD669D">
            <w:pPr>
              <w:pStyle w:val="Tablehead"/>
            </w:pPr>
            <w:r w:rsidRPr="002D4215">
              <w:t>Region 1</w:t>
            </w:r>
          </w:p>
        </w:tc>
        <w:tc>
          <w:tcPr>
            <w:tcW w:w="3084" w:type="dxa"/>
            <w:gridSpan w:val="2"/>
            <w:tcBorders>
              <w:top w:val="single" w:sz="4" w:space="0" w:color="auto"/>
              <w:left w:val="single" w:sz="6" w:space="0" w:color="auto"/>
              <w:bottom w:val="single" w:sz="6" w:space="0" w:color="auto"/>
              <w:right w:val="single" w:sz="6" w:space="0" w:color="auto"/>
            </w:tcBorders>
            <w:hideMark/>
          </w:tcPr>
          <w:p w14:paraId="14ADF287" w14:textId="77777777" w:rsidR="00927DE1" w:rsidRPr="002D4215" w:rsidRDefault="00FD669D">
            <w:pPr>
              <w:pStyle w:val="Tablehead"/>
            </w:pPr>
            <w:r w:rsidRPr="002D4215">
              <w:t>Region 2</w:t>
            </w:r>
          </w:p>
        </w:tc>
        <w:tc>
          <w:tcPr>
            <w:tcW w:w="3137" w:type="dxa"/>
            <w:gridSpan w:val="2"/>
            <w:tcBorders>
              <w:top w:val="single" w:sz="4" w:space="0" w:color="auto"/>
              <w:left w:val="single" w:sz="6" w:space="0" w:color="auto"/>
              <w:bottom w:val="single" w:sz="6" w:space="0" w:color="auto"/>
              <w:right w:val="single" w:sz="6" w:space="0" w:color="auto"/>
            </w:tcBorders>
            <w:hideMark/>
          </w:tcPr>
          <w:p w14:paraId="703DD72B" w14:textId="77777777" w:rsidR="00927DE1" w:rsidRPr="002D4215" w:rsidRDefault="00FD669D">
            <w:pPr>
              <w:pStyle w:val="Tablehead"/>
            </w:pPr>
            <w:r w:rsidRPr="002D4215">
              <w:t>Region 3</w:t>
            </w:r>
          </w:p>
        </w:tc>
      </w:tr>
      <w:tr w:rsidR="00927DE1" w:rsidRPr="002D4215" w14:paraId="09D476D3" w14:textId="77777777">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02854C46" w14:textId="77777777" w:rsidR="00927DE1" w:rsidRPr="002D4215" w:rsidRDefault="00FD669D">
            <w:pPr>
              <w:pStyle w:val="TableTextS5"/>
              <w:spacing w:before="30" w:after="30"/>
              <w:rPr>
                <w:color w:val="000000"/>
              </w:rPr>
            </w:pPr>
            <w:r w:rsidRPr="002D4215">
              <w:rPr>
                <w:rStyle w:val="Tablefreq"/>
              </w:rPr>
              <w:t>18.4-18.6</w:t>
            </w:r>
            <w:r w:rsidRPr="002D4215">
              <w:rPr>
                <w:color w:val="000000"/>
              </w:rPr>
              <w:tab/>
              <w:t>FIXED</w:t>
            </w:r>
          </w:p>
          <w:p w14:paraId="4ECBBA8C" w14:textId="2AE70119" w:rsidR="00927DE1" w:rsidRPr="002D4215" w:rsidRDefault="00FD669D">
            <w:pPr>
              <w:pStyle w:val="TableTextS5"/>
              <w:spacing w:before="30" w:after="30"/>
              <w:ind w:left="3266" w:hanging="3266"/>
              <w:rPr>
                <w:color w:val="000000"/>
              </w:rPr>
            </w:pPr>
            <w:r w:rsidRPr="002D4215">
              <w:rPr>
                <w:color w:val="000000"/>
              </w:rPr>
              <w:tab/>
            </w:r>
            <w:r w:rsidRPr="002D4215">
              <w:rPr>
                <w:color w:val="000000"/>
              </w:rPr>
              <w:tab/>
            </w:r>
            <w:r w:rsidRPr="002D4215">
              <w:rPr>
                <w:color w:val="000000"/>
              </w:rPr>
              <w:tab/>
            </w:r>
            <w:r w:rsidRPr="002D4215">
              <w:rPr>
                <w:color w:val="000000"/>
              </w:rPr>
              <w:tab/>
              <w:t>FIXED-SATELLITE (space-to-</w:t>
            </w:r>
            <w:proofErr w:type="gramStart"/>
            <w:r w:rsidRPr="002D4215">
              <w:rPr>
                <w:color w:val="000000"/>
              </w:rPr>
              <w:t xml:space="preserve">Earth)  </w:t>
            </w:r>
            <w:r w:rsidRPr="002D4215">
              <w:rPr>
                <w:rStyle w:val="Artref"/>
                <w:color w:val="000000"/>
              </w:rPr>
              <w:t>5.484A</w:t>
            </w:r>
            <w:proofErr w:type="gramEnd"/>
            <w:r w:rsidRPr="002D4215">
              <w:rPr>
                <w:color w:val="000000"/>
              </w:rPr>
              <w:t xml:space="preserve">  </w:t>
            </w:r>
            <w:r w:rsidRPr="002D4215">
              <w:rPr>
                <w:rStyle w:val="Artref"/>
                <w:color w:val="000000"/>
              </w:rPr>
              <w:t xml:space="preserve">5.516B  </w:t>
            </w:r>
            <w:r w:rsidRPr="002D4215">
              <w:t> </w:t>
            </w:r>
            <w:r w:rsidRPr="002D4215">
              <w:rPr>
                <w:rStyle w:val="Artref"/>
              </w:rPr>
              <w:t>5.517A</w:t>
            </w:r>
            <w:ins w:id="21" w:author="PTB-7" w:date="2023-04-22T12:12:00Z">
              <w:r w:rsidR="004600A3" w:rsidRPr="002D4215">
                <w:rPr>
                  <w:rStyle w:val="Artref"/>
                </w:rPr>
                <w:t xml:space="preserve">  </w:t>
              </w:r>
            </w:ins>
            <w:ins w:id="22" w:author="CEPT" w:date="2022-12-05T11:23:00Z">
              <w:r w:rsidR="004600A3" w:rsidRPr="002D4215">
                <w:rPr>
                  <w:rStyle w:val="Artref"/>
                  <w:color w:val="000000"/>
                </w:rPr>
                <w:t>ADD 5.A116</w:t>
              </w:r>
            </w:ins>
          </w:p>
          <w:p w14:paraId="78C071A3" w14:textId="77777777" w:rsidR="00927DE1" w:rsidRPr="002D4215" w:rsidRDefault="00FD669D">
            <w:pPr>
              <w:pStyle w:val="TableTextS5"/>
              <w:spacing w:before="30" w:after="30"/>
              <w:rPr>
                <w:color w:val="000000"/>
              </w:rPr>
            </w:pPr>
            <w:r w:rsidRPr="002D4215">
              <w:rPr>
                <w:color w:val="000000"/>
              </w:rPr>
              <w:tab/>
            </w:r>
            <w:r w:rsidRPr="002D4215">
              <w:rPr>
                <w:color w:val="000000"/>
              </w:rPr>
              <w:tab/>
            </w:r>
            <w:r w:rsidRPr="002D4215">
              <w:rPr>
                <w:color w:val="000000"/>
              </w:rPr>
              <w:tab/>
            </w:r>
            <w:r w:rsidRPr="002D4215">
              <w:rPr>
                <w:color w:val="000000"/>
              </w:rPr>
              <w:tab/>
              <w:t>MOBILE</w:t>
            </w:r>
          </w:p>
        </w:tc>
      </w:tr>
      <w:tr w:rsidR="00927DE1" w:rsidRPr="002D4215" w14:paraId="39F18A65" w14:textId="77777777">
        <w:trPr>
          <w:cantSplit/>
          <w:jc w:val="center"/>
        </w:trPr>
        <w:tc>
          <w:tcPr>
            <w:tcW w:w="3083" w:type="dxa"/>
            <w:tcBorders>
              <w:top w:val="single" w:sz="6" w:space="0" w:color="auto"/>
              <w:left w:val="single" w:sz="6" w:space="0" w:color="auto"/>
              <w:bottom w:val="nil"/>
              <w:right w:val="single" w:sz="6" w:space="0" w:color="auto"/>
            </w:tcBorders>
            <w:hideMark/>
          </w:tcPr>
          <w:p w14:paraId="36DF32D4" w14:textId="77777777" w:rsidR="00927DE1" w:rsidRPr="002D4215" w:rsidRDefault="00FD669D">
            <w:pPr>
              <w:pStyle w:val="TableTextS5"/>
              <w:spacing w:before="30" w:after="30"/>
              <w:rPr>
                <w:rStyle w:val="Tablefreq"/>
              </w:rPr>
            </w:pPr>
            <w:r w:rsidRPr="002D4215">
              <w:rPr>
                <w:rStyle w:val="Tablefreq"/>
              </w:rPr>
              <w:lastRenderedPageBreak/>
              <w:t>18.6-18.8</w:t>
            </w:r>
          </w:p>
          <w:p w14:paraId="2BADAF02" w14:textId="77777777" w:rsidR="00927DE1" w:rsidRPr="002D4215" w:rsidRDefault="00FD669D">
            <w:pPr>
              <w:pStyle w:val="TableTextS5"/>
            </w:pPr>
            <w:r w:rsidRPr="002D4215">
              <w:t>EARTH EXPLORATION-SATELLITE (passive)</w:t>
            </w:r>
          </w:p>
          <w:p w14:paraId="411F97D9" w14:textId="77777777" w:rsidR="00927DE1" w:rsidRPr="002D4215" w:rsidRDefault="00FD669D">
            <w:pPr>
              <w:pStyle w:val="TableTextS5"/>
            </w:pPr>
            <w:r w:rsidRPr="002D4215">
              <w:t>FIXED</w:t>
            </w:r>
          </w:p>
          <w:p w14:paraId="74113B8B" w14:textId="77777777" w:rsidR="00927DE1" w:rsidRPr="002D4215" w:rsidRDefault="00FD669D">
            <w:pPr>
              <w:pStyle w:val="TableTextS5"/>
            </w:pPr>
            <w:r w:rsidRPr="002D4215">
              <w:t>FIXED-SATELLITE</w:t>
            </w:r>
            <w:r w:rsidRPr="002D4215">
              <w:br/>
              <w:t xml:space="preserve">(space-to-Earth)  </w:t>
            </w:r>
            <w:r w:rsidRPr="002D4215">
              <w:rPr>
                <w:rStyle w:val="Artref"/>
              </w:rPr>
              <w:t>5.517A</w:t>
            </w:r>
            <w:r w:rsidRPr="002D4215">
              <w:rPr>
                <w:rStyle w:val="Artref"/>
                <w:color w:val="000000"/>
              </w:rPr>
              <w:t xml:space="preserve">  5.522B  </w:t>
            </w:r>
          </w:p>
          <w:p w14:paraId="542629EC" w14:textId="77777777" w:rsidR="00927DE1" w:rsidRPr="002D4215" w:rsidRDefault="00FD669D">
            <w:pPr>
              <w:pStyle w:val="TableTextS5"/>
            </w:pPr>
            <w:r w:rsidRPr="002D4215">
              <w:t>MOBILE except aeronautical</w:t>
            </w:r>
            <w:r w:rsidRPr="002D4215">
              <w:br/>
              <w:t>mobile</w:t>
            </w:r>
          </w:p>
          <w:p w14:paraId="57232843" w14:textId="77777777" w:rsidR="00927DE1" w:rsidRPr="002D4215" w:rsidRDefault="00FD669D">
            <w:pPr>
              <w:pStyle w:val="TableTextS5"/>
            </w:pPr>
            <w:r w:rsidRPr="002D4215">
              <w:t>Space research (passive)</w:t>
            </w:r>
          </w:p>
        </w:tc>
        <w:tc>
          <w:tcPr>
            <w:tcW w:w="3084" w:type="dxa"/>
            <w:gridSpan w:val="2"/>
            <w:tcBorders>
              <w:top w:val="single" w:sz="6" w:space="0" w:color="auto"/>
              <w:left w:val="single" w:sz="6" w:space="0" w:color="auto"/>
              <w:bottom w:val="nil"/>
              <w:right w:val="single" w:sz="6" w:space="0" w:color="auto"/>
            </w:tcBorders>
            <w:hideMark/>
          </w:tcPr>
          <w:p w14:paraId="7ACC70E5" w14:textId="77777777" w:rsidR="00927DE1" w:rsidRPr="002D4215" w:rsidRDefault="00FD669D">
            <w:pPr>
              <w:pStyle w:val="TableTextS5"/>
              <w:spacing w:before="30" w:after="30"/>
              <w:rPr>
                <w:rStyle w:val="Tablefreq"/>
              </w:rPr>
            </w:pPr>
            <w:r w:rsidRPr="002D4215">
              <w:rPr>
                <w:rStyle w:val="Tablefreq"/>
              </w:rPr>
              <w:t>18.6-18.8</w:t>
            </w:r>
          </w:p>
          <w:p w14:paraId="10140A3D" w14:textId="77777777" w:rsidR="00927DE1" w:rsidRPr="002D4215" w:rsidRDefault="00FD669D">
            <w:pPr>
              <w:pStyle w:val="TableTextS5"/>
            </w:pPr>
            <w:r w:rsidRPr="002D4215">
              <w:t>EARTH EXPLORATION-</w:t>
            </w:r>
            <w:r w:rsidRPr="002D4215">
              <w:br/>
              <w:t>SATELLITE (passive)</w:t>
            </w:r>
          </w:p>
          <w:p w14:paraId="6BD9822D" w14:textId="77777777" w:rsidR="00927DE1" w:rsidRPr="002D4215" w:rsidRDefault="00FD669D">
            <w:pPr>
              <w:pStyle w:val="TableTextS5"/>
            </w:pPr>
            <w:r w:rsidRPr="002D4215">
              <w:t>FIXED</w:t>
            </w:r>
          </w:p>
          <w:p w14:paraId="1263E526" w14:textId="77777777" w:rsidR="00927DE1" w:rsidRPr="002D4215" w:rsidRDefault="00FD669D">
            <w:pPr>
              <w:pStyle w:val="TableTextS5"/>
            </w:pPr>
            <w:r w:rsidRPr="002D4215">
              <w:t>FIXED-SATELLITE</w:t>
            </w:r>
            <w:r w:rsidRPr="002D4215">
              <w:br/>
              <w:t xml:space="preserve">(space-to-Earth)  </w:t>
            </w:r>
            <w:r w:rsidRPr="002D4215">
              <w:rPr>
                <w:rStyle w:val="Artref"/>
              </w:rPr>
              <w:t>5.516B</w:t>
            </w:r>
            <w:r w:rsidRPr="002D4215">
              <w:t xml:space="preserve">  </w:t>
            </w:r>
            <w:r w:rsidRPr="002D4215">
              <w:rPr>
                <w:rStyle w:val="Artref"/>
              </w:rPr>
              <w:t xml:space="preserve">5.517A  5.522B  </w:t>
            </w:r>
          </w:p>
          <w:p w14:paraId="1D5A8C64" w14:textId="77777777" w:rsidR="00927DE1" w:rsidRPr="002D4215" w:rsidRDefault="00FD669D">
            <w:pPr>
              <w:pStyle w:val="TableTextS5"/>
            </w:pPr>
            <w:r w:rsidRPr="002D4215">
              <w:t>MOBILE except aeronautical mobile</w:t>
            </w:r>
          </w:p>
          <w:p w14:paraId="35C8AAE6" w14:textId="77777777" w:rsidR="00927DE1" w:rsidRPr="002D4215" w:rsidRDefault="00FD669D">
            <w:pPr>
              <w:pStyle w:val="TableTextS5"/>
            </w:pPr>
            <w:r w:rsidRPr="002D4215">
              <w:t>SPACE RESEARCH (passive)</w:t>
            </w:r>
          </w:p>
        </w:tc>
        <w:tc>
          <w:tcPr>
            <w:tcW w:w="3137" w:type="dxa"/>
            <w:gridSpan w:val="2"/>
            <w:tcBorders>
              <w:top w:val="single" w:sz="6" w:space="0" w:color="auto"/>
              <w:left w:val="single" w:sz="6" w:space="0" w:color="auto"/>
              <w:bottom w:val="nil"/>
              <w:right w:val="single" w:sz="6" w:space="0" w:color="auto"/>
            </w:tcBorders>
            <w:hideMark/>
          </w:tcPr>
          <w:p w14:paraId="6E5119D6" w14:textId="77777777" w:rsidR="00927DE1" w:rsidRPr="002D4215" w:rsidRDefault="00FD669D">
            <w:pPr>
              <w:pStyle w:val="TableTextS5"/>
              <w:spacing w:before="30" w:after="30"/>
              <w:rPr>
                <w:rStyle w:val="Tablefreq"/>
              </w:rPr>
            </w:pPr>
            <w:r w:rsidRPr="002D4215">
              <w:rPr>
                <w:rStyle w:val="Tablefreq"/>
              </w:rPr>
              <w:t>18.6-18.8</w:t>
            </w:r>
          </w:p>
          <w:p w14:paraId="3859103E" w14:textId="77777777" w:rsidR="00927DE1" w:rsidRPr="002D4215" w:rsidRDefault="00FD669D">
            <w:pPr>
              <w:pStyle w:val="TableTextS5"/>
            </w:pPr>
            <w:r w:rsidRPr="002D4215">
              <w:t>EARTH EXPLORATION-SATELLITE (passive)</w:t>
            </w:r>
          </w:p>
          <w:p w14:paraId="4BD0EAC5" w14:textId="77777777" w:rsidR="00927DE1" w:rsidRPr="002D4215" w:rsidRDefault="00FD669D">
            <w:pPr>
              <w:pStyle w:val="TableTextS5"/>
            </w:pPr>
            <w:r w:rsidRPr="002D4215">
              <w:t>FIXED</w:t>
            </w:r>
          </w:p>
          <w:p w14:paraId="28CB7603" w14:textId="77777777" w:rsidR="00927DE1" w:rsidRPr="002D4215" w:rsidRDefault="00FD669D">
            <w:pPr>
              <w:pStyle w:val="TableTextS5"/>
            </w:pPr>
            <w:r w:rsidRPr="002D4215">
              <w:t>FIXED-SATELLITE</w:t>
            </w:r>
            <w:r w:rsidRPr="002D4215">
              <w:br/>
              <w:t xml:space="preserve">(space-to-Earth)  </w:t>
            </w:r>
            <w:r w:rsidRPr="002D4215">
              <w:rPr>
                <w:rStyle w:val="Artref"/>
              </w:rPr>
              <w:t>5.517A</w:t>
            </w:r>
            <w:r w:rsidRPr="002D4215">
              <w:rPr>
                <w:rStyle w:val="Artref"/>
                <w:color w:val="000000"/>
              </w:rPr>
              <w:t xml:space="preserve">  5.522B  </w:t>
            </w:r>
          </w:p>
          <w:p w14:paraId="207B20E4" w14:textId="77777777" w:rsidR="00927DE1" w:rsidRPr="002D4215" w:rsidRDefault="00FD669D">
            <w:pPr>
              <w:pStyle w:val="TableTextS5"/>
            </w:pPr>
            <w:r w:rsidRPr="002D4215">
              <w:t>MOBILE except aeronautical</w:t>
            </w:r>
            <w:r w:rsidRPr="002D4215">
              <w:br/>
              <w:t>mobile</w:t>
            </w:r>
          </w:p>
          <w:p w14:paraId="2EA98F77" w14:textId="77777777" w:rsidR="00927DE1" w:rsidRPr="002D4215" w:rsidRDefault="00FD669D">
            <w:pPr>
              <w:pStyle w:val="TableTextS5"/>
            </w:pPr>
            <w:r w:rsidRPr="002D4215">
              <w:t>Space research (passive)</w:t>
            </w:r>
          </w:p>
        </w:tc>
      </w:tr>
      <w:tr w:rsidR="00927DE1" w:rsidRPr="002D4215" w14:paraId="73851BCA" w14:textId="77777777">
        <w:trPr>
          <w:cantSplit/>
          <w:jc w:val="center"/>
        </w:trPr>
        <w:tc>
          <w:tcPr>
            <w:tcW w:w="3083" w:type="dxa"/>
            <w:tcBorders>
              <w:top w:val="nil"/>
              <w:left w:val="single" w:sz="6" w:space="0" w:color="auto"/>
              <w:bottom w:val="single" w:sz="6" w:space="0" w:color="auto"/>
              <w:right w:val="single" w:sz="6" w:space="0" w:color="auto"/>
            </w:tcBorders>
            <w:hideMark/>
          </w:tcPr>
          <w:p w14:paraId="02570715" w14:textId="77777777" w:rsidR="00927DE1" w:rsidRPr="002D4215" w:rsidRDefault="00FD669D">
            <w:pPr>
              <w:pStyle w:val="TableTextS5"/>
              <w:spacing w:before="30" w:after="30"/>
              <w:rPr>
                <w:color w:val="000000"/>
              </w:rPr>
            </w:pPr>
            <w:r w:rsidRPr="002D4215">
              <w:rPr>
                <w:rStyle w:val="Artref"/>
                <w:color w:val="000000"/>
              </w:rPr>
              <w:t>5.522A  5.522C</w:t>
            </w:r>
          </w:p>
        </w:tc>
        <w:tc>
          <w:tcPr>
            <w:tcW w:w="3084" w:type="dxa"/>
            <w:gridSpan w:val="2"/>
            <w:tcBorders>
              <w:top w:val="nil"/>
              <w:left w:val="single" w:sz="6" w:space="0" w:color="auto"/>
              <w:bottom w:val="single" w:sz="6" w:space="0" w:color="auto"/>
              <w:right w:val="single" w:sz="6" w:space="0" w:color="auto"/>
            </w:tcBorders>
            <w:hideMark/>
          </w:tcPr>
          <w:p w14:paraId="5FB7618E" w14:textId="77777777" w:rsidR="00927DE1" w:rsidRPr="002D4215" w:rsidRDefault="00FD669D">
            <w:pPr>
              <w:pStyle w:val="TableTextS5"/>
              <w:spacing w:before="30" w:after="30"/>
              <w:rPr>
                <w:color w:val="000000"/>
              </w:rPr>
            </w:pPr>
            <w:r w:rsidRPr="002D4215">
              <w:rPr>
                <w:rStyle w:val="Artref"/>
                <w:color w:val="000000"/>
              </w:rPr>
              <w:t>5.522A</w:t>
            </w:r>
          </w:p>
        </w:tc>
        <w:tc>
          <w:tcPr>
            <w:tcW w:w="3137" w:type="dxa"/>
            <w:gridSpan w:val="2"/>
            <w:tcBorders>
              <w:top w:val="nil"/>
              <w:left w:val="single" w:sz="6" w:space="0" w:color="auto"/>
              <w:bottom w:val="single" w:sz="6" w:space="0" w:color="auto"/>
              <w:right w:val="single" w:sz="6" w:space="0" w:color="auto"/>
            </w:tcBorders>
            <w:hideMark/>
          </w:tcPr>
          <w:p w14:paraId="192675E2" w14:textId="77777777" w:rsidR="00927DE1" w:rsidRPr="002D4215" w:rsidRDefault="00FD669D">
            <w:pPr>
              <w:pStyle w:val="TableTextS5"/>
              <w:spacing w:before="30" w:after="30"/>
              <w:rPr>
                <w:color w:val="000000"/>
              </w:rPr>
            </w:pPr>
            <w:r w:rsidRPr="002D4215">
              <w:rPr>
                <w:rStyle w:val="Artref"/>
                <w:color w:val="000000"/>
              </w:rPr>
              <w:t>5.522A</w:t>
            </w:r>
          </w:p>
        </w:tc>
      </w:tr>
      <w:tr w:rsidR="00927DE1" w:rsidRPr="002D4215" w14:paraId="147FE9CE" w14:textId="77777777">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14:paraId="54881988" w14:textId="77777777" w:rsidR="00927DE1" w:rsidRPr="002D4215" w:rsidRDefault="00FD669D">
            <w:pPr>
              <w:pStyle w:val="TableTextS5"/>
              <w:spacing w:before="30" w:after="30"/>
              <w:rPr>
                <w:color w:val="000000"/>
              </w:rPr>
            </w:pPr>
            <w:r w:rsidRPr="002D4215">
              <w:rPr>
                <w:rStyle w:val="Tablefreq"/>
              </w:rPr>
              <w:t>18.8-19.3</w:t>
            </w:r>
            <w:r w:rsidRPr="002D4215">
              <w:rPr>
                <w:color w:val="000000"/>
              </w:rPr>
              <w:tab/>
              <w:t>FIXED</w:t>
            </w:r>
          </w:p>
          <w:p w14:paraId="044847B5" w14:textId="5FE45BEA" w:rsidR="00927DE1" w:rsidRPr="002D4215" w:rsidRDefault="00FD669D">
            <w:pPr>
              <w:pStyle w:val="TableTextS5"/>
              <w:spacing w:before="30" w:after="30"/>
              <w:ind w:left="3266" w:hanging="3266"/>
              <w:rPr>
                <w:color w:val="000000"/>
              </w:rPr>
            </w:pPr>
            <w:r w:rsidRPr="002D4215">
              <w:rPr>
                <w:color w:val="000000"/>
              </w:rPr>
              <w:tab/>
            </w:r>
            <w:r w:rsidRPr="002D4215">
              <w:rPr>
                <w:color w:val="000000"/>
              </w:rPr>
              <w:tab/>
            </w:r>
            <w:r w:rsidRPr="002D4215">
              <w:rPr>
                <w:color w:val="000000"/>
              </w:rPr>
              <w:tab/>
            </w:r>
            <w:r w:rsidRPr="002D4215">
              <w:rPr>
                <w:color w:val="000000"/>
              </w:rPr>
              <w:tab/>
              <w:t>FIXED-SATELLITE (space-to-</w:t>
            </w:r>
            <w:proofErr w:type="gramStart"/>
            <w:r w:rsidRPr="002D4215">
              <w:rPr>
                <w:color w:val="000000"/>
              </w:rPr>
              <w:t xml:space="preserve">Earth)  </w:t>
            </w:r>
            <w:r w:rsidRPr="002D4215">
              <w:rPr>
                <w:rStyle w:val="Artref"/>
                <w:color w:val="000000"/>
              </w:rPr>
              <w:t>5.516B</w:t>
            </w:r>
            <w:proofErr w:type="gramEnd"/>
            <w:r w:rsidRPr="002D4215">
              <w:rPr>
                <w:color w:val="000000"/>
              </w:rPr>
              <w:t xml:space="preserve">  </w:t>
            </w:r>
            <w:r w:rsidRPr="002D4215">
              <w:rPr>
                <w:rStyle w:val="Artref"/>
              </w:rPr>
              <w:t>5.517A</w:t>
            </w:r>
            <w:r w:rsidRPr="002D4215">
              <w:rPr>
                <w:rStyle w:val="Artref"/>
                <w:color w:val="000000"/>
              </w:rPr>
              <w:t xml:space="preserve">  5.523A</w:t>
            </w:r>
            <w:ins w:id="23" w:author="PTB-7" w:date="2023-04-22T12:12:00Z">
              <w:r w:rsidR="004600A3" w:rsidRPr="002D4215">
                <w:rPr>
                  <w:rStyle w:val="Artref"/>
                </w:rPr>
                <w:t xml:space="preserve">  </w:t>
              </w:r>
            </w:ins>
            <w:ins w:id="24" w:author="CEPT" w:date="2022-12-05T11:23:00Z">
              <w:r w:rsidR="004600A3" w:rsidRPr="002D4215">
                <w:rPr>
                  <w:rStyle w:val="Artref"/>
                  <w:color w:val="000000"/>
                </w:rPr>
                <w:t>ADD 5.A116</w:t>
              </w:r>
            </w:ins>
          </w:p>
          <w:p w14:paraId="63F3A14D" w14:textId="77777777" w:rsidR="00927DE1" w:rsidRPr="002D4215" w:rsidRDefault="00FD669D">
            <w:pPr>
              <w:pStyle w:val="TableTextS5"/>
              <w:spacing w:before="30" w:after="30"/>
              <w:rPr>
                <w:color w:val="000000"/>
              </w:rPr>
            </w:pPr>
            <w:r w:rsidRPr="002D4215">
              <w:rPr>
                <w:color w:val="000000"/>
              </w:rPr>
              <w:tab/>
            </w:r>
            <w:r w:rsidRPr="002D4215">
              <w:rPr>
                <w:color w:val="000000"/>
              </w:rPr>
              <w:tab/>
            </w:r>
            <w:r w:rsidRPr="002D4215">
              <w:rPr>
                <w:color w:val="000000"/>
              </w:rPr>
              <w:tab/>
            </w:r>
            <w:r w:rsidRPr="002D4215">
              <w:rPr>
                <w:color w:val="000000"/>
              </w:rPr>
              <w:tab/>
              <w:t>MOBILE</w:t>
            </w:r>
          </w:p>
        </w:tc>
      </w:tr>
      <w:tr w:rsidR="00927DE1" w:rsidRPr="002D4215" w14:paraId="6D937CCA" w14:textId="77777777">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0A394DB8" w14:textId="77777777" w:rsidR="00927DE1" w:rsidRPr="002D4215" w:rsidRDefault="00FD669D">
            <w:pPr>
              <w:pStyle w:val="TableTextS5"/>
              <w:spacing w:before="30" w:after="30"/>
              <w:rPr>
                <w:color w:val="000000"/>
              </w:rPr>
            </w:pPr>
            <w:r w:rsidRPr="002D4215">
              <w:rPr>
                <w:rStyle w:val="Tablefreq"/>
              </w:rPr>
              <w:t>19.3-19.7</w:t>
            </w:r>
            <w:r w:rsidRPr="002D4215">
              <w:rPr>
                <w:color w:val="000000"/>
              </w:rPr>
              <w:tab/>
              <w:t>FIXED</w:t>
            </w:r>
          </w:p>
          <w:p w14:paraId="53674311" w14:textId="77777777" w:rsidR="00927DE1" w:rsidRPr="002D4215" w:rsidRDefault="00FD669D">
            <w:pPr>
              <w:pStyle w:val="TableTextS5"/>
              <w:spacing w:before="30" w:after="30"/>
              <w:ind w:left="3266" w:hanging="3266"/>
              <w:rPr>
                <w:color w:val="000000"/>
              </w:rPr>
            </w:pPr>
            <w:r w:rsidRPr="002D4215">
              <w:rPr>
                <w:color w:val="000000"/>
              </w:rPr>
              <w:tab/>
            </w:r>
            <w:r w:rsidRPr="002D4215">
              <w:rPr>
                <w:color w:val="000000"/>
              </w:rPr>
              <w:tab/>
            </w:r>
            <w:r w:rsidRPr="002D4215">
              <w:rPr>
                <w:color w:val="000000"/>
              </w:rPr>
              <w:tab/>
            </w:r>
            <w:r w:rsidRPr="002D4215">
              <w:rPr>
                <w:color w:val="000000"/>
              </w:rPr>
              <w:tab/>
              <w:t xml:space="preserve">FIXED-SATELLITE (space-to-Earth) (Earth-to-space)  </w:t>
            </w:r>
            <w:r w:rsidRPr="002D4215">
              <w:rPr>
                <w:rStyle w:val="Artref"/>
              </w:rPr>
              <w:t>5.517A</w:t>
            </w:r>
            <w:r w:rsidRPr="002D4215">
              <w:rPr>
                <w:rStyle w:val="Artref"/>
                <w:color w:val="000000"/>
              </w:rPr>
              <w:t xml:space="preserve">  5.523B</w:t>
            </w:r>
            <w:r w:rsidRPr="002D4215">
              <w:rPr>
                <w:rStyle w:val="Artref"/>
                <w:color w:val="000000"/>
              </w:rPr>
              <w:br/>
              <w:t>5.523C</w:t>
            </w:r>
            <w:r w:rsidRPr="002D4215">
              <w:rPr>
                <w:color w:val="000000"/>
              </w:rPr>
              <w:t xml:space="preserve">  </w:t>
            </w:r>
            <w:r w:rsidRPr="002D4215">
              <w:rPr>
                <w:rStyle w:val="Artref"/>
                <w:color w:val="000000"/>
              </w:rPr>
              <w:t>5.523D</w:t>
            </w:r>
            <w:r w:rsidRPr="002D4215">
              <w:rPr>
                <w:color w:val="000000"/>
              </w:rPr>
              <w:t xml:space="preserve">  </w:t>
            </w:r>
            <w:r w:rsidRPr="002D4215">
              <w:rPr>
                <w:rStyle w:val="Artref"/>
                <w:color w:val="000000"/>
              </w:rPr>
              <w:t>5.523E</w:t>
            </w:r>
          </w:p>
          <w:p w14:paraId="3B84B7FF" w14:textId="77777777" w:rsidR="00927DE1" w:rsidRPr="002D4215" w:rsidRDefault="00FD669D">
            <w:pPr>
              <w:pStyle w:val="TableTextS5"/>
              <w:spacing w:before="30" w:after="30"/>
              <w:rPr>
                <w:color w:val="000000"/>
              </w:rPr>
            </w:pPr>
            <w:r w:rsidRPr="002D4215">
              <w:rPr>
                <w:color w:val="000000"/>
              </w:rPr>
              <w:tab/>
            </w:r>
            <w:r w:rsidRPr="002D4215">
              <w:rPr>
                <w:color w:val="000000"/>
              </w:rPr>
              <w:tab/>
            </w:r>
            <w:r w:rsidRPr="002D4215">
              <w:rPr>
                <w:color w:val="000000"/>
              </w:rPr>
              <w:tab/>
            </w:r>
            <w:r w:rsidRPr="002D4215">
              <w:rPr>
                <w:color w:val="000000"/>
              </w:rPr>
              <w:tab/>
              <w:t>MOBILE</w:t>
            </w:r>
          </w:p>
        </w:tc>
      </w:tr>
      <w:tr w:rsidR="00927DE1" w:rsidRPr="002D4215" w14:paraId="0F65F445" w14:textId="77777777">
        <w:trPr>
          <w:cantSplit/>
          <w:jc w:val="center"/>
        </w:trPr>
        <w:tc>
          <w:tcPr>
            <w:tcW w:w="3100" w:type="dxa"/>
            <w:gridSpan w:val="2"/>
            <w:tcBorders>
              <w:top w:val="single" w:sz="4" w:space="0" w:color="auto"/>
              <w:left w:val="single" w:sz="6" w:space="0" w:color="auto"/>
              <w:bottom w:val="nil"/>
              <w:right w:val="single" w:sz="6" w:space="0" w:color="auto"/>
            </w:tcBorders>
            <w:hideMark/>
          </w:tcPr>
          <w:p w14:paraId="4E273257" w14:textId="77777777" w:rsidR="00927DE1" w:rsidRPr="002D4215" w:rsidRDefault="00FD669D">
            <w:pPr>
              <w:pStyle w:val="TableTextS5"/>
              <w:spacing w:before="30" w:after="30"/>
              <w:rPr>
                <w:rStyle w:val="Tablefreq"/>
              </w:rPr>
            </w:pPr>
            <w:r w:rsidRPr="002D4215">
              <w:rPr>
                <w:rStyle w:val="Tablefreq"/>
              </w:rPr>
              <w:t>19.7-20.1</w:t>
            </w:r>
          </w:p>
          <w:p w14:paraId="50C30F3E" w14:textId="61F66708" w:rsidR="00927DE1" w:rsidRPr="002D4215" w:rsidRDefault="00FD669D">
            <w:pPr>
              <w:pStyle w:val="TableTextS5"/>
              <w:spacing w:before="30" w:after="30"/>
              <w:rPr>
                <w:rStyle w:val="Artref"/>
              </w:rPr>
            </w:pPr>
            <w:r w:rsidRPr="002D4215">
              <w:rPr>
                <w:color w:val="000000"/>
              </w:rPr>
              <w:t>FIXED-SATELLITE</w:t>
            </w:r>
            <w:r w:rsidRPr="002D4215">
              <w:rPr>
                <w:color w:val="000000"/>
              </w:rPr>
              <w:br/>
              <w:t>(space-to-</w:t>
            </w:r>
            <w:proofErr w:type="gramStart"/>
            <w:r w:rsidRPr="002D4215">
              <w:rPr>
                <w:color w:val="000000"/>
              </w:rPr>
              <w:t xml:space="preserve">Earth)  </w:t>
            </w:r>
            <w:r w:rsidRPr="002D4215">
              <w:rPr>
                <w:rStyle w:val="Artref"/>
                <w:color w:val="000000"/>
              </w:rPr>
              <w:t>5.484A</w:t>
            </w:r>
            <w:proofErr w:type="gramEnd"/>
            <w:r w:rsidRPr="002D4215">
              <w:rPr>
                <w:color w:val="000000"/>
              </w:rPr>
              <w:t xml:space="preserve">  </w:t>
            </w:r>
            <w:r w:rsidRPr="002D4215">
              <w:rPr>
                <w:rStyle w:val="Artref"/>
              </w:rPr>
              <w:t xml:space="preserve">5.484B  </w:t>
            </w:r>
            <w:r w:rsidRPr="002D4215">
              <w:rPr>
                <w:rStyle w:val="Artref"/>
                <w:color w:val="000000"/>
              </w:rPr>
              <w:t>5.516B  5.527A</w:t>
            </w:r>
            <w:ins w:id="25" w:author="PTB-7" w:date="2023-04-22T12:12:00Z">
              <w:r w:rsidR="004600A3" w:rsidRPr="002D4215">
                <w:rPr>
                  <w:rStyle w:val="Artref"/>
                </w:rPr>
                <w:t xml:space="preserve">  </w:t>
              </w:r>
            </w:ins>
            <w:ins w:id="26" w:author="CEPT" w:date="2022-12-05T11:23:00Z">
              <w:r w:rsidR="004600A3" w:rsidRPr="002D4215">
                <w:rPr>
                  <w:rStyle w:val="Artref"/>
                  <w:color w:val="000000"/>
                </w:rPr>
                <w:t>ADD 5.A116</w:t>
              </w:r>
            </w:ins>
          </w:p>
          <w:p w14:paraId="662C9CFB" w14:textId="77777777" w:rsidR="00927DE1" w:rsidRPr="002D4215" w:rsidRDefault="00FD669D">
            <w:pPr>
              <w:pStyle w:val="TableTextS5"/>
              <w:spacing w:before="30" w:after="30"/>
              <w:rPr>
                <w:color w:val="000000"/>
              </w:rPr>
            </w:pPr>
            <w:r w:rsidRPr="002D4215">
              <w:rPr>
                <w:color w:val="000000"/>
              </w:rPr>
              <w:t>Mobile-satellite (space-to-Earth)</w:t>
            </w:r>
          </w:p>
        </w:tc>
        <w:tc>
          <w:tcPr>
            <w:tcW w:w="3102" w:type="dxa"/>
            <w:gridSpan w:val="2"/>
            <w:tcBorders>
              <w:top w:val="single" w:sz="4" w:space="0" w:color="auto"/>
              <w:left w:val="single" w:sz="6" w:space="0" w:color="auto"/>
              <w:bottom w:val="nil"/>
              <w:right w:val="single" w:sz="6" w:space="0" w:color="auto"/>
            </w:tcBorders>
            <w:hideMark/>
          </w:tcPr>
          <w:p w14:paraId="588F32C2" w14:textId="77777777" w:rsidR="00927DE1" w:rsidRPr="002D4215" w:rsidRDefault="00FD669D">
            <w:pPr>
              <w:pStyle w:val="TableTextS5"/>
              <w:spacing w:before="30" w:after="30"/>
              <w:rPr>
                <w:rStyle w:val="Tablefreq"/>
              </w:rPr>
            </w:pPr>
            <w:r w:rsidRPr="002D4215">
              <w:rPr>
                <w:rStyle w:val="Tablefreq"/>
              </w:rPr>
              <w:t>19.7-20.1</w:t>
            </w:r>
          </w:p>
          <w:p w14:paraId="089B13B2" w14:textId="368CFE05" w:rsidR="00927DE1" w:rsidRPr="002D4215" w:rsidRDefault="00FD669D">
            <w:pPr>
              <w:pStyle w:val="TableTextS5"/>
              <w:spacing w:before="30" w:after="30"/>
              <w:rPr>
                <w:color w:val="000000"/>
              </w:rPr>
            </w:pPr>
            <w:r w:rsidRPr="002D4215">
              <w:rPr>
                <w:color w:val="000000"/>
              </w:rPr>
              <w:t>FIXED-SATELLITE</w:t>
            </w:r>
            <w:r w:rsidRPr="002D4215">
              <w:rPr>
                <w:color w:val="000000"/>
              </w:rPr>
              <w:br/>
              <w:t>(space-to-</w:t>
            </w:r>
            <w:proofErr w:type="gramStart"/>
            <w:r w:rsidRPr="002D4215">
              <w:rPr>
                <w:color w:val="000000"/>
              </w:rPr>
              <w:t xml:space="preserve">Earth)  </w:t>
            </w:r>
            <w:r w:rsidRPr="002D4215">
              <w:rPr>
                <w:rStyle w:val="Artref"/>
                <w:color w:val="000000"/>
              </w:rPr>
              <w:t>5.484A</w:t>
            </w:r>
            <w:proofErr w:type="gramEnd"/>
            <w:r w:rsidRPr="002D4215">
              <w:rPr>
                <w:rStyle w:val="Artref"/>
              </w:rPr>
              <w:t xml:space="preserve">  5.484B  </w:t>
            </w:r>
            <w:r w:rsidRPr="002D4215">
              <w:rPr>
                <w:rStyle w:val="Artref"/>
                <w:color w:val="000000"/>
              </w:rPr>
              <w:t>5.516B  5.527A</w:t>
            </w:r>
            <w:ins w:id="27" w:author="PTB-7" w:date="2023-04-22T12:12:00Z">
              <w:r w:rsidR="004600A3" w:rsidRPr="002D4215">
                <w:rPr>
                  <w:rStyle w:val="Artref"/>
                </w:rPr>
                <w:t xml:space="preserve">  </w:t>
              </w:r>
            </w:ins>
            <w:ins w:id="28" w:author="CEPT" w:date="2022-12-05T11:23:00Z">
              <w:r w:rsidR="004600A3" w:rsidRPr="002D4215">
                <w:rPr>
                  <w:rStyle w:val="Artref"/>
                  <w:color w:val="000000"/>
                </w:rPr>
                <w:t>ADD 5.A116</w:t>
              </w:r>
            </w:ins>
          </w:p>
          <w:p w14:paraId="404F57A0" w14:textId="77777777" w:rsidR="00927DE1" w:rsidRPr="002D4215" w:rsidRDefault="00FD669D">
            <w:pPr>
              <w:pStyle w:val="TableTextS5"/>
              <w:spacing w:before="30" w:after="30"/>
              <w:rPr>
                <w:color w:val="000000"/>
              </w:rPr>
            </w:pPr>
            <w:r w:rsidRPr="002D4215">
              <w:rPr>
                <w:color w:val="000000"/>
              </w:rPr>
              <w:t>MOBILE-SATELLITE</w:t>
            </w:r>
            <w:r w:rsidRPr="002D4215">
              <w:rPr>
                <w:color w:val="000000"/>
              </w:rPr>
              <w:br/>
              <w:t>(space-to-Earth)</w:t>
            </w:r>
          </w:p>
        </w:tc>
        <w:tc>
          <w:tcPr>
            <w:tcW w:w="3102" w:type="dxa"/>
            <w:tcBorders>
              <w:top w:val="single" w:sz="4" w:space="0" w:color="auto"/>
              <w:left w:val="single" w:sz="6" w:space="0" w:color="auto"/>
              <w:bottom w:val="nil"/>
              <w:right w:val="single" w:sz="6" w:space="0" w:color="auto"/>
            </w:tcBorders>
            <w:hideMark/>
          </w:tcPr>
          <w:p w14:paraId="3EE1654C" w14:textId="77777777" w:rsidR="00927DE1" w:rsidRPr="002D4215" w:rsidRDefault="00FD669D">
            <w:pPr>
              <w:pStyle w:val="TableTextS5"/>
              <w:spacing w:before="30" w:after="30"/>
              <w:rPr>
                <w:rStyle w:val="Tablefreq"/>
              </w:rPr>
            </w:pPr>
            <w:r w:rsidRPr="002D4215">
              <w:rPr>
                <w:rStyle w:val="Tablefreq"/>
              </w:rPr>
              <w:t>19.7-20.1</w:t>
            </w:r>
          </w:p>
          <w:p w14:paraId="67F7FC15" w14:textId="60905284" w:rsidR="00927DE1" w:rsidRPr="002D4215" w:rsidRDefault="00FD669D">
            <w:pPr>
              <w:pStyle w:val="TableTextS5"/>
              <w:spacing w:before="30" w:after="30"/>
              <w:rPr>
                <w:color w:val="000000"/>
              </w:rPr>
            </w:pPr>
            <w:r w:rsidRPr="002D4215">
              <w:rPr>
                <w:color w:val="000000"/>
              </w:rPr>
              <w:t>FIXED-SATELLITE</w:t>
            </w:r>
            <w:r w:rsidRPr="002D4215">
              <w:rPr>
                <w:color w:val="000000"/>
              </w:rPr>
              <w:br/>
              <w:t>(space-to-</w:t>
            </w:r>
            <w:proofErr w:type="gramStart"/>
            <w:r w:rsidRPr="002D4215">
              <w:rPr>
                <w:color w:val="000000"/>
              </w:rPr>
              <w:t xml:space="preserve">Earth)  </w:t>
            </w:r>
            <w:r w:rsidRPr="002D4215">
              <w:rPr>
                <w:rStyle w:val="Artref"/>
                <w:color w:val="000000"/>
              </w:rPr>
              <w:t>5.484A</w:t>
            </w:r>
            <w:proofErr w:type="gramEnd"/>
            <w:r w:rsidRPr="002D4215">
              <w:rPr>
                <w:rStyle w:val="Artref"/>
              </w:rPr>
              <w:t xml:space="preserve">  5.484B  </w:t>
            </w:r>
            <w:r w:rsidRPr="002D4215">
              <w:rPr>
                <w:rStyle w:val="Artref"/>
                <w:color w:val="000000"/>
              </w:rPr>
              <w:t>5.516B  5.527A</w:t>
            </w:r>
            <w:ins w:id="29" w:author="PTB-7" w:date="2023-04-22T12:12:00Z">
              <w:r w:rsidR="004600A3" w:rsidRPr="002D4215">
                <w:rPr>
                  <w:rStyle w:val="Artref"/>
                </w:rPr>
                <w:t xml:space="preserve">  </w:t>
              </w:r>
            </w:ins>
            <w:ins w:id="30" w:author="CEPT" w:date="2022-12-05T11:23:00Z">
              <w:r w:rsidR="004600A3" w:rsidRPr="002D4215">
                <w:rPr>
                  <w:rStyle w:val="Artref"/>
                  <w:color w:val="000000"/>
                </w:rPr>
                <w:t>ADD 5.A116</w:t>
              </w:r>
            </w:ins>
          </w:p>
          <w:p w14:paraId="2F8EABEA" w14:textId="77777777" w:rsidR="00927DE1" w:rsidRPr="002D4215" w:rsidRDefault="00FD669D">
            <w:pPr>
              <w:pStyle w:val="TableTextS5"/>
              <w:spacing w:before="30" w:after="30"/>
              <w:rPr>
                <w:color w:val="000000"/>
              </w:rPr>
            </w:pPr>
            <w:r w:rsidRPr="002D4215">
              <w:rPr>
                <w:color w:val="000000"/>
              </w:rPr>
              <w:t>Mobile-satellite (space-to-Earth)</w:t>
            </w:r>
          </w:p>
        </w:tc>
      </w:tr>
      <w:tr w:rsidR="00927DE1" w:rsidRPr="002D4215" w14:paraId="4B465D96" w14:textId="77777777">
        <w:trPr>
          <w:cantSplit/>
          <w:jc w:val="center"/>
        </w:trPr>
        <w:tc>
          <w:tcPr>
            <w:tcW w:w="3100" w:type="dxa"/>
            <w:gridSpan w:val="2"/>
            <w:tcBorders>
              <w:top w:val="nil"/>
              <w:left w:val="single" w:sz="6" w:space="0" w:color="auto"/>
              <w:bottom w:val="single" w:sz="6" w:space="0" w:color="auto"/>
              <w:right w:val="single" w:sz="6" w:space="0" w:color="auto"/>
            </w:tcBorders>
            <w:hideMark/>
          </w:tcPr>
          <w:p w14:paraId="5558C0C0" w14:textId="77777777" w:rsidR="00927DE1" w:rsidRPr="002D4215" w:rsidRDefault="00FD669D">
            <w:pPr>
              <w:pStyle w:val="TableTextS5"/>
              <w:spacing w:before="30" w:after="30"/>
              <w:ind w:left="0" w:firstLine="0"/>
              <w:rPr>
                <w:color w:val="000000"/>
              </w:rPr>
            </w:pPr>
            <w:r w:rsidRPr="002D4215">
              <w:rPr>
                <w:color w:val="000000"/>
              </w:rPr>
              <w:br/>
            </w:r>
            <w:r w:rsidRPr="002D4215">
              <w:rPr>
                <w:rStyle w:val="Artref"/>
                <w:color w:val="000000"/>
              </w:rPr>
              <w:t>5.524</w:t>
            </w:r>
          </w:p>
        </w:tc>
        <w:tc>
          <w:tcPr>
            <w:tcW w:w="3102" w:type="dxa"/>
            <w:gridSpan w:val="2"/>
            <w:tcBorders>
              <w:top w:val="nil"/>
              <w:left w:val="single" w:sz="6" w:space="0" w:color="auto"/>
              <w:bottom w:val="single" w:sz="6" w:space="0" w:color="auto"/>
              <w:right w:val="single" w:sz="6" w:space="0" w:color="auto"/>
            </w:tcBorders>
            <w:hideMark/>
          </w:tcPr>
          <w:p w14:paraId="48E75CBE" w14:textId="77777777" w:rsidR="00927DE1" w:rsidRPr="002D4215" w:rsidRDefault="00FD669D">
            <w:pPr>
              <w:pStyle w:val="TableTextS5"/>
              <w:spacing w:before="30" w:after="30"/>
              <w:ind w:left="0" w:firstLine="0"/>
              <w:rPr>
                <w:color w:val="000000"/>
              </w:rPr>
            </w:pPr>
            <w:r w:rsidRPr="002D4215">
              <w:rPr>
                <w:rStyle w:val="Artref"/>
                <w:color w:val="000000"/>
              </w:rPr>
              <w:t>5.524</w:t>
            </w:r>
            <w:r w:rsidRPr="002D4215">
              <w:rPr>
                <w:color w:val="000000"/>
              </w:rPr>
              <w:t xml:space="preserve">  </w:t>
            </w:r>
            <w:r w:rsidRPr="002D4215">
              <w:rPr>
                <w:rStyle w:val="Artref"/>
                <w:color w:val="000000"/>
              </w:rPr>
              <w:t>5.525</w:t>
            </w:r>
            <w:r w:rsidRPr="002D4215">
              <w:rPr>
                <w:color w:val="000000"/>
              </w:rPr>
              <w:t xml:space="preserve">  </w:t>
            </w:r>
            <w:r w:rsidRPr="002D4215">
              <w:rPr>
                <w:rStyle w:val="Artref"/>
                <w:color w:val="000000"/>
              </w:rPr>
              <w:t>5.526</w:t>
            </w:r>
            <w:r w:rsidRPr="002D4215">
              <w:rPr>
                <w:color w:val="000000"/>
              </w:rPr>
              <w:t xml:space="preserve">  </w:t>
            </w:r>
            <w:r w:rsidRPr="002D4215">
              <w:rPr>
                <w:rStyle w:val="Artref"/>
                <w:color w:val="000000"/>
              </w:rPr>
              <w:t>5.527</w:t>
            </w:r>
            <w:r w:rsidRPr="002D4215">
              <w:rPr>
                <w:color w:val="000000"/>
              </w:rPr>
              <w:t xml:space="preserve">  </w:t>
            </w:r>
            <w:r w:rsidRPr="002D4215">
              <w:rPr>
                <w:rStyle w:val="Artref"/>
                <w:color w:val="000000"/>
              </w:rPr>
              <w:t>5.528</w:t>
            </w:r>
            <w:r w:rsidRPr="002D4215">
              <w:rPr>
                <w:color w:val="000000"/>
              </w:rPr>
              <w:t xml:space="preserve">  </w:t>
            </w:r>
            <w:r w:rsidRPr="002D4215">
              <w:rPr>
                <w:rStyle w:val="Artref"/>
                <w:color w:val="000000"/>
              </w:rPr>
              <w:t>5.529</w:t>
            </w:r>
          </w:p>
        </w:tc>
        <w:tc>
          <w:tcPr>
            <w:tcW w:w="3102" w:type="dxa"/>
            <w:tcBorders>
              <w:top w:val="nil"/>
              <w:left w:val="single" w:sz="6" w:space="0" w:color="auto"/>
              <w:bottom w:val="single" w:sz="6" w:space="0" w:color="auto"/>
              <w:right w:val="single" w:sz="6" w:space="0" w:color="auto"/>
            </w:tcBorders>
            <w:hideMark/>
          </w:tcPr>
          <w:p w14:paraId="6EDDBA70" w14:textId="77777777" w:rsidR="00927DE1" w:rsidRPr="002D4215" w:rsidRDefault="00FD669D">
            <w:pPr>
              <w:pStyle w:val="TableTextS5"/>
              <w:spacing w:before="30" w:after="30"/>
              <w:ind w:left="0" w:firstLine="0"/>
              <w:rPr>
                <w:color w:val="000000"/>
              </w:rPr>
            </w:pPr>
            <w:r w:rsidRPr="002D4215">
              <w:rPr>
                <w:color w:val="000000"/>
              </w:rPr>
              <w:br/>
            </w:r>
            <w:r w:rsidRPr="002D4215">
              <w:rPr>
                <w:rStyle w:val="Artref"/>
                <w:color w:val="000000"/>
              </w:rPr>
              <w:t>5.524</w:t>
            </w:r>
          </w:p>
        </w:tc>
      </w:tr>
      <w:tr w:rsidR="00927DE1" w:rsidRPr="002D4215" w14:paraId="03C0D854" w14:textId="77777777">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658129EB" w14:textId="59811F85" w:rsidR="00927DE1" w:rsidRPr="002D4215" w:rsidRDefault="00FD669D">
            <w:pPr>
              <w:pStyle w:val="TableTextS5"/>
              <w:tabs>
                <w:tab w:val="clear" w:pos="170"/>
              </w:tabs>
              <w:spacing w:before="30" w:after="30"/>
              <w:ind w:left="3297" w:hanging="3297"/>
              <w:rPr>
                <w:color w:val="000000"/>
              </w:rPr>
            </w:pPr>
            <w:r w:rsidRPr="002D4215">
              <w:rPr>
                <w:rStyle w:val="Tablefreq"/>
              </w:rPr>
              <w:t>20.1-20.2</w:t>
            </w:r>
            <w:r w:rsidRPr="002D4215">
              <w:rPr>
                <w:b/>
                <w:color w:val="000000"/>
              </w:rPr>
              <w:tab/>
            </w:r>
            <w:r w:rsidRPr="002D4215">
              <w:rPr>
                <w:color w:val="000000"/>
              </w:rPr>
              <w:t>FIXED-SATELLITE (space-to-</w:t>
            </w:r>
            <w:proofErr w:type="gramStart"/>
            <w:r w:rsidRPr="002D4215">
              <w:rPr>
                <w:color w:val="000000"/>
              </w:rPr>
              <w:t xml:space="preserve">Earth)  </w:t>
            </w:r>
            <w:r w:rsidRPr="002D4215">
              <w:t>5.484A</w:t>
            </w:r>
            <w:proofErr w:type="gramEnd"/>
            <w:r w:rsidRPr="002D4215">
              <w:rPr>
                <w:color w:val="000000"/>
              </w:rPr>
              <w:t xml:space="preserve">  5.484B  </w:t>
            </w:r>
            <w:r w:rsidRPr="002D4215">
              <w:t>5.516B  5.527A</w:t>
            </w:r>
            <w:ins w:id="31" w:author="PTB-7" w:date="2023-04-22T12:12:00Z">
              <w:r w:rsidR="004600A3" w:rsidRPr="002D4215">
                <w:rPr>
                  <w:rStyle w:val="Artref"/>
                </w:rPr>
                <w:t xml:space="preserve">  </w:t>
              </w:r>
            </w:ins>
            <w:ins w:id="32" w:author="CEPT" w:date="2022-12-05T11:23:00Z">
              <w:r w:rsidR="004600A3" w:rsidRPr="002D4215">
                <w:rPr>
                  <w:rStyle w:val="Artref"/>
                  <w:color w:val="000000"/>
                </w:rPr>
                <w:t>ADD 5.A116</w:t>
              </w:r>
            </w:ins>
          </w:p>
          <w:p w14:paraId="273201D3" w14:textId="77777777" w:rsidR="00927DE1" w:rsidRPr="002D4215" w:rsidRDefault="00FD669D">
            <w:pPr>
              <w:pStyle w:val="TableTextS5"/>
              <w:spacing w:before="30" w:after="30"/>
              <w:rPr>
                <w:color w:val="000000"/>
              </w:rPr>
            </w:pPr>
            <w:r w:rsidRPr="002D4215">
              <w:rPr>
                <w:color w:val="000000"/>
              </w:rPr>
              <w:tab/>
            </w:r>
            <w:r w:rsidRPr="002D4215">
              <w:rPr>
                <w:color w:val="000000"/>
              </w:rPr>
              <w:tab/>
            </w:r>
            <w:r w:rsidRPr="002D4215">
              <w:rPr>
                <w:color w:val="000000"/>
              </w:rPr>
              <w:tab/>
            </w:r>
            <w:r w:rsidRPr="002D4215">
              <w:rPr>
                <w:color w:val="000000"/>
              </w:rPr>
              <w:tab/>
              <w:t>MOBILE-SATELLITE (space-to-Earth)</w:t>
            </w:r>
          </w:p>
          <w:p w14:paraId="447CD33E" w14:textId="77777777" w:rsidR="00927DE1" w:rsidRPr="002D4215" w:rsidRDefault="00FD669D">
            <w:pPr>
              <w:pStyle w:val="TableTextS5"/>
              <w:spacing w:before="30" w:after="30"/>
              <w:rPr>
                <w:color w:val="000000"/>
              </w:rPr>
            </w:pPr>
            <w:r w:rsidRPr="002D4215">
              <w:rPr>
                <w:color w:val="000000"/>
              </w:rPr>
              <w:tab/>
            </w:r>
            <w:r w:rsidRPr="002D4215">
              <w:rPr>
                <w:color w:val="000000"/>
              </w:rPr>
              <w:tab/>
            </w:r>
            <w:r w:rsidRPr="002D4215">
              <w:rPr>
                <w:color w:val="000000"/>
              </w:rPr>
              <w:tab/>
            </w:r>
            <w:r w:rsidRPr="002D4215">
              <w:rPr>
                <w:color w:val="000000"/>
              </w:rPr>
              <w:tab/>
            </w:r>
            <w:r w:rsidRPr="002D4215">
              <w:rPr>
                <w:rStyle w:val="Artref"/>
                <w:color w:val="000000"/>
              </w:rPr>
              <w:t>5.524</w:t>
            </w:r>
            <w:r w:rsidRPr="002D4215">
              <w:rPr>
                <w:color w:val="000000"/>
              </w:rPr>
              <w:t xml:space="preserve">  </w:t>
            </w:r>
            <w:r w:rsidRPr="002D4215">
              <w:rPr>
                <w:rStyle w:val="Artref"/>
                <w:color w:val="000000"/>
              </w:rPr>
              <w:t>5.525</w:t>
            </w:r>
            <w:r w:rsidRPr="002D4215">
              <w:rPr>
                <w:color w:val="000000"/>
              </w:rPr>
              <w:t xml:space="preserve">  </w:t>
            </w:r>
            <w:r w:rsidRPr="002D4215">
              <w:rPr>
                <w:rStyle w:val="Artref"/>
                <w:color w:val="000000"/>
              </w:rPr>
              <w:t>5.526</w:t>
            </w:r>
            <w:r w:rsidRPr="002D4215">
              <w:rPr>
                <w:color w:val="000000"/>
              </w:rPr>
              <w:t xml:space="preserve">  </w:t>
            </w:r>
            <w:r w:rsidRPr="002D4215">
              <w:rPr>
                <w:rStyle w:val="Artref"/>
                <w:color w:val="000000"/>
              </w:rPr>
              <w:t>5.527</w:t>
            </w:r>
            <w:r w:rsidRPr="002D4215">
              <w:rPr>
                <w:color w:val="000000"/>
              </w:rPr>
              <w:t xml:space="preserve">  </w:t>
            </w:r>
            <w:r w:rsidRPr="002D4215">
              <w:rPr>
                <w:rStyle w:val="Artref"/>
                <w:color w:val="000000"/>
              </w:rPr>
              <w:t>5.528</w:t>
            </w:r>
          </w:p>
        </w:tc>
      </w:tr>
    </w:tbl>
    <w:p w14:paraId="1837CA16" w14:textId="77777777" w:rsidR="00927DE1" w:rsidRPr="002D4215" w:rsidRDefault="00927DE1">
      <w:pPr>
        <w:pStyle w:val="Reasons"/>
      </w:pPr>
    </w:p>
    <w:p w14:paraId="2F5070FB" w14:textId="77777777" w:rsidR="00927DE1" w:rsidRPr="002D4215" w:rsidRDefault="00FD669D">
      <w:pPr>
        <w:pStyle w:val="Proposal"/>
      </w:pPr>
      <w:r w:rsidRPr="002D4215">
        <w:lastRenderedPageBreak/>
        <w:t>MOD</w:t>
      </w:r>
      <w:r w:rsidRPr="002D4215">
        <w:tab/>
        <w:t>EUR/XXXXA16/3</w:t>
      </w:r>
    </w:p>
    <w:p w14:paraId="3C0B0F7F" w14:textId="77777777" w:rsidR="00927DE1" w:rsidRPr="002D4215" w:rsidRDefault="00FD669D">
      <w:pPr>
        <w:pStyle w:val="Tabletitle"/>
      </w:pPr>
      <w:r w:rsidRPr="002D4215">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927DE1" w:rsidRPr="002D4215" w14:paraId="2F81BCEB"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F5E4B77" w14:textId="77777777" w:rsidR="00927DE1" w:rsidRPr="002D4215" w:rsidRDefault="00FD669D">
            <w:pPr>
              <w:pStyle w:val="Tablehead"/>
            </w:pPr>
            <w:r w:rsidRPr="002D4215">
              <w:t>Allocation to services</w:t>
            </w:r>
          </w:p>
        </w:tc>
      </w:tr>
      <w:tr w:rsidR="00927DE1" w:rsidRPr="002D4215" w14:paraId="2F490755" w14:textId="77777777">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1F394F0D" w14:textId="77777777" w:rsidR="00927DE1" w:rsidRPr="002D4215" w:rsidRDefault="00FD669D">
            <w:pPr>
              <w:pStyle w:val="Tablehead"/>
            </w:pPr>
            <w:r w:rsidRPr="002D4215">
              <w:t>Region 1</w:t>
            </w:r>
          </w:p>
        </w:tc>
        <w:tc>
          <w:tcPr>
            <w:tcW w:w="3084" w:type="dxa"/>
            <w:tcBorders>
              <w:top w:val="single" w:sz="4" w:space="0" w:color="auto"/>
              <w:left w:val="single" w:sz="4" w:space="0" w:color="auto"/>
              <w:bottom w:val="single" w:sz="4" w:space="0" w:color="auto"/>
              <w:right w:val="single" w:sz="4" w:space="0" w:color="auto"/>
            </w:tcBorders>
            <w:hideMark/>
          </w:tcPr>
          <w:p w14:paraId="749A6ABB" w14:textId="77777777" w:rsidR="00927DE1" w:rsidRPr="002D4215" w:rsidRDefault="00FD669D">
            <w:pPr>
              <w:pStyle w:val="Tablehead"/>
            </w:pPr>
            <w:r w:rsidRPr="002D4215">
              <w:t>Region 2</w:t>
            </w:r>
          </w:p>
        </w:tc>
        <w:tc>
          <w:tcPr>
            <w:tcW w:w="3136" w:type="dxa"/>
            <w:tcBorders>
              <w:top w:val="single" w:sz="4" w:space="0" w:color="auto"/>
              <w:left w:val="single" w:sz="4" w:space="0" w:color="auto"/>
              <w:bottom w:val="single" w:sz="4" w:space="0" w:color="auto"/>
              <w:right w:val="single" w:sz="4" w:space="0" w:color="auto"/>
            </w:tcBorders>
            <w:hideMark/>
          </w:tcPr>
          <w:p w14:paraId="62FD6CEF" w14:textId="77777777" w:rsidR="00927DE1" w:rsidRPr="002D4215" w:rsidRDefault="00FD669D">
            <w:pPr>
              <w:pStyle w:val="Tablehead"/>
            </w:pPr>
            <w:r w:rsidRPr="002D4215">
              <w:t>Region 3</w:t>
            </w:r>
          </w:p>
        </w:tc>
      </w:tr>
      <w:tr w:rsidR="00927DE1" w:rsidRPr="002D4215" w14:paraId="60A9F90F"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FAB210C" w14:textId="77777777" w:rsidR="00927DE1" w:rsidRPr="002D4215" w:rsidRDefault="00FD669D">
            <w:pPr>
              <w:pStyle w:val="TableTextS5"/>
              <w:rPr>
                <w:color w:val="000000"/>
              </w:rPr>
            </w:pPr>
            <w:r w:rsidRPr="002D4215">
              <w:rPr>
                <w:rStyle w:val="Tablefreq"/>
              </w:rPr>
              <w:t>27.5-28.5</w:t>
            </w:r>
            <w:r w:rsidRPr="002D4215">
              <w:rPr>
                <w:color w:val="000000"/>
              </w:rPr>
              <w:tab/>
              <w:t xml:space="preserve">FIXED  </w:t>
            </w:r>
            <w:r w:rsidRPr="002D4215">
              <w:rPr>
                <w:rStyle w:val="Artref"/>
                <w:color w:val="000000"/>
              </w:rPr>
              <w:t>5.537A</w:t>
            </w:r>
          </w:p>
          <w:p w14:paraId="031F82AF" w14:textId="123169B4" w:rsidR="00927DE1" w:rsidRPr="002D4215" w:rsidRDefault="00FD669D">
            <w:pPr>
              <w:pStyle w:val="TableTextS5"/>
              <w:spacing w:before="0"/>
              <w:ind w:left="3266" w:hanging="3266"/>
              <w:rPr>
                <w:color w:val="000000"/>
              </w:rPr>
            </w:pPr>
            <w:r w:rsidRPr="002D4215">
              <w:rPr>
                <w:color w:val="000000"/>
              </w:rPr>
              <w:tab/>
            </w:r>
            <w:r w:rsidRPr="002D4215">
              <w:rPr>
                <w:color w:val="000000"/>
              </w:rPr>
              <w:tab/>
            </w:r>
            <w:r w:rsidRPr="002D4215">
              <w:rPr>
                <w:color w:val="000000"/>
              </w:rPr>
              <w:tab/>
            </w:r>
            <w:r w:rsidRPr="002D4215">
              <w:rPr>
                <w:color w:val="000000"/>
              </w:rPr>
              <w:tab/>
              <w:t>FIXED-SATELLITE (Earth-to-</w:t>
            </w:r>
            <w:proofErr w:type="gramStart"/>
            <w:r w:rsidRPr="002D4215">
              <w:rPr>
                <w:color w:val="000000"/>
              </w:rPr>
              <w:t xml:space="preserve">space)  </w:t>
            </w:r>
            <w:r w:rsidRPr="002D4215">
              <w:rPr>
                <w:rStyle w:val="Artref"/>
                <w:color w:val="000000"/>
              </w:rPr>
              <w:t>5.484A</w:t>
            </w:r>
            <w:proofErr w:type="gramEnd"/>
            <w:r w:rsidRPr="002D4215">
              <w:rPr>
                <w:rStyle w:val="Artref"/>
                <w:color w:val="000000"/>
              </w:rPr>
              <w:t xml:space="preserve"> </w:t>
            </w:r>
            <w:r w:rsidRPr="002D4215">
              <w:rPr>
                <w:color w:val="000000"/>
              </w:rPr>
              <w:t xml:space="preserve"> </w:t>
            </w:r>
            <w:r w:rsidRPr="002D4215">
              <w:rPr>
                <w:rStyle w:val="Artref"/>
                <w:color w:val="000000"/>
              </w:rPr>
              <w:t>5.516B</w:t>
            </w:r>
            <w:r w:rsidRPr="002D4215">
              <w:rPr>
                <w:color w:val="000000"/>
              </w:rPr>
              <w:t xml:space="preserve">  </w:t>
            </w:r>
            <w:r w:rsidRPr="002D4215">
              <w:t xml:space="preserve">5.517A </w:t>
            </w:r>
            <w:r w:rsidRPr="002D4215">
              <w:rPr>
                <w:rStyle w:val="Artref"/>
                <w:color w:val="000000"/>
              </w:rPr>
              <w:t xml:space="preserve"> 5.539</w:t>
            </w:r>
            <w:ins w:id="33" w:author="PTB-7" w:date="2023-04-22T12:12:00Z">
              <w:r w:rsidR="004600A3" w:rsidRPr="002D4215">
                <w:rPr>
                  <w:rStyle w:val="Artref"/>
                </w:rPr>
                <w:t xml:space="preserve">  </w:t>
              </w:r>
            </w:ins>
            <w:ins w:id="34" w:author="CEPT" w:date="2022-12-05T11:23:00Z">
              <w:r w:rsidR="004600A3" w:rsidRPr="002D4215">
                <w:rPr>
                  <w:rStyle w:val="Artref"/>
                  <w:color w:val="000000"/>
                </w:rPr>
                <w:t>ADD 5.A116</w:t>
              </w:r>
            </w:ins>
          </w:p>
          <w:p w14:paraId="6AE52553" w14:textId="77777777" w:rsidR="00927DE1" w:rsidRPr="002D4215" w:rsidRDefault="00FD669D">
            <w:pPr>
              <w:pStyle w:val="TableTextS5"/>
              <w:spacing w:before="0"/>
              <w:rPr>
                <w:color w:val="000000"/>
              </w:rPr>
            </w:pPr>
            <w:r w:rsidRPr="002D4215">
              <w:rPr>
                <w:color w:val="000000"/>
              </w:rPr>
              <w:tab/>
            </w:r>
            <w:r w:rsidRPr="002D4215">
              <w:rPr>
                <w:color w:val="000000"/>
              </w:rPr>
              <w:tab/>
            </w:r>
            <w:r w:rsidRPr="002D4215">
              <w:rPr>
                <w:color w:val="000000"/>
              </w:rPr>
              <w:tab/>
            </w:r>
            <w:r w:rsidRPr="002D4215">
              <w:rPr>
                <w:color w:val="000000"/>
              </w:rPr>
              <w:tab/>
              <w:t>MOBILE</w:t>
            </w:r>
          </w:p>
          <w:p w14:paraId="73D5D25E" w14:textId="77777777" w:rsidR="00927DE1" w:rsidRPr="002D4215" w:rsidRDefault="00FD669D">
            <w:pPr>
              <w:pStyle w:val="TableTextS5"/>
              <w:rPr>
                <w:rStyle w:val="Artref"/>
                <w:color w:val="000000"/>
              </w:rPr>
            </w:pPr>
            <w:r w:rsidRPr="002D4215">
              <w:rPr>
                <w:color w:val="000000"/>
              </w:rPr>
              <w:tab/>
            </w:r>
            <w:r w:rsidRPr="002D4215">
              <w:rPr>
                <w:color w:val="000000"/>
              </w:rPr>
              <w:tab/>
            </w:r>
            <w:r w:rsidRPr="002D4215">
              <w:rPr>
                <w:color w:val="000000"/>
              </w:rPr>
              <w:tab/>
            </w:r>
            <w:r w:rsidRPr="002D4215">
              <w:rPr>
                <w:color w:val="000000"/>
              </w:rPr>
              <w:tab/>
            </w:r>
            <w:r w:rsidRPr="002D4215">
              <w:rPr>
                <w:rStyle w:val="Artref"/>
                <w:color w:val="000000"/>
              </w:rPr>
              <w:t>5.538</w:t>
            </w:r>
            <w:r w:rsidRPr="002D4215">
              <w:rPr>
                <w:color w:val="000000"/>
              </w:rPr>
              <w:t xml:space="preserve">  </w:t>
            </w:r>
            <w:r w:rsidRPr="002D4215">
              <w:rPr>
                <w:rStyle w:val="Artref"/>
                <w:color w:val="000000"/>
              </w:rPr>
              <w:t>5.540</w:t>
            </w:r>
          </w:p>
          <w:p w14:paraId="6CF46299" w14:textId="77777777" w:rsidR="00927DE1" w:rsidRPr="002D4215" w:rsidRDefault="00927DE1"/>
          <w:p w14:paraId="76776A8F" w14:textId="77777777" w:rsidR="00927DE1" w:rsidRPr="002D4215" w:rsidRDefault="00927DE1"/>
          <w:p w14:paraId="5E3FEE34" w14:textId="77777777" w:rsidR="00927DE1" w:rsidRPr="002D4215" w:rsidRDefault="00927DE1"/>
          <w:p w14:paraId="55A21D47" w14:textId="77777777" w:rsidR="00927DE1" w:rsidRPr="002D4215" w:rsidRDefault="00927DE1"/>
          <w:p w14:paraId="474A0535" w14:textId="77777777" w:rsidR="00927DE1" w:rsidRPr="002D4215" w:rsidRDefault="00927DE1"/>
          <w:p w14:paraId="7DB6A8FA" w14:textId="77777777" w:rsidR="00927DE1" w:rsidRPr="002D4215" w:rsidRDefault="00927DE1"/>
          <w:p w14:paraId="637D8025" w14:textId="77777777" w:rsidR="00927DE1" w:rsidRPr="002D4215" w:rsidRDefault="00927DE1"/>
        </w:tc>
      </w:tr>
      <w:tr w:rsidR="00927DE1" w:rsidRPr="002D4215" w14:paraId="0F0DA680"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3C4AAAF" w14:textId="77777777" w:rsidR="00927DE1" w:rsidRPr="002D4215" w:rsidRDefault="00FD669D">
            <w:pPr>
              <w:pStyle w:val="TableTextS5"/>
              <w:rPr>
                <w:color w:val="000000"/>
              </w:rPr>
            </w:pPr>
            <w:r w:rsidRPr="002D4215">
              <w:rPr>
                <w:rStyle w:val="Tablefreq"/>
              </w:rPr>
              <w:t>28.5-29.1</w:t>
            </w:r>
            <w:r w:rsidRPr="002D4215">
              <w:rPr>
                <w:color w:val="000000"/>
              </w:rPr>
              <w:tab/>
              <w:t>FIXED</w:t>
            </w:r>
          </w:p>
          <w:p w14:paraId="5AD4ED8A" w14:textId="757E8E2E" w:rsidR="00927DE1" w:rsidRPr="002D4215" w:rsidRDefault="00FD669D">
            <w:pPr>
              <w:pStyle w:val="TableTextS5"/>
              <w:spacing w:before="0"/>
              <w:ind w:left="3266" w:hanging="3266"/>
              <w:rPr>
                <w:color w:val="000000"/>
              </w:rPr>
            </w:pPr>
            <w:r w:rsidRPr="002D4215">
              <w:rPr>
                <w:color w:val="000000"/>
              </w:rPr>
              <w:tab/>
            </w:r>
            <w:r w:rsidRPr="002D4215">
              <w:rPr>
                <w:color w:val="000000"/>
              </w:rPr>
              <w:tab/>
            </w:r>
            <w:r w:rsidRPr="002D4215">
              <w:rPr>
                <w:color w:val="000000"/>
              </w:rPr>
              <w:tab/>
            </w:r>
            <w:r w:rsidRPr="002D4215">
              <w:rPr>
                <w:color w:val="000000"/>
              </w:rPr>
              <w:tab/>
              <w:t>FIXED-SATELLITE (Earth-to-</w:t>
            </w:r>
            <w:proofErr w:type="gramStart"/>
            <w:r w:rsidRPr="002D4215">
              <w:rPr>
                <w:color w:val="000000"/>
              </w:rPr>
              <w:t xml:space="preserve">space)  </w:t>
            </w:r>
            <w:r w:rsidRPr="002D4215">
              <w:rPr>
                <w:rStyle w:val="Artref"/>
                <w:color w:val="000000"/>
              </w:rPr>
              <w:t>5.484A</w:t>
            </w:r>
            <w:proofErr w:type="gramEnd"/>
            <w:r w:rsidRPr="002D4215">
              <w:rPr>
                <w:rStyle w:val="Artref"/>
                <w:color w:val="000000"/>
              </w:rPr>
              <w:t xml:space="preserve"> </w:t>
            </w:r>
            <w:r w:rsidRPr="002D4215">
              <w:rPr>
                <w:color w:val="000000"/>
              </w:rPr>
              <w:t xml:space="preserve"> </w:t>
            </w:r>
            <w:r w:rsidRPr="002D4215">
              <w:rPr>
                <w:rStyle w:val="Artref"/>
                <w:color w:val="000000"/>
              </w:rPr>
              <w:t>5.516B</w:t>
            </w:r>
            <w:r w:rsidRPr="002D4215">
              <w:rPr>
                <w:color w:val="000000"/>
              </w:rPr>
              <w:t xml:space="preserve">  </w:t>
            </w:r>
            <w:r w:rsidRPr="002D4215">
              <w:t>5.517A</w:t>
            </w:r>
            <w:r w:rsidRPr="002D4215">
              <w:rPr>
                <w:rStyle w:val="Artref"/>
                <w:color w:val="000000"/>
              </w:rPr>
              <w:t xml:space="preserve">  5.523A</w:t>
            </w:r>
            <w:r w:rsidRPr="002D4215">
              <w:rPr>
                <w:color w:val="000000"/>
              </w:rPr>
              <w:t xml:space="preserve">  </w:t>
            </w:r>
            <w:r w:rsidRPr="002D4215">
              <w:rPr>
                <w:rStyle w:val="Artref"/>
                <w:color w:val="000000"/>
              </w:rPr>
              <w:t>5.539</w:t>
            </w:r>
            <w:ins w:id="35" w:author="PTB-7" w:date="2023-04-22T12:12:00Z">
              <w:r w:rsidR="004600A3" w:rsidRPr="002D4215">
                <w:rPr>
                  <w:rStyle w:val="Artref"/>
                </w:rPr>
                <w:t xml:space="preserve">  </w:t>
              </w:r>
            </w:ins>
            <w:ins w:id="36" w:author="CEPT" w:date="2022-12-05T11:23:00Z">
              <w:r w:rsidR="004600A3" w:rsidRPr="002D4215">
                <w:rPr>
                  <w:rStyle w:val="Artref"/>
                  <w:color w:val="000000"/>
                </w:rPr>
                <w:t>ADD 5.A116</w:t>
              </w:r>
            </w:ins>
          </w:p>
          <w:p w14:paraId="35A9AB9D" w14:textId="77777777" w:rsidR="00927DE1" w:rsidRPr="002D4215" w:rsidRDefault="00FD669D">
            <w:pPr>
              <w:pStyle w:val="TableTextS5"/>
              <w:spacing w:before="0"/>
              <w:rPr>
                <w:color w:val="000000"/>
              </w:rPr>
            </w:pPr>
            <w:r w:rsidRPr="002D4215">
              <w:rPr>
                <w:color w:val="000000"/>
              </w:rPr>
              <w:tab/>
            </w:r>
            <w:r w:rsidRPr="002D4215">
              <w:rPr>
                <w:color w:val="000000"/>
              </w:rPr>
              <w:tab/>
            </w:r>
            <w:r w:rsidRPr="002D4215">
              <w:rPr>
                <w:color w:val="000000"/>
              </w:rPr>
              <w:tab/>
            </w:r>
            <w:r w:rsidRPr="002D4215">
              <w:rPr>
                <w:color w:val="000000"/>
              </w:rPr>
              <w:tab/>
              <w:t>MOBILE</w:t>
            </w:r>
          </w:p>
          <w:p w14:paraId="49296FC4" w14:textId="77777777" w:rsidR="00927DE1" w:rsidRPr="002D4215" w:rsidRDefault="00FD669D">
            <w:pPr>
              <w:pStyle w:val="TableTextS5"/>
              <w:spacing w:before="0"/>
              <w:rPr>
                <w:color w:val="000000"/>
              </w:rPr>
            </w:pPr>
            <w:r w:rsidRPr="002D4215">
              <w:rPr>
                <w:color w:val="000000"/>
              </w:rPr>
              <w:tab/>
            </w:r>
            <w:r w:rsidRPr="002D4215">
              <w:rPr>
                <w:color w:val="000000"/>
              </w:rPr>
              <w:tab/>
            </w:r>
            <w:r w:rsidRPr="002D4215">
              <w:rPr>
                <w:color w:val="000000"/>
              </w:rPr>
              <w:tab/>
            </w:r>
            <w:r w:rsidRPr="002D4215">
              <w:rPr>
                <w:color w:val="000000"/>
              </w:rPr>
              <w:tab/>
              <w:t xml:space="preserve">Earth exploration-satellite (Earth-to-space)  </w:t>
            </w:r>
            <w:r w:rsidRPr="002D4215">
              <w:rPr>
                <w:rStyle w:val="Artref"/>
                <w:color w:val="000000"/>
              </w:rPr>
              <w:t>5.541</w:t>
            </w:r>
          </w:p>
          <w:p w14:paraId="55B181DA" w14:textId="77777777" w:rsidR="00927DE1" w:rsidRPr="002D4215" w:rsidRDefault="00FD669D">
            <w:pPr>
              <w:pStyle w:val="TableTextS5"/>
              <w:rPr>
                <w:rStyle w:val="Artref"/>
                <w:color w:val="000000"/>
              </w:rPr>
            </w:pPr>
            <w:r w:rsidRPr="002D4215">
              <w:rPr>
                <w:color w:val="000000"/>
              </w:rPr>
              <w:tab/>
            </w:r>
            <w:r w:rsidRPr="002D4215">
              <w:rPr>
                <w:color w:val="000000"/>
              </w:rPr>
              <w:tab/>
            </w:r>
            <w:r w:rsidRPr="002D4215">
              <w:rPr>
                <w:color w:val="000000"/>
              </w:rPr>
              <w:tab/>
            </w:r>
            <w:r w:rsidRPr="002D4215">
              <w:rPr>
                <w:color w:val="000000"/>
              </w:rPr>
              <w:tab/>
            </w:r>
            <w:r w:rsidRPr="002D4215">
              <w:rPr>
                <w:rStyle w:val="Artref"/>
                <w:color w:val="000000"/>
              </w:rPr>
              <w:t>5.540</w:t>
            </w:r>
          </w:p>
          <w:p w14:paraId="15CF6542" w14:textId="77777777" w:rsidR="00927DE1" w:rsidRPr="002D4215" w:rsidRDefault="00927DE1"/>
          <w:p w14:paraId="506C5F61" w14:textId="77777777" w:rsidR="00927DE1" w:rsidRPr="002D4215" w:rsidRDefault="00927DE1"/>
          <w:p w14:paraId="6893F43D" w14:textId="77777777" w:rsidR="00927DE1" w:rsidRPr="002D4215" w:rsidRDefault="00927DE1"/>
        </w:tc>
      </w:tr>
      <w:tr w:rsidR="00927DE1" w:rsidRPr="002D4215" w14:paraId="3AA4E383" w14:textId="77777777">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9B923EA" w14:textId="77777777" w:rsidR="00927DE1" w:rsidRPr="002D4215" w:rsidRDefault="00FD669D">
            <w:pPr>
              <w:pStyle w:val="TableTextS5"/>
            </w:pPr>
            <w:r w:rsidRPr="002D4215">
              <w:rPr>
                <w:b/>
              </w:rPr>
              <w:t>29.1-29.5</w:t>
            </w:r>
            <w:r w:rsidRPr="002D4215">
              <w:rPr>
                <w:b/>
              </w:rPr>
              <w:tab/>
            </w:r>
            <w:r w:rsidRPr="002D4215">
              <w:t>FIXED</w:t>
            </w:r>
          </w:p>
          <w:p w14:paraId="6EA39050" w14:textId="77777777" w:rsidR="00927DE1" w:rsidRPr="002D4215" w:rsidRDefault="00FD669D">
            <w:pPr>
              <w:pStyle w:val="TableTextS5"/>
              <w:ind w:left="3266" w:hanging="3266"/>
            </w:pPr>
            <w:r w:rsidRPr="002D4215">
              <w:tab/>
            </w:r>
            <w:r w:rsidRPr="002D4215">
              <w:tab/>
            </w:r>
            <w:r w:rsidRPr="002D4215">
              <w:tab/>
            </w:r>
            <w:r w:rsidRPr="002D4215">
              <w:tab/>
              <w:t xml:space="preserve">FIXED-SATELLITE (Earth-to-space)  5.516B  5.517A  5.523C  5.523E  5.535A  5.539  5.541A  </w:t>
            </w:r>
          </w:p>
          <w:p w14:paraId="13E431C5" w14:textId="77777777" w:rsidR="00927DE1" w:rsidRPr="002D4215" w:rsidRDefault="00FD669D">
            <w:pPr>
              <w:pStyle w:val="TableTextS5"/>
            </w:pPr>
            <w:r w:rsidRPr="002D4215">
              <w:tab/>
            </w:r>
            <w:r w:rsidRPr="002D4215">
              <w:tab/>
            </w:r>
            <w:r w:rsidRPr="002D4215">
              <w:tab/>
            </w:r>
            <w:r w:rsidRPr="002D4215">
              <w:tab/>
              <w:t>MOBILE</w:t>
            </w:r>
          </w:p>
          <w:p w14:paraId="34560AD7" w14:textId="77777777" w:rsidR="00927DE1" w:rsidRPr="002D4215" w:rsidRDefault="00FD669D">
            <w:pPr>
              <w:pStyle w:val="TableTextS5"/>
            </w:pPr>
            <w:r w:rsidRPr="002D4215">
              <w:tab/>
            </w:r>
            <w:r w:rsidRPr="002D4215">
              <w:tab/>
            </w:r>
            <w:r w:rsidRPr="002D4215">
              <w:tab/>
            </w:r>
            <w:r w:rsidRPr="002D4215">
              <w:tab/>
              <w:t>Earth exploration-satellite (Earth-to-space)  5.541</w:t>
            </w:r>
          </w:p>
          <w:p w14:paraId="63EA9D64" w14:textId="77777777" w:rsidR="00927DE1" w:rsidRPr="002D4215" w:rsidRDefault="00FD669D">
            <w:pPr>
              <w:pStyle w:val="TableTextS5"/>
              <w:rPr>
                <w:color w:val="000000"/>
              </w:rPr>
            </w:pPr>
            <w:r w:rsidRPr="002D4215">
              <w:tab/>
            </w:r>
            <w:r w:rsidRPr="002D4215">
              <w:tab/>
            </w:r>
            <w:r w:rsidRPr="002D4215">
              <w:tab/>
            </w:r>
            <w:r w:rsidRPr="002D4215">
              <w:tab/>
              <w:t>5.540</w:t>
            </w:r>
          </w:p>
        </w:tc>
      </w:tr>
      <w:tr w:rsidR="00927DE1" w:rsidRPr="002D4215" w14:paraId="368BB138" w14:textId="77777777">
        <w:trPr>
          <w:cantSplit/>
          <w:jc w:val="center"/>
        </w:trPr>
        <w:tc>
          <w:tcPr>
            <w:tcW w:w="3084" w:type="dxa"/>
            <w:tcBorders>
              <w:top w:val="single" w:sz="4" w:space="0" w:color="auto"/>
              <w:left w:val="single" w:sz="4" w:space="0" w:color="auto"/>
              <w:bottom w:val="nil"/>
              <w:right w:val="single" w:sz="4" w:space="0" w:color="auto"/>
            </w:tcBorders>
            <w:hideMark/>
          </w:tcPr>
          <w:p w14:paraId="62B8FECA" w14:textId="77777777" w:rsidR="00927DE1" w:rsidRPr="002D4215" w:rsidRDefault="00FD669D">
            <w:pPr>
              <w:pStyle w:val="TableTextS5"/>
              <w:rPr>
                <w:rStyle w:val="Tablefreq"/>
              </w:rPr>
            </w:pPr>
            <w:r w:rsidRPr="002D4215">
              <w:rPr>
                <w:rStyle w:val="Tablefreq"/>
              </w:rPr>
              <w:t>29.5-29.9</w:t>
            </w:r>
          </w:p>
          <w:p w14:paraId="6E13824B" w14:textId="068673FC" w:rsidR="00927DE1" w:rsidRPr="002D4215" w:rsidRDefault="00FD669D">
            <w:pPr>
              <w:pStyle w:val="TableTextS5"/>
              <w:rPr>
                <w:color w:val="000000"/>
              </w:rPr>
            </w:pPr>
            <w:r w:rsidRPr="002D4215">
              <w:rPr>
                <w:color w:val="000000"/>
              </w:rPr>
              <w:t>FIXED-SATELLITE</w:t>
            </w:r>
            <w:r w:rsidRPr="002D4215">
              <w:rPr>
                <w:color w:val="000000"/>
              </w:rPr>
              <w:br/>
              <w:t>(Earth-to-</w:t>
            </w:r>
            <w:proofErr w:type="gramStart"/>
            <w:r w:rsidRPr="002D4215">
              <w:rPr>
                <w:color w:val="000000"/>
              </w:rPr>
              <w:t xml:space="preserve">space)  </w:t>
            </w:r>
            <w:r w:rsidRPr="002D4215">
              <w:rPr>
                <w:rStyle w:val="Artref"/>
              </w:rPr>
              <w:t>5.484A</w:t>
            </w:r>
            <w:proofErr w:type="gramEnd"/>
            <w:r w:rsidRPr="002D4215">
              <w:rPr>
                <w:color w:val="000000"/>
              </w:rPr>
              <w:t xml:space="preserve">  </w:t>
            </w:r>
            <w:r w:rsidRPr="002D4215">
              <w:rPr>
                <w:rStyle w:val="Artref"/>
              </w:rPr>
              <w:t>5.484B  5.516B  5.527A  5.539</w:t>
            </w:r>
            <w:ins w:id="37" w:author="PTB-7" w:date="2023-04-22T12:12:00Z">
              <w:r w:rsidR="004600A3" w:rsidRPr="002D4215">
                <w:rPr>
                  <w:rStyle w:val="Artref"/>
                </w:rPr>
                <w:t xml:space="preserve">  </w:t>
              </w:r>
            </w:ins>
            <w:ins w:id="38" w:author="CEPT" w:date="2022-12-05T11:23:00Z">
              <w:r w:rsidR="004600A3" w:rsidRPr="002D4215">
                <w:rPr>
                  <w:rStyle w:val="Artref"/>
                  <w:color w:val="000000"/>
                </w:rPr>
                <w:t>ADD 5.A116</w:t>
              </w:r>
            </w:ins>
          </w:p>
          <w:p w14:paraId="7D7A5B32" w14:textId="77777777" w:rsidR="00927DE1" w:rsidRPr="002D4215" w:rsidRDefault="00FD669D">
            <w:pPr>
              <w:pStyle w:val="TableTextS5"/>
              <w:rPr>
                <w:color w:val="000000"/>
              </w:rPr>
            </w:pPr>
            <w:r w:rsidRPr="002D4215">
              <w:rPr>
                <w:color w:val="000000"/>
              </w:rPr>
              <w:t>Earth exploration-satellite</w:t>
            </w:r>
            <w:r w:rsidRPr="002D4215">
              <w:rPr>
                <w:color w:val="000000"/>
              </w:rPr>
              <w:br/>
              <w:t xml:space="preserve">(Earth-to-space)  </w:t>
            </w:r>
            <w:r w:rsidRPr="002D4215">
              <w:rPr>
                <w:rStyle w:val="Artref"/>
              </w:rPr>
              <w:t>5.541</w:t>
            </w:r>
          </w:p>
          <w:p w14:paraId="5A09995B" w14:textId="77777777" w:rsidR="00927DE1" w:rsidRPr="002D4215" w:rsidRDefault="00FD669D">
            <w:pPr>
              <w:pStyle w:val="TableTextS5"/>
              <w:rPr>
                <w:color w:val="000000"/>
              </w:rPr>
            </w:pPr>
            <w:r w:rsidRPr="002D4215">
              <w:rPr>
                <w:color w:val="000000"/>
              </w:rPr>
              <w:t>Mobile-satellite (Earth-to-space)</w:t>
            </w:r>
          </w:p>
        </w:tc>
        <w:tc>
          <w:tcPr>
            <w:tcW w:w="3084" w:type="dxa"/>
            <w:tcBorders>
              <w:top w:val="single" w:sz="4" w:space="0" w:color="auto"/>
              <w:left w:val="single" w:sz="4" w:space="0" w:color="auto"/>
              <w:bottom w:val="nil"/>
              <w:right w:val="single" w:sz="4" w:space="0" w:color="auto"/>
            </w:tcBorders>
            <w:hideMark/>
          </w:tcPr>
          <w:p w14:paraId="3D4D0C34" w14:textId="77777777" w:rsidR="00927DE1" w:rsidRPr="002D4215" w:rsidRDefault="00FD669D">
            <w:pPr>
              <w:pStyle w:val="TableTextS5"/>
              <w:rPr>
                <w:rStyle w:val="Tablefreq"/>
              </w:rPr>
            </w:pPr>
            <w:r w:rsidRPr="002D4215">
              <w:rPr>
                <w:rStyle w:val="Tablefreq"/>
              </w:rPr>
              <w:t>29.5-29.9</w:t>
            </w:r>
          </w:p>
          <w:p w14:paraId="4FDA000E" w14:textId="26C9BD48" w:rsidR="00927DE1" w:rsidRPr="002D4215" w:rsidRDefault="00FD669D">
            <w:pPr>
              <w:pStyle w:val="TableTextS5"/>
              <w:rPr>
                <w:color w:val="000000"/>
              </w:rPr>
            </w:pPr>
            <w:r w:rsidRPr="002D4215">
              <w:rPr>
                <w:color w:val="000000"/>
              </w:rPr>
              <w:t>FIXED-SATELLITE</w:t>
            </w:r>
            <w:r w:rsidRPr="002D4215">
              <w:rPr>
                <w:color w:val="000000"/>
              </w:rPr>
              <w:br/>
              <w:t>(Earth-to-</w:t>
            </w:r>
            <w:proofErr w:type="gramStart"/>
            <w:r w:rsidRPr="002D4215">
              <w:rPr>
                <w:color w:val="000000"/>
              </w:rPr>
              <w:t xml:space="preserve">space)  </w:t>
            </w:r>
            <w:r w:rsidRPr="002D4215">
              <w:rPr>
                <w:rStyle w:val="Artref"/>
              </w:rPr>
              <w:t>5.484A</w:t>
            </w:r>
            <w:proofErr w:type="gramEnd"/>
            <w:r w:rsidRPr="002D4215">
              <w:rPr>
                <w:rStyle w:val="Artref"/>
              </w:rPr>
              <w:t xml:space="preserve">  5.484B  5.516B  5.527A  5.539</w:t>
            </w:r>
            <w:ins w:id="39" w:author="PTB-7" w:date="2023-04-22T12:12:00Z">
              <w:r w:rsidR="004600A3" w:rsidRPr="002D4215">
                <w:rPr>
                  <w:rStyle w:val="Artref"/>
                </w:rPr>
                <w:t xml:space="preserve">  </w:t>
              </w:r>
            </w:ins>
            <w:ins w:id="40" w:author="CEPT" w:date="2022-12-05T11:23:00Z">
              <w:r w:rsidR="004600A3" w:rsidRPr="002D4215">
                <w:rPr>
                  <w:rStyle w:val="Artref"/>
                  <w:color w:val="000000"/>
                </w:rPr>
                <w:t>ADD 5.A116</w:t>
              </w:r>
            </w:ins>
          </w:p>
          <w:p w14:paraId="7940F8C4" w14:textId="77777777" w:rsidR="00927DE1" w:rsidRPr="002D4215" w:rsidRDefault="00FD669D">
            <w:pPr>
              <w:pStyle w:val="TableTextS5"/>
              <w:rPr>
                <w:color w:val="000000"/>
              </w:rPr>
            </w:pPr>
            <w:r w:rsidRPr="002D4215">
              <w:rPr>
                <w:color w:val="000000"/>
              </w:rPr>
              <w:t>MOBILE-SATELLITE</w:t>
            </w:r>
            <w:r w:rsidRPr="002D4215">
              <w:rPr>
                <w:color w:val="000000"/>
              </w:rPr>
              <w:br/>
              <w:t>(Earth-to-space)</w:t>
            </w:r>
          </w:p>
          <w:p w14:paraId="4C9475AE" w14:textId="77777777" w:rsidR="00927DE1" w:rsidRPr="002D4215" w:rsidRDefault="00FD669D">
            <w:pPr>
              <w:pStyle w:val="TableTextS5"/>
              <w:rPr>
                <w:color w:val="000000"/>
              </w:rPr>
            </w:pPr>
            <w:r w:rsidRPr="002D4215">
              <w:rPr>
                <w:color w:val="000000"/>
              </w:rPr>
              <w:t>Earth exploration-satellite</w:t>
            </w:r>
            <w:r w:rsidRPr="002D4215">
              <w:rPr>
                <w:color w:val="000000"/>
              </w:rPr>
              <w:br/>
              <w:t xml:space="preserve">(Earth-to-space)  </w:t>
            </w:r>
            <w:r w:rsidRPr="002D4215">
              <w:rPr>
                <w:rStyle w:val="Artref"/>
              </w:rPr>
              <w:t>5.541</w:t>
            </w:r>
          </w:p>
        </w:tc>
        <w:tc>
          <w:tcPr>
            <w:tcW w:w="3136" w:type="dxa"/>
            <w:tcBorders>
              <w:top w:val="single" w:sz="4" w:space="0" w:color="auto"/>
              <w:left w:val="single" w:sz="4" w:space="0" w:color="auto"/>
              <w:bottom w:val="nil"/>
              <w:right w:val="single" w:sz="4" w:space="0" w:color="auto"/>
            </w:tcBorders>
            <w:hideMark/>
          </w:tcPr>
          <w:p w14:paraId="7673856D" w14:textId="77777777" w:rsidR="00927DE1" w:rsidRPr="002D4215" w:rsidRDefault="00FD669D">
            <w:pPr>
              <w:pStyle w:val="TableTextS5"/>
              <w:rPr>
                <w:rStyle w:val="Tablefreq"/>
              </w:rPr>
            </w:pPr>
            <w:r w:rsidRPr="002D4215">
              <w:rPr>
                <w:rStyle w:val="Tablefreq"/>
              </w:rPr>
              <w:t>29.5-29.9</w:t>
            </w:r>
          </w:p>
          <w:p w14:paraId="48D2920B" w14:textId="57B3E051" w:rsidR="00927DE1" w:rsidRPr="002D4215" w:rsidRDefault="00FD669D">
            <w:pPr>
              <w:pStyle w:val="TableTextS5"/>
              <w:rPr>
                <w:color w:val="000000"/>
              </w:rPr>
            </w:pPr>
            <w:r w:rsidRPr="002D4215">
              <w:rPr>
                <w:color w:val="000000"/>
              </w:rPr>
              <w:t>FIXED-SATELLITE</w:t>
            </w:r>
            <w:r w:rsidRPr="002D4215">
              <w:rPr>
                <w:color w:val="000000"/>
              </w:rPr>
              <w:br/>
              <w:t>(Earth-to-</w:t>
            </w:r>
            <w:proofErr w:type="gramStart"/>
            <w:r w:rsidRPr="002D4215">
              <w:rPr>
                <w:color w:val="000000"/>
              </w:rPr>
              <w:t xml:space="preserve">space)  </w:t>
            </w:r>
            <w:r w:rsidRPr="002D4215">
              <w:rPr>
                <w:rStyle w:val="Artref"/>
              </w:rPr>
              <w:t>5.484A</w:t>
            </w:r>
            <w:proofErr w:type="gramEnd"/>
            <w:r w:rsidRPr="002D4215">
              <w:rPr>
                <w:rStyle w:val="Artref"/>
              </w:rPr>
              <w:t xml:space="preserve">  5.484B  5.516B  5.527A  5.539</w:t>
            </w:r>
            <w:ins w:id="41" w:author="PTB-7" w:date="2023-04-22T12:12:00Z">
              <w:r w:rsidR="004600A3" w:rsidRPr="002D4215">
                <w:rPr>
                  <w:rStyle w:val="Artref"/>
                </w:rPr>
                <w:t xml:space="preserve">  </w:t>
              </w:r>
            </w:ins>
            <w:ins w:id="42" w:author="CEPT" w:date="2022-12-05T11:23:00Z">
              <w:r w:rsidR="004600A3" w:rsidRPr="002D4215">
                <w:rPr>
                  <w:rStyle w:val="Artref"/>
                  <w:color w:val="000000"/>
                </w:rPr>
                <w:t>ADD 5.A116</w:t>
              </w:r>
            </w:ins>
          </w:p>
          <w:p w14:paraId="51399C1E" w14:textId="77777777" w:rsidR="00927DE1" w:rsidRPr="002D4215" w:rsidRDefault="00FD669D">
            <w:pPr>
              <w:pStyle w:val="TableTextS5"/>
              <w:rPr>
                <w:color w:val="000000"/>
              </w:rPr>
            </w:pPr>
            <w:r w:rsidRPr="002D4215">
              <w:rPr>
                <w:color w:val="000000"/>
              </w:rPr>
              <w:t>Earth exploration-satellite</w:t>
            </w:r>
            <w:r w:rsidRPr="002D4215">
              <w:rPr>
                <w:color w:val="000000"/>
              </w:rPr>
              <w:br/>
              <w:t xml:space="preserve">(Earth-to-space)  </w:t>
            </w:r>
            <w:r w:rsidRPr="002D4215">
              <w:rPr>
                <w:rStyle w:val="Artref"/>
              </w:rPr>
              <w:t>5.541</w:t>
            </w:r>
          </w:p>
          <w:p w14:paraId="2A2708DC" w14:textId="77777777" w:rsidR="00927DE1" w:rsidRPr="002D4215" w:rsidRDefault="00FD669D">
            <w:pPr>
              <w:pStyle w:val="TableTextS5"/>
              <w:rPr>
                <w:color w:val="000000"/>
              </w:rPr>
            </w:pPr>
            <w:r w:rsidRPr="002D4215">
              <w:rPr>
                <w:color w:val="000000"/>
              </w:rPr>
              <w:t xml:space="preserve">Mobile-satellite (Earth-to-space) </w:t>
            </w:r>
          </w:p>
        </w:tc>
      </w:tr>
      <w:tr w:rsidR="00927DE1" w:rsidRPr="002D4215" w14:paraId="4E6483D5" w14:textId="77777777">
        <w:trPr>
          <w:cantSplit/>
          <w:jc w:val="center"/>
        </w:trPr>
        <w:tc>
          <w:tcPr>
            <w:tcW w:w="3084" w:type="dxa"/>
            <w:tcBorders>
              <w:top w:val="nil"/>
              <w:left w:val="single" w:sz="4" w:space="0" w:color="auto"/>
              <w:bottom w:val="single" w:sz="4" w:space="0" w:color="auto"/>
              <w:right w:val="single" w:sz="4" w:space="0" w:color="auto"/>
            </w:tcBorders>
            <w:hideMark/>
          </w:tcPr>
          <w:p w14:paraId="281A8E42" w14:textId="77777777" w:rsidR="00927DE1" w:rsidRPr="002D4215" w:rsidRDefault="00FD669D">
            <w:pPr>
              <w:pStyle w:val="TableTextS5"/>
              <w:spacing w:before="30" w:after="30"/>
              <w:rPr>
                <w:rStyle w:val="Artref"/>
                <w:color w:val="000000"/>
              </w:rPr>
            </w:pPr>
            <w:r w:rsidRPr="002D4215">
              <w:rPr>
                <w:rStyle w:val="Artref"/>
                <w:color w:val="000000"/>
              </w:rPr>
              <w:t>5.540</w:t>
            </w:r>
            <w:r w:rsidRPr="002D4215">
              <w:rPr>
                <w:rStyle w:val="Artref"/>
              </w:rPr>
              <w:t xml:space="preserve">  </w:t>
            </w:r>
            <w:r w:rsidRPr="002D4215">
              <w:rPr>
                <w:rStyle w:val="Artref"/>
                <w:color w:val="000000"/>
              </w:rPr>
              <w:t>5.542</w:t>
            </w:r>
          </w:p>
        </w:tc>
        <w:tc>
          <w:tcPr>
            <w:tcW w:w="3084" w:type="dxa"/>
            <w:tcBorders>
              <w:top w:val="nil"/>
              <w:left w:val="single" w:sz="4" w:space="0" w:color="auto"/>
              <w:bottom w:val="single" w:sz="4" w:space="0" w:color="auto"/>
              <w:right w:val="single" w:sz="4" w:space="0" w:color="auto"/>
            </w:tcBorders>
            <w:hideMark/>
          </w:tcPr>
          <w:p w14:paraId="1DD03672" w14:textId="77777777" w:rsidR="00927DE1" w:rsidRPr="002D4215" w:rsidRDefault="00FD669D">
            <w:pPr>
              <w:pStyle w:val="TableTextS5"/>
              <w:spacing w:before="30" w:after="30"/>
              <w:rPr>
                <w:rStyle w:val="Artref"/>
                <w:color w:val="000000"/>
              </w:rPr>
            </w:pPr>
            <w:r w:rsidRPr="002D4215">
              <w:rPr>
                <w:rStyle w:val="Artref"/>
                <w:color w:val="000000"/>
              </w:rPr>
              <w:t>5.525</w:t>
            </w:r>
            <w:r w:rsidRPr="002D4215">
              <w:rPr>
                <w:rStyle w:val="Artref"/>
              </w:rPr>
              <w:t xml:space="preserve">  </w:t>
            </w:r>
            <w:r w:rsidRPr="002D4215">
              <w:rPr>
                <w:rStyle w:val="Artref"/>
                <w:color w:val="000000"/>
              </w:rPr>
              <w:t>5.526</w:t>
            </w:r>
            <w:r w:rsidRPr="002D4215">
              <w:rPr>
                <w:rStyle w:val="Artref"/>
              </w:rPr>
              <w:t xml:space="preserve">  </w:t>
            </w:r>
            <w:r w:rsidRPr="002D4215">
              <w:rPr>
                <w:rStyle w:val="Artref"/>
                <w:color w:val="000000"/>
              </w:rPr>
              <w:t>5.527</w:t>
            </w:r>
            <w:r w:rsidRPr="002D4215">
              <w:rPr>
                <w:rStyle w:val="Artref"/>
              </w:rPr>
              <w:t xml:space="preserve">  </w:t>
            </w:r>
            <w:r w:rsidRPr="002D4215">
              <w:rPr>
                <w:rStyle w:val="Artref"/>
                <w:color w:val="000000"/>
              </w:rPr>
              <w:t>5.529</w:t>
            </w:r>
            <w:r w:rsidRPr="002D4215">
              <w:rPr>
                <w:rStyle w:val="Artref"/>
              </w:rPr>
              <w:t xml:space="preserve">  </w:t>
            </w:r>
            <w:r w:rsidRPr="002D4215">
              <w:rPr>
                <w:rStyle w:val="Artref"/>
                <w:color w:val="000000"/>
              </w:rPr>
              <w:t xml:space="preserve">5.540 </w:t>
            </w:r>
          </w:p>
        </w:tc>
        <w:tc>
          <w:tcPr>
            <w:tcW w:w="3136" w:type="dxa"/>
            <w:tcBorders>
              <w:top w:val="nil"/>
              <w:left w:val="single" w:sz="4" w:space="0" w:color="auto"/>
              <w:bottom w:val="single" w:sz="4" w:space="0" w:color="auto"/>
              <w:right w:val="single" w:sz="4" w:space="0" w:color="auto"/>
            </w:tcBorders>
            <w:hideMark/>
          </w:tcPr>
          <w:p w14:paraId="57C57D4B" w14:textId="77777777" w:rsidR="00927DE1" w:rsidRPr="002D4215" w:rsidRDefault="00FD669D">
            <w:pPr>
              <w:pStyle w:val="TableTextS5"/>
              <w:spacing w:before="30" w:after="30"/>
              <w:rPr>
                <w:rStyle w:val="Artref"/>
                <w:color w:val="000000"/>
              </w:rPr>
            </w:pPr>
            <w:r w:rsidRPr="002D4215">
              <w:rPr>
                <w:rStyle w:val="Artref"/>
                <w:color w:val="000000"/>
              </w:rPr>
              <w:t>5.540</w:t>
            </w:r>
            <w:r w:rsidRPr="002D4215">
              <w:rPr>
                <w:rStyle w:val="Artref"/>
              </w:rPr>
              <w:t xml:space="preserve">  </w:t>
            </w:r>
            <w:r w:rsidRPr="002D4215">
              <w:rPr>
                <w:rStyle w:val="Artref"/>
                <w:color w:val="000000"/>
              </w:rPr>
              <w:t>5.542</w:t>
            </w:r>
          </w:p>
        </w:tc>
      </w:tr>
    </w:tbl>
    <w:p w14:paraId="01225734" w14:textId="77777777" w:rsidR="00927DE1" w:rsidRPr="002D4215" w:rsidRDefault="00927DE1">
      <w:pPr>
        <w:pStyle w:val="Reasons"/>
      </w:pPr>
    </w:p>
    <w:p w14:paraId="1D780AAF" w14:textId="77777777" w:rsidR="00927DE1" w:rsidRPr="002D4215" w:rsidRDefault="00FD669D">
      <w:pPr>
        <w:pStyle w:val="Proposal"/>
      </w:pPr>
      <w:r w:rsidRPr="002D4215">
        <w:lastRenderedPageBreak/>
        <w:t>MOD</w:t>
      </w:r>
      <w:r w:rsidRPr="002D4215">
        <w:tab/>
        <w:t>EUR/XXXXA16/4</w:t>
      </w:r>
    </w:p>
    <w:p w14:paraId="213E962C" w14:textId="77777777" w:rsidR="00927DE1" w:rsidRPr="002D4215" w:rsidRDefault="00FD669D">
      <w:pPr>
        <w:pStyle w:val="Tabletitle"/>
      </w:pPr>
      <w:r w:rsidRPr="002D4215">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927DE1" w:rsidRPr="002D4215" w14:paraId="091CFED9" w14:textId="77777777">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913D69B" w14:textId="77777777" w:rsidR="00927DE1" w:rsidRPr="002D4215" w:rsidRDefault="00FD669D">
            <w:pPr>
              <w:pStyle w:val="Tablehead"/>
              <w:rPr>
                <w:rStyle w:val="Tablefreq"/>
              </w:rPr>
            </w:pPr>
            <w:r w:rsidRPr="002D4215">
              <w:t>Allocation to services</w:t>
            </w:r>
          </w:p>
        </w:tc>
      </w:tr>
      <w:tr w:rsidR="00927DE1" w:rsidRPr="002D4215" w14:paraId="4495256E" w14:textId="77777777">
        <w:trPr>
          <w:cantSplit/>
          <w:jc w:val="center"/>
        </w:trPr>
        <w:tc>
          <w:tcPr>
            <w:tcW w:w="3099" w:type="dxa"/>
            <w:tcBorders>
              <w:top w:val="single" w:sz="4" w:space="0" w:color="auto"/>
              <w:left w:val="single" w:sz="4" w:space="0" w:color="auto"/>
              <w:bottom w:val="single" w:sz="4" w:space="0" w:color="auto"/>
              <w:right w:val="single" w:sz="4" w:space="0" w:color="auto"/>
            </w:tcBorders>
          </w:tcPr>
          <w:p w14:paraId="3869705F" w14:textId="77777777" w:rsidR="00927DE1" w:rsidRPr="002D4215" w:rsidRDefault="00FD669D">
            <w:pPr>
              <w:pStyle w:val="Tablehead"/>
              <w:rPr>
                <w:rStyle w:val="Tablefreq"/>
              </w:rPr>
            </w:pPr>
            <w:r w:rsidRPr="002D4215">
              <w:t>Region 1</w:t>
            </w:r>
          </w:p>
        </w:tc>
        <w:tc>
          <w:tcPr>
            <w:tcW w:w="3100" w:type="dxa"/>
            <w:tcBorders>
              <w:top w:val="single" w:sz="4" w:space="0" w:color="auto"/>
              <w:left w:val="single" w:sz="4" w:space="0" w:color="auto"/>
              <w:bottom w:val="single" w:sz="4" w:space="0" w:color="auto"/>
              <w:right w:val="single" w:sz="4" w:space="0" w:color="auto"/>
            </w:tcBorders>
          </w:tcPr>
          <w:p w14:paraId="4008C66D" w14:textId="77777777" w:rsidR="00927DE1" w:rsidRPr="002D4215" w:rsidRDefault="00FD669D">
            <w:pPr>
              <w:pStyle w:val="Tablehead"/>
              <w:rPr>
                <w:rStyle w:val="Tablefreq"/>
              </w:rPr>
            </w:pPr>
            <w:r w:rsidRPr="002D4215">
              <w:t>Region 2</w:t>
            </w:r>
          </w:p>
        </w:tc>
        <w:tc>
          <w:tcPr>
            <w:tcW w:w="3100" w:type="dxa"/>
            <w:tcBorders>
              <w:top w:val="single" w:sz="4" w:space="0" w:color="auto"/>
              <w:left w:val="single" w:sz="4" w:space="0" w:color="auto"/>
              <w:bottom w:val="single" w:sz="4" w:space="0" w:color="auto"/>
              <w:right w:val="single" w:sz="4" w:space="0" w:color="auto"/>
            </w:tcBorders>
          </w:tcPr>
          <w:p w14:paraId="2BB11C3D" w14:textId="77777777" w:rsidR="00927DE1" w:rsidRPr="002D4215" w:rsidRDefault="00FD669D">
            <w:pPr>
              <w:pStyle w:val="Tablehead"/>
              <w:rPr>
                <w:rStyle w:val="Tablefreq"/>
              </w:rPr>
            </w:pPr>
            <w:r w:rsidRPr="002D4215">
              <w:t>Region 3</w:t>
            </w:r>
          </w:p>
        </w:tc>
      </w:tr>
      <w:tr w:rsidR="00927DE1" w:rsidRPr="002D4215" w14:paraId="31EDE5B7" w14:textId="77777777">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C9BB90" w14:textId="705C967F" w:rsidR="00927DE1" w:rsidRPr="002D4215" w:rsidRDefault="00FD669D">
            <w:pPr>
              <w:pStyle w:val="TableTextS5"/>
            </w:pPr>
            <w:r w:rsidRPr="002D4215">
              <w:rPr>
                <w:rStyle w:val="Tablefreq"/>
              </w:rPr>
              <w:t>29.9-30</w:t>
            </w:r>
            <w:r w:rsidRPr="002D4215">
              <w:tab/>
            </w:r>
            <w:r w:rsidRPr="002D4215">
              <w:rPr>
                <w:b/>
              </w:rPr>
              <w:tab/>
            </w:r>
            <w:r w:rsidRPr="002D4215">
              <w:t>FIXED-SATELLITE (Earth-to-</w:t>
            </w:r>
            <w:proofErr w:type="gramStart"/>
            <w:r w:rsidRPr="002D4215">
              <w:t xml:space="preserve">space)  </w:t>
            </w:r>
            <w:r w:rsidRPr="002D4215">
              <w:rPr>
                <w:rStyle w:val="Artref"/>
              </w:rPr>
              <w:t>5.484A</w:t>
            </w:r>
            <w:proofErr w:type="gramEnd"/>
            <w:r w:rsidRPr="002D4215">
              <w:t xml:space="preserve">  </w:t>
            </w:r>
            <w:r w:rsidRPr="002D4215">
              <w:rPr>
                <w:rStyle w:val="Artref"/>
              </w:rPr>
              <w:t>5.484B  5.516B  5.527A</w:t>
            </w:r>
            <w:r w:rsidRPr="002D4215">
              <w:t xml:space="preserve">  </w:t>
            </w:r>
            <w:r w:rsidRPr="002D4215">
              <w:tab/>
            </w:r>
            <w:r w:rsidRPr="002D4215">
              <w:tab/>
            </w:r>
            <w:r w:rsidRPr="002D4215">
              <w:tab/>
            </w:r>
            <w:r w:rsidRPr="002D4215">
              <w:rPr>
                <w:rStyle w:val="Artref"/>
              </w:rPr>
              <w:t>5.539</w:t>
            </w:r>
            <w:ins w:id="43" w:author="PTB-7" w:date="2023-04-22T12:12:00Z">
              <w:r w:rsidR="004600A3" w:rsidRPr="002D4215">
                <w:rPr>
                  <w:rStyle w:val="Artref"/>
                </w:rPr>
                <w:t xml:space="preserve">  </w:t>
              </w:r>
            </w:ins>
            <w:ins w:id="44" w:author="CEPT" w:date="2022-12-05T11:23:00Z">
              <w:r w:rsidR="004600A3" w:rsidRPr="002D4215">
                <w:rPr>
                  <w:rStyle w:val="Artref"/>
                  <w:color w:val="000000"/>
                </w:rPr>
                <w:t>ADD 5.A116</w:t>
              </w:r>
            </w:ins>
          </w:p>
          <w:p w14:paraId="5E2D4B8B" w14:textId="77777777" w:rsidR="00927DE1" w:rsidRPr="002D4215" w:rsidRDefault="00FD669D">
            <w:pPr>
              <w:pStyle w:val="TableTextS5"/>
            </w:pPr>
            <w:r w:rsidRPr="002D4215">
              <w:tab/>
            </w:r>
            <w:r w:rsidRPr="002D4215">
              <w:tab/>
            </w:r>
            <w:r w:rsidRPr="002D4215">
              <w:tab/>
            </w:r>
            <w:r w:rsidRPr="002D4215">
              <w:tab/>
              <w:t>MOBILE-SATELLITE (Earth-to-space)</w:t>
            </w:r>
          </w:p>
          <w:p w14:paraId="0AB7F13C" w14:textId="77777777" w:rsidR="00927DE1" w:rsidRPr="002D4215" w:rsidRDefault="00FD669D">
            <w:pPr>
              <w:pStyle w:val="TableTextS5"/>
            </w:pPr>
            <w:r w:rsidRPr="002D4215">
              <w:tab/>
            </w:r>
            <w:r w:rsidRPr="002D4215">
              <w:tab/>
            </w:r>
            <w:r w:rsidRPr="002D4215">
              <w:tab/>
            </w:r>
            <w:r w:rsidRPr="002D4215">
              <w:tab/>
              <w:t xml:space="preserve">Earth exploration-satellite (Earth-to-space)  </w:t>
            </w:r>
            <w:r w:rsidRPr="002D4215">
              <w:rPr>
                <w:rStyle w:val="Artref"/>
              </w:rPr>
              <w:t>5.541</w:t>
            </w:r>
            <w:r w:rsidRPr="002D4215">
              <w:t xml:space="preserve">  </w:t>
            </w:r>
            <w:r w:rsidRPr="002D4215">
              <w:rPr>
                <w:rStyle w:val="Artref"/>
              </w:rPr>
              <w:t>5.543</w:t>
            </w:r>
          </w:p>
          <w:p w14:paraId="4DAE4730" w14:textId="77777777" w:rsidR="00927DE1" w:rsidRPr="002D4215" w:rsidRDefault="00FD669D">
            <w:pPr>
              <w:pStyle w:val="TableTextS5"/>
              <w:rPr>
                <w:rStyle w:val="Tablefreq"/>
              </w:rPr>
            </w:pPr>
            <w:r w:rsidRPr="002D4215">
              <w:rPr>
                <w:color w:val="000000"/>
              </w:rPr>
              <w:tab/>
            </w:r>
            <w:r w:rsidRPr="002D4215">
              <w:rPr>
                <w:color w:val="000000"/>
              </w:rPr>
              <w:tab/>
            </w:r>
            <w:r w:rsidRPr="002D4215">
              <w:rPr>
                <w:color w:val="000000"/>
              </w:rPr>
              <w:tab/>
            </w:r>
            <w:r w:rsidRPr="002D4215">
              <w:rPr>
                <w:color w:val="000000"/>
              </w:rPr>
              <w:tab/>
            </w:r>
            <w:r w:rsidRPr="002D4215">
              <w:rPr>
                <w:rStyle w:val="Artref"/>
              </w:rPr>
              <w:t>5.525</w:t>
            </w:r>
            <w:r w:rsidRPr="002D4215">
              <w:rPr>
                <w:color w:val="000000"/>
              </w:rPr>
              <w:t xml:space="preserve">  </w:t>
            </w:r>
            <w:r w:rsidRPr="002D4215">
              <w:rPr>
                <w:rStyle w:val="Artref"/>
              </w:rPr>
              <w:t>5.526</w:t>
            </w:r>
            <w:r w:rsidRPr="002D4215">
              <w:rPr>
                <w:color w:val="000000"/>
              </w:rPr>
              <w:t xml:space="preserve">  </w:t>
            </w:r>
            <w:r w:rsidRPr="002D4215">
              <w:rPr>
                <w:rStyle w:val="Artref"/>
              </w:rPr>
              <w:t>5.527</w:t>
            </w:r>
            <w:r w:rsidRPr="002D4215">
              <w:rPr>
                <w:color w:val="000000"/>
              </w:rPr>
              <w:t xml:space="preserve">  </w:t>
            </w:r>
            <w:r w:rsidRPr="002D4215">
              <w:rPr>
                <w:rStyle w:val="Artref"/>
              </w:rPr>
              <w:t>5.538</w:t>
            </w:r>
            <w:r w:rsidRPr="002D4215">
              <w:rPr>
                <w:color w:val="000000"/>
              </w:rPr>
              <w:t xml:space="preserve">  </w:t>
            </w:r>
            <w:r w:rsidRPr="002D4215">
              <w:rPr>
                <w:rStyle w:val="Artref"/>
              </w:rPr>
              <w:t>5.540</w:t>
            </w:r>
            <w:r w:rsidRPr="002D4215">
              <w:rPr>
                <w:color w:val="000000"/>
              </w:rPr>
              <w:t xml:space="preserve">  </w:t>
            </w:r>
            <w:r w:rsidRPr="002D4215">
              <w:rPr>
                <w:rStyle w:val="Artref"/>
              </w:rPr>
              <w:t>5.542</w:t>
            </w:r>
          </w:p>
        </w:tc>
      </w:tr>
    </w:tbl>
    <w:p w14:paraId="0E9258D4" w14:textId="77777777" w:rsidR="00927DE1" w:rsidRPr="002D4215" w:rsidRDefault="00927DE1">
      <w:pPr>
        <w:pStyle w:val="Reasons"/>
      </w:pPr>
    </w:p>
    <w:p w14:paraId="1F666B19" w14:textId="77777777" w:rsidR="00927DE1" w:rsidRPr="002D4215" w:rsidRDefault="00FD669D">
      <w:pPr>
        <w:pStyle w:val="Proposal"/>
      </w:pPr>
      <w:r w:rsidRPr="002D4215">
        <w:t>ADD</w:t>
      </w:r>
      <w:r w:rsidRPr="002D4215">
        <w:tab/>
        <w:t>EUR/XXXXA16/5</w:t>
      </w:r>
    </w:p>
    <w:p w14:paraId="37276CC2" w14:textId="77777777" w:rsidR="00927DE1" w:rsidRPr="002D4215" w:rsidRDefault="00FD669D">
      <w:pPr>
        <w:pStyle w:val="Note"/>
        <w:rPr>
          <w:rFonts w:eastAsiaTheme="minorHAnsi"/>
          <w:sz w:val="16"/>
          <w:szCs w:val="16"/>
        </w:rPr>
      </w:pPr>
      <w:r w:rsidRPr="002D4215">
        <w:rPr>
          <w:rStyle w:val="Artdef"/>
        </w:rPr>
        <w:t>5.A116</w:t>
      </w:r>
      <w:r w:rsidRPr="002D4215">
        <w:rPr>
          <w:b/>
        </w:rPr>
        <w:tab/>
      </w:r>
      <w:r w:rsidRPr="002D4215">
        <w:rPr>
          <w:rFonts w:eastAsiaTheme="minorHAnsi"/>
        </w:rPr>
        <w:t>The operation of earth stations in motion communicating with non-</w:t>
      </w:r>
      <w:r w:rsidRPr="002D4215">
        <w:rPr>
          <w:rFonts w:eastAsiaTheme="minorHAnsi"/>
          <w:szCs w:val="22"/>
        </w:rPr>
        <w:t xml:space="preserve">geostationary space stations </w:t>
      </w:r>
      <w:r w:rsidRPr="002D4215">
        <w:rPr>
          <w:szCs w:val="22"/>
        </w:rPr>
        <w:t xml:space="preserve">in the </w:t>
      </w:r>
      <w:r w:rsidRPr="002D4215">
        <w:rPr>
          <w:rFonts w:eastAsiaTheme="minorHAnsi"/>
          <w:szCs w:val="22"/>
        </w:rPr>
        <w:t xml:space="preserve">fixed-satellite service </w:t>
      </w:r>
      <w:r w:rsidRPr="002D4215">
        <w:rPr>
          <w:szCs w:val="22"/>
        </w:rPr>
        <w:t xml:space="preserve">in the frequency bands 17.7-18.6 GHz, 18.8-19.3 GHz and 19.7-20.2 GHz (space-to-Earth) and 27.5-29.1 GHz and 29.5-30 GHz (Earth-to-space) </w:t>
      </w:r>
      <w:r w:rsidRPr="002D4215">
        <w:rPr>
          <w:rFonts w:eastAsiaTheme="minorHAnsi"/>
          <w:szCs w:val="22"/>
        </w:rPr>
        <w:t xml:space="preserve">shall be subject to the application of </w:t>
      </w:r>
      <w:r w:rsidRPr="002D4215">
        <w:rPr>
          <w:szCs w:val="22"/>
        </w:rPr>
        <w:t>Resolution</w:t>
      </w:r>
      <w:r w:rsidRPr="002D4215">
        <w:t xml:space="preserve"> </w:t>
      </w:r>
      <w:r w:rsidRPr="002D4215">
        <w:rPr>
          <w:b/>
          <w:bCs/>
        </w:rPr>
        <w:t>[EUR-A116-NGSO-ESIM] (WRC-23)</w:t>
      </w:r>
      <w:r w:rsidRPr="002D4215">
        <w:rPr>
          <w:rFonts w:eastAsiaTheme="minorHAnsi"/>
        </w:rPr>
        <w:t>.</w:t>
      </w:r>
      <w:r w:rsidRPr="002D4215">
        <w:rPr>
          <w:rFonts w:eastAsiaTheme="minorHAnsi"/>
          <w:sz w:val="16"/>
          <w:szCs w:val="16"/>
        </w:rPr>
        <w:t>     (WRC-23)</w:t>
      </w:r>
    </w:p>
    <w:p w14:paraId="7E841DAC" w14:textId="77777777" w:rsidR="00927DE1" w:rsidRPr="002D4215" w:rsidRDefault="00927DE1">
      <w:pPr>
        <w:pStyle w:val="Reasons"/>
      </w:pPr>
    </w:p>
    <w:p w14:paraId="2D734F77" w14:textId="77777777" w:rsidR="00927DE1" w:rsidRPr="002D4215" w:rsidRDefault="00FD669D" w:rsidP="00DB3FF7">
      <w:pPr>
        <w:pStyle w:val="Proposal"/>
      </w:pPr>
      <w:r w:rsidRPr="002D4215">
        <w:t>ADD</w:t>
      </w:r>
      <w:r w:rsidRPr="002D4215">
        <w:tab/>
        <w:t>EUR/XXXXA16/6</w:t>
      </w:r>
    </w:p>
    <w:p w14:paraId="3BBC44FF" w14:textId="77777777" w:rsidR="00927DE1" w:rsidRPr="002D4215" w:rsidRDefault="00FD669D">
      <w:pPr>
        <w:pStyle w:val="ResNo"/>
      </w:pPr>
      <w:r w:rsidRPr="002D4215">
        <w:t>Draft New Resolution [EUR-A116-NGSO-ESIM] (WRC-23)</w:t>
      </w:r>
    </w:p>
    <w:p w14:paraId="40AFD064" w14:textId="77777777" w:rsidR="00927DE1" w:rsidRPr="002D4215" w:rsidRDefault="00FD669D">
      <w:pPr>
        <w:pStyle w:val="Restitle"/>
      </w:pPr>
      <w:r w:rsidRPr="002D4215">
        <w:t xml:space="preserve">Use of the frequency bands 17.7-18.6 GHz, 18.8-19.3 GHz and 19.7-20.2 GHz (space-to-Earth) and 27.5-29.1 GHz and 29.5-30 GHz (Earth-to-space) </w:t>
      </w:r>
      <w:r w:rsidRPr="002D4215">
        <w:br/>
        <w:t>by earth stations in motion communicating with non-geostationary space stations in the fixed-satellite service</w:t>
      </w:r>
    </w:p>
    <w:p w14:paraId="33DA596E" w14:textId="77777777" w:rsidR="00927DE1" w:rsidRPr="002D4215" w:rsidRDefault="00FD669D">
      <w:pPr>
        <w:pStyle w:val="Normalaftertitle"/>
      </w:pPr>
      <w:bookmarkStart w:id="45" w:name="_Hlk131882402"/>
      <w:bookmarkStart w:id="46" w:name="_Hlk131882484"/>
      <w:r w:rsidRPr="002D4215">
        <w:t>The World Radiocommunication Conference (Dubai, 2023),</w:t>
      </w:r>
    </w:p>
    <w:p w14:paraId="5AA5A747" w14:textId="77777777" w:rsidR="00927DE1" w:rsidRPr="002D4215" w:rsidRDefault="00FD669D">
      <w:pPr>
        <w:pStyle w:val="Call"/>
      </w:pPr>
      <w:r w:rsidRPr="002D4215">
        <w:t>considering</w:t>
      </w:r>
    </w:p>
    <w:p w14:paraId="200F323A" w14:textId="77777777" w:rsidR="00927DE1" w:rsidRPr="002D4215" w:rsidRDefault="00FD669D">
      <w:r w:rsidRPr="002D4215">
        <w:rPr>
          <w:i/>
          <w:iCs/>
        </w:rPr>
        <w:t>a)</w:t>
      </w:r>
      <w:r w:rsidRPr="002D4215">
        <w:tab/>
        <w:t>that there is a need for global broadband mobile satellite communications, and that some of this need could be met by allowing earth stations in motion (ESIMs) to communicate with space stations of the non-geostationary-satellite orbit (non-GSO) fixed-satellite service (FSS) operating in the frequency bands 17.7-18.6 GHz, 18.8-19.3 GHz and 19.7-20.2 GHz (space-to-Earth), and 27.5</w:t>
      </w:r>
      <w:r w:rsidRPr="002D4215">
        <w:noBreakHyphen/>
        <w:t>29.1 GHz and 29.5-30.0 GHz (Earth-to-space);</w:t>
      </w:r>
    </w:p>
    <w:bookmarkEnd w:id="45"/>
    <w:p w14:paraId="02068FF9" w14:textId="11DC014E" w:rsidR="00927DE1" w:rsidRPr="002D4215" w:rsidRDefault="00FD669D">
      <w:r w:rsidRPr="002D4215">
        <w:rPr>
          <w:i/>
        </w:rPr>
        <w:t>b)</w:t>
      </w:r>
      <w:r w:rsidRPr="002D4215">
        <w:tab/>
        <w:t xml:space="preserve">that the frequency bands 17.7-18.6 GHz, 18.8-19.3 GHz and 19.7-20.2 GHz (space-to-Earth) and 27.5-29.1 GHz and 29.5-30 GHz (Earth-to-space) are allocated to space services, and the frequency bands 17.7-18.6 GHz, 18.8-19.3 GHz, and 27.5-29.1 GHz are allocated to terrestrial services on a primary basis worldwide; in the countries identified in No. </w:t>
      </w:r>
      <w:r w:rsidRPr="002D4215">
        <w:rPr>
          <w:rStyle w:val="Artref"/>
          <w:b/>
          <w:bCs/>
        </w:rPr>
        <w:t>5.524</w:t>
      </w:r>
      <w:r w:rsidRPr="002D4215">
        <w:t xml:space="preserve"> of the Radio Regulations, the frequency band 19.7-20.2 GHz is allocated to the fixed and mobile services on a primary basis; and, in the countries identified in No. </w:t>
      </w:r>
      <w:r w:rsidRPr="002D4215">
        <w:rPr>
          <w:b/>
          <w:bCs/>
        </w:rPr>
        <w:t>5.542</w:t>
      </w:r>
      <w:r w:rsidRPr="002D4215">
        <w:t xml:space="preserve"> of the Radio Regulations, the frequency band 29.5-30 GHz is allocated to the fixed and mobile services on a secondary basis, and used by a variety of different systems and these existing services and their future development need to be protected, without any additional constraints, from the operation of non-GSO ESIMs;</w:t>
      </w:r>
    </w:p>
    <w:p w14:paraId="50CE0013" w14:textId="77777777" w:rsidR="00927DE1" w:rsidRPr="002D4215" w:rsidRDefault="00FD669D">
      <w:r w:rsidRPr="002D4215">
        <w:rPr>
          <w:i/>
          <w:iCs/>
        </w:rPr>
        <w:lastRenderedPageBreak/>
        <w:t>c)</w:t>
      </w:r>
      <w:r w:rsidRPr="002D4215">
        <w:tab/>
        <w:t>that the frequency band 18.6-18.8 GHz is allocated to the Earth exploration-satellite service (EESS) (passive) and space research service (SRS) (passive) and that these services need to be protected from operation of non-GSO FSS in the space-to-Earth direction;</w:t>
      </w:r>
    </w:p>
    <w:p w14:paraId="09E5B0B9" w14:textId="77777777" w:rsidR="00927DE1" w:rsidRPr="002D4215" w:rsidRDefault="00FD669D">
      <w:r w:rsidRPr="002D4215">
        <w:rPr>
          <w:i/>
          <w:iCs/>
        </w:rPr>
        <w:t>d)</w:t>
      </w:r>
      <w:r w:rsidRPr="002D4215">
        <w:tab/>
        <w:t>that there is no specific regulatory procedure for the coordination of non-GSO ESIMs relative to terrestrial stations for these services since the frequency bands 17.7-18.6 GHz, 18.8</w:t>
      </w:r>
      <w:r w:rsidRPr="002D4215">
        <w:noBreakHyphen/>
        <w:t>19.3 GHz and 19.7-20.2 GHz (space-to-Earth) and 27.5-29.1 GHz and 29.5-30 GHz (Earth-to-space) are not allocated for the operation of non-GSO ESIMs;</w:t>
      </w:r>
    </w:p>
    <w:p w14:paraId="4BB96F31" w14:textId="77777777" w:rsidR="00927DE1" w:rsidRPr="002D4215" w:rsidRDefault="00FD669D">
      <w:r w:rsidRPr="002D4215">
        <w:rPr>
          <w:i/>
          <w:iCs/>
        </w:rPr>
        <w:t>e)</w:t>
      </w:r>
      <w:r w:rsidRPr="002D4215">
        <w:tab/>
        <w:t xml:space="preserve">that </w:t>
      </w:r>
      <w:r w:rsidRPr="002D4215">
        <w:rPr>
          <w:lang w:eastAsia="zh-CN"/>
        </w:rPr>
        <w:t xml:space="preserve"> regulatory procedures and interference-management mechanisms, including necessary mitigation </w:t>
      </w:r>
      <w:r w:rsidRPr="002D4215">
        <w:t>measures</w:t>
      </w:r>
      <w:r w:rsidRPr="002D4215">
        <w:rPr>
          <w:lang w:eastAsia="zh-CN"/>
        </w:rPr>
        <w:t xml:space="preserve"> are required for the operation of </w:t>
      </w:r>
      <w:r w:rsidRPr="002D4215">
        <w:t xml:space="preserve">non-GSO ESIMs </w:t>
      </w:r>
      <w:r w:rsidRPr="002D4215">
        <w:rPr>
          <w:lang w:eastAsia="zh-CN"/>
        </w:rPr>
        <w:t xml:space="preserve">to protect other space and terrestrial services allocated in the frequency bands mentioned in </w:t>
      </w:r>
      <w:r w:rsidRPr="002D4215">
        <w:rPr>
          <w:i/>
          <w:lang w:eastAsia="zh-CN"/>
        </w:rPr>
        <w:t>considering a)</w:t>
      </w:r>
      <w:r w:rsidRPr="002D4215">
        <w:rPr>
          <w:lang w:eastAsia="zh-CN"/>
        </w:rPr>
        <w:t xml:space="preserve">, </w:t>
      </w:r>
    </w:p>
    <w:p w14:paraId="23EB774E" w14:textId="77777777" w:rsidR="00927DE1" w:rsidRPr="002D4215" w:rsidRDefault="00FD669D">
      <w:pPr>
        <w:pStyle w:val="Call"/>
      </w:pPr>
      <w:r w:rsidRPr="002D4215">
        <w:t>considering further</w:t>
      </w:r>
    </w:p>
    <w:p w14:paraId="1B4CB046" w14:textId="217C6B15" w:rsidR="00927DE1" w:rsidRPr="002D4215" w:rsidRDefault="00FD669D">
      <w:r w:rsidRPr="002D4215">
        <w:rPr>
          <w:i/>
          <w:iCs/>
        </w:rPr>
        <w:t>a)</w:t>
      </w:r>
      <w:r w:rsidRPr="002D4215">
        <w:tab/>
        <w:t>that aeronautical and maritime ESIMs operating within the service area of the non-GSO FSS systems with which they communicate may provide service within the territories under the jurisdiction of multiple administrations;</w:t>
      </w:r>
    </w:p>
    <w:p w14:paraId="68132519" w14:textId="3A7CBCC1" w:rsidR="00927DE1" w:rsidRPr="002D4215" w:rsidRDefault="00FD669D">
      <w:r w:rsidRPr="002D4215">
        <w:rPr>
          <w:i/>
        </w:rPr>
        <w:t>b)</w:t>
      </w:r>
      <w:r w:rsidRPr="002D4215">
        <w:tab/>
        <w:t>that this Resolution does not establish any technical or regulatory provisions for the operation and use of land ESIMs communicating with non-GSO FSS space stations, and any authorization of land ESIMs remains strictly a national matter, taking also into account the need to avoid cross-border interference</w:t>
      </w:r>
      <w:r w:rsidR="00DB3FF7" w:rsidRPr="002D4215">
        <w:t>,</w:t>
      </w:r>
    </w:p>
    <w:p w14:paraId="41832EB6" w14:textId="77777777" w:rsidR="00927DE1" w:rsidRPr="002D4215" w:rsidRDefault="00FD669D">
      <w:pPr>
        <w:pStyle w:val="Call"/>
      </w:pPr>
      <w:r w:rsidRPr="002D4215">
        <w:t>recognizing</w:t>
      </w:r>
    </w:p>
    <w:p w14:paraId="60A3D4E8" w14:textId="77777777" w:rsidR="00927DE1" w:rsidRPr="002D4215" w:rsidRDefault="00FD669D">
      <w:r w:rsidRPr="002D4215">
        <w:rPr>
          <w:i/>
        </w:rPr>
        <w:t>a)</w:t>
      </w:r>
      <w:r w:rsidRPr="002D4215">
        <w:tab/>
        <w:t xml:space="preserve">that the administration authorizing non-GSO ESIMs on the territory under its jurisdiction has the right to require that non-GSO ESIMs referred to above only use those assignments associated with non-GSO FSS systems which have been successfully coordinated, notified, brought into use and recorded in the Master International Frequency Register (MIFR) with a favourable finding under Articles </w:t>
      </w:r>
      <w:r w:rsidRPr="002D4215">
        <w:rPr>
          <w:rStyle w:val="Artref"/>
          <w:b/>
          <w:bCs/>
        </w:rPr>
        <w:t>9</w:t>
      </w:r>
      <w:r w:rsidRPr="002D4215">
        <w:t xml:space="preserve"> and </w:t>
      </w:r>
      <w:r w:rsidRPr="002D4215">
        <w:rPr>
          <w:rStyle w:val="Artref"/>
          <w:b/>
          <w:bCs/>
        </w:rPr>
        <w:t>11</w:t>
      </w:r>
      <w:r w:rsidRPr="002D4215">
        <w:t xml:space="preserve">, including Nos. </w:t>
      </w:r>
      <w:r w:rsidRPr="002D4215">
        <w:rPr>
          <w:rStyle w:val="Artref"/>
          <w:b/>
          <w:bCs/>
        </w:rPr>
        <w:t>11.31</w:t>
      </w:r>
      <w:r w:rsidRPr="002D4215">
        <w:t xml:space="preserve">, </w:t>
      </w:r>
      <w:r w:rsidRPr="002D4215">
        <w:rPr>
          <w:rStyle w:val="Artref"/>
          <w:b/>
          <w:bCs/>
        </w:rPr>
        <w:t>11.32</w:t>
      </w:r>
      <w:r w:rsidRPr="002D4215">
        <w:rPr>
          <w:rStyle w:val="Artref"/>
          <w:b/>
        </w:rPr>
        <w:t xml:space="preserve"> </w:t>
      </w:r>
      <w:r w:rsidRPr="002D4215">
        <w:t xml:space="preserve">or </w:t>
      </w:r>
      <w:r w:rsidRPr="002D4215">
        <w:rPr>
          <w:rStyle w:val="Artref"/>
          <w:b/>
          <w:bCs/>
        </w:rPr>
        <w:t>11.32A</w:t>
      </w:r>
      <w:r w:rsidRPr="002D4215">
        <w:rPr>
          <w:bCs/>
        </w:rPr>
        <w:t>,</w:t>
      </w:r>
      <w:r w:rsidRPr="002D4215">
        <w:t xml:space="preserve"> where applicable;</w:t>
      </w:r>
    </w:p>
    <w:p w14:paraId="082BAB7D" w14:textId="77777777" w:rsidR="00927DE1" w:rsidRPr="002D4215" w:rsidRDefault="00FD669D">
      <w:pPr>
        <w:rPr>
          <w:bCs/>
          <w:iCs/>
          <w:lang w:eastAsia="ko-KR"/>
        </w:rPr>
      </w:pPr>
      <w:r w:rsidRPr="002D4215">
        <w:rPr>
          <w:i/>
        </w:rPr>
        <w:t>b)</w:t>
      </w:r>
      <w:r w:rsidRPr="002D4215">
        <w:tab/>
        <w:t xml:space="preserve">that </w:t>
      </w:r>
      <w:r w:rsidRPr="002D4215">
        <w:rPr>
          <w:bCs/>
          <w:iCs/>
          <w:lang w:eastAsia="ko-KR"/>
        </w:rPr>
        <w:t>provisions of No. </w:t>
      </w:r>
      <w:r w:rsidRPr="002D4215">
        <w:rPr>
          <w:rStyle w:val="Artref"/>
          <w:b/>
          <w:bCs/>
        </w:rPr>
        <w:t>22.2</w:t>
      </w:r>
      <w:r w:rsidRPr="002D4215">
        <w:rPr>
          <w:bCs/>
          <w:iCs/>
          <w:lang w:eastAsia="ko-KR"/>
        </w:rPr>
        <w:t xml:space="preserve"> apply to </w:t>
      </w:r>
      <w:r w:rsidRPr="002D4215">
        <w:t>non-</w:t>
      </w:r>
      <w:r w:rsidRPr="002D4215">
        <w:rPr>
          <w:bCs/>
        </w:rPr>
        <w:t xml:space="preserve">GSO FSS satellite systems </w:t>
      </w:r>
      <w:r w:rsidRPr="002D4215">
        <w:t>with which ESIMs</w:t>
      </w:r>
      <w:r w:rsidRPr="002D4215">
        <w:rPr>
          <w:bCs/>
          <w:iCs/>
          <w:lang w:eastAsia="ko-KR"/>
        </w:rPr>
        <w:t xml:space="preserve"> operate in the frequency band 17.7-17.8 GHz (space-to-Earth) with respect to GSO FSS and GSO BSS networks;</w:t>
      </w:r>
    </w:p>
    <w:p w14:paraId="0E5EA0C5" w14:textId="77777777" w:rsidR="00927DE1" w:rsidRPr="002D4215" w:rsidRDefault="00FD669D">
      <w:r w:rsidRPr="002D4215">
        <w:rPr>
          <w:bCs/>
          <w:i/>
          <w:iCs/>
          <w:lang w:eastAsia="ko-KR"/>
        </w:rPr>
        <w:t>c)</w:t>
      </w:r>
      <w:r w:rsidRPr="002D4215">
        <w:rPr>
          <w:bCs/>
          <w:i/>
          <w:iCs/>
          <w:lang w:eastAsia="ko-KR"/>
        </w:rPr>
        <w:tab/>
      </w:r>
      <w:r w:rsidRPr="002D4215">
        <w:rPr>
          <w:bCs/>
          <w:lang w:eastAsia="ko-KR"/>
        </w:rPr>
        <w:t xml:space="preserve">that under the provisions of No. </w:t>
      </w:r>
      <w:r w:rsidRPr="002D4215">
        <w:rPr>
          <w:rStyle w:val="Artref"/>
          <w:b/>
          <w:bCs/>
        </w:rPr>
        <w:t>22.2</w:t>
      </w:r>
      <w:r w:rsidRPr="002D4215">
        <w:rPr>
          <w:bCs/>
          <w:lang w:eastAsia="ko-KR"/>
        </w:rPr>
        <w:t>, non-GSO ESIMs in the frequency bands 17.8</w:t>
      </w:r>
      <w:r w:rsidRPr="002D4215">
        <w:rPr>
          <w:bCs/>
          <w:lang w:eastAsia="ko-KR"/>
        </w:rPr>
        <w:noBreakHyphen/>
        <w:t xml:space="preserve">18.6 GHz, 19.7-20.2 GHz shall not claim protection from GSO FSS and GSO BSS networks operating in accordance with these Regulations, and non-GSO ESIMs in the frequency bands 27.5-28.6 GHz and 29.5-30 GHz shall not cause unacceptable interference to, or claim protection from, </w:t>
      </w:r>
      <w:r w:rsidRPr="002D4215">
        <w:t>GSO FSS operating in accordance with the Radio Regulations; and No. </w:t>
      </w:r>
      <w:r w:rsidRPr="002D4215">
        <w:rPr>
          <w:rStyle w:val="Artref"/>
          <w:b/>
          <w:bCs/>
        </w:rPr>
        <w:t>5.43A</w:t>
      </w:r>
      <w:r w:rsidRPr="002D4215">
        <w:rPr>
          <w:rStyle w:val="Artref"/>
          <w:b/>
        </w:rPr>
        <w:t xml:space="preserve"> </w:t>
      </w:r>
      <w:r w:rsidRPr="002D4215">
        <w:t>does not apply in this case;</w:t>
      </w:r>
    </w:p>
    <w:p w14:paraId="5F4A6E8C" w14:textId="77777777" w:rsidR="00927DE1" w:rsidRPr="002D4215" w:rsidRDefault="00FD669D">
      <w:pPr>
        <w:rPr>
          <w:bCs/>
        </w:rPr>
      </w:pPr>
      <w:r w:rsidRPr="002D4215">
        <w:rPr>
          <w:bCs/>
          <w:i/>
          <w:iCs/>
        </w:rPr>
        <w:t xml:space="preserve">d) </w:t>
      </w:r>
      <w:r w:rsidRPr="002D4215">
        <w:rPr>
          <w:bCs/>
          <w:i/>
          <w:iCs/>
        </w:rPr>
        <w:tab/>
      </w:r>
      <w:r w:rsidRPr="002D4215">
        <w:rPr>
          <w:bCs/>
        </w:rPr>
        <w:t xml:space="preserve">that there is no obligation for administration to authorize/license any </w:t>
      </w:r>
      <w:r w:rsidRPr="002D4215">
        <w:t>non-</w:t>
      </w:r>
      <w:r w:rsidRPr="002D4215">
        <w:rPr>
          <w:bCs/>
        </w:rPr>
        <w:t>GSO ESIMs to operate within the territory under its jurisdiction;</w:t>
      </w:r>
    </w:p>
    <w:p w14:paraId="457FC78D" w14:textId="77777777" w:rsidR="00927DE1" w:rsidRPr="002D4215" w:rsidRDefault="00FD669D">
      <w:pPr>
        <w:rPr>
          <w:bCs/>
        </w:rPr>
      </w:pPr>
      <w:r w:rsidRPr="002D4215">
        <w:rPr>
          <w:bCs/>
          <w:i/>
        </w:rPr>
        <w:t>e)</w:t>
      </w:r>
      <w:r w:rsidRPr="002D4215">
        <w:rPr>
          <w:bCs/>
          <w:i/>
        </w:rPr>
        <w:tab/>
      </w:r>
      <w:r w:rsidRPr="002D4215">
        <w:rPr>
          <w:bCs/>
          <w:iCs/>
        </w:rPr>
        <w:t xml:space="preserve">that, </w:t>
      </w:r>
      <w:r w:rsidRPr="002D4215">
        <w:rPr>
          <w:bCs/>
        </w:rPr>
        <w:t xml:space="preserve">for the implementation of the relevant parts of </w:t>
      </w:r>
      <w:r w:rsidRPr="002D4215">
        <w:rPr>
          <w:bCs/>
          <w:i/>
          <w:iCs/>
        </w:rPr>
        <w:t>resolves</w:t>
      </w:r>
      <w:r w:rsidRPr="002D4215">
        <w:rPr>
          <w:bCs/>
        </w:rPr>
        <w:t xml:space="preserve"> 1.1.2 below a non-GSO FSS system operating in the frequency bands 17.8-18.6 GHz and 19.7-20.2 GHz (space-to-Earth) and 27.5-28.6 GHz and 29.5-30 GHz (Earth-to-space) in compliance with the epfd limits referred to in Nos. </w:t>
      </w:r>
      <w:r w:rsidRPr="002D4215">
        <w:rPr>
          <w:rStyle w:val="Artref"/>
          <w:b/>
          <w:bCs/>
        </w:rPr>
        <w:t>22.5C</w:t>
      </w:r>
      <w:r w:rsidRPr="002D4215">
        <w:rPr>
          <w:bCs/>
        </w:rPr>
        <w:t xml:space="preserve">, </w:t>
      </w:r>
      <w:r w:rsidRPr="002D4215">
        <w:rPr>
          <w:rStyle w:val="Artref"/>
          <w:b/>
          <w:bCs/>
        </w:rPr>
        <w:t>22.5D</w:t>
      </w:r>
      <w:r w:rsidRPr="002D4215">
        <w:rPr>
          <w:bCs/>
        </w:rPr>
        <w:t xml:space="preserve"> and </w:t>
      </w:r>
      <w:r w:rsidRPr="002D4215">
        <w:rPr>
          <w:rStyle w:val="Artref"/>
          <w:b/>
          <w:bCs/>
        </w:rPr>
        <w:t>22.5F</w:t>
      </w:r>
      <w:r w:rsidRPr="002D4215">
        <w:rPr>
          <w:bCs/>
        </w:rPr>
        <w:t xml:space="preserve"> is considered as having fulfilled its obligations under No. </w:t>
      </w:r>
      <w:r w:rsidRPr="002D4215">
        <w:rPr>
          <w:rStyle w:val="Artref"/>
          <w:b/>
          <w:bCs/>
        </w:rPr>
        <w:t>22.2</w:t>
      </w:r>
      <w:r w:rsidRPr="002D4215">
        <w:rPr>
          <w:bCs/>
        </w:rPr>
        <w:t xml:space="preserve"> with respect to any geostationary-satellite network, provided that the operational limits given in Table </w:t>
      </w:r>
      <w:r w:rsidRPr="002D4215">
        <w:rPr>
          <w:b/>
          <w:bCs/>
        </w:rPr>
        <w:t>22-4B</w:t>
      </w:r>
      <w:r w:rsidRPr="002D4215">
        <w:rPr>
          <w:bCs/>
        </w:rPr>
        <w:t xml:space="preserve"> are met by the non-GSO FSS system;</w:t>
      </w:r>
    </w:p>
    <w:p w14:paraId="52174C21" w14:textId="7F9295ED" w:rsidR="00927DE1" w:rsidRPr="002D4215" w:rsidRDefault="00FD669D">
      <w:pPr>
        <w:rPr>
          <w:bCs/>
        </w:rPr>
      </w:pPr>
      <w:r w:rsidRPr="002D4215">
        <w:rPr>
          <w:i/>
        </w:rPr>
        <w:t>f)</w:t>
      </w:r>
      <w:r w:rsidRPr="002D4215">
        <w:rPr>
          <w:bCs/>
        </w:rPr>
        <w:tab/>
        <w:t xml:space="preserve">that, with respect to GSO FSS networks, in the frequency bands 18.8-19.3 GHz </w:t>
      </w:r>
      <w:r w:rsidRPr="002D4215">
        <w:t>(space-to-Earth)</w:t>
      </w:r>
      <w:r w:rsidRPr="002D4215">
        <w:rPr>
          <w:bCs/>
        </w:rPr>
        <w:t xml:space="preserve"> and 28.6-29.1 GHz </w:t>
      </w:r>
      <w:r w:rsidRPr="002D4215">
        <w:t>(Earth-to-space)</w:t>
      </w:r>
      <w:r w:rsidRPr="002D4215">
        <w:rPr>
          <w:bCs/>
        </w:rPr>
        <w:t xml:space="preserve">, Nos. </w:t>
      </w:r>
      <w:r w:rsidRPr="002D4215">
        <w:rPr>
          <w:rStyle w:val="Artref"/>
          <w:b/>
          <w:bCs/>
        </w:rPr>
        <w:t>9.12A</w:t>
      </w:r>
      <w:r w:rsidRPr="002D4215">
        <w:rPr>
          <w:bCs/>
        </w:rPr>
        <w:t xml:space="preserve"> and </w:t>
      </w:r>
      <w:r w:rsidRPr="002D4215">
        <w:rPr>
          <w:b/>
        </w:rPr>
        <w:t>9.13</w:t>
      </w:r>
      <w:r w:rsidRPr="002D4215">
        <w:rPr>
          <w:bCs/>
        </w:rPr>
        <w:t xml:space="preserve"> apply, and No. </w:t>
      </w:r>
      <w:r w:rsidRPr="002D4215">
        <w:rPr>
          <w:rStyle w:val="Artref"/>
          <w:b/>
          <w:bCs/>
        </w:rPr>
        <w:t>22.2</w:t>
      </w:r>
      <w:r w:rsidRPr="002D4215">
        <w:rPr>
          <w:bCs/>
        </w:rPr>
        <w:t xml:space="preserve"> does not apply;</w:t>
      </w:r>
    </w:p>
    <w:p w14:paraId="62D07B02" w14:textId="55B8398B" w:rsidR="00927DE1" w:rsidRPr="002D4215" w:rsidRDefault="00FD669D">
      <w:r w:rsidRPr="002D4215">
        <w:rPr>
          <w:i/>
        </w:rPr>
        <w:lastRenderedPageBreak/>
        <w:t>g)</w:t>
      </w:r>
      <w:r w:rsidRPr="002D4215">
        <w:rPr>
          <w:i/>
        </w:rPr>
        <w:tab/>
      </w:r>
      <w:r w:rsidRPr="002D4215">
        <w:t xml:space="preserve">that, for </w:t>
      </w:r>
      <w:r w:rsidRPr="002D4215">
        <w:rPr>
          <w:bCs/>
        </w:rPr>
        <w:t>the</w:t>
      </w:r>
      <w:r w:rsidRPr="002D4215">
        <w:t xml:space="preserve"> use of </w:t>
      </w:r>
      <w:r w:rsidRPr="002D4215">
        <w:rPr>
          <w:bCs/>
        </w:rPr>
        <w:t xml:space="preserve">the </w:t>
      </w:r>
      <w:r w:rsidRPr="002D4215">
        <w:t>frequency bands 17.7-18.6 GHz, 18.8-19.3 GHz and 19.7-20.2 GHz (space-to-Earth) and 27.5</w:t>
      </w:r>
      <w:r w:rsidRPr="002D4215">
        <w:noBreakHyphen/>
        <w:t>29.1 GHz and 29.5-30 GHz (Earth-to-space) by non-GSO FSS systems, No. </w:t>
      </w:r>
      <w:r w:rsidRPr="002D4215">
        <w:rPr>
          <w:rStyle w:val="Artref"/>
          <w:b/>
          <w:bCs/>
        </w:rPr>
        <w:t>9.12</w:t>
      </w:r>
      <w:r w:rsidRPr="002D4215">
        <w:t xml:space="preserve"> applies;</w:t>
      </w:r>
    </w:p>
    <w:p w14:paraId="730BE094" w14:textId="438D798B" w:rsidR="00927DE1" w:rsidRPr="002D4215" w:rsidRDefault="00FD669D">
      <w:pPr>
        <w:rPr>
          <w:lang w:val="en-US" w:eastAsia="zh-CN"/>
        </w:rPr>
      </w:pPr>
      <w:r w:rsidRPr="002D4215">
        <w:rPr>
          <w:i/>
          <w:iCs/>
          <w:lang w:val="en-US" w:eastAsia="zh-CN"/>
        </w:rPr>
        <w:t>h</w:t>
      </w:r>
      <w:r w:rsidRPr="002D4215">
        <w:rPr>
          <w:lang w:val="en-US" w:eastAsia="zh-CN"/>
        </w:rPr>
        <w:t>)</w:t>
      </w:r>
      <w:r w:rsidRPr="002D4215">
        <w:rPr>
          <w:lang w:val="en-US" w:eastAsia="zh-CN"/>
        </w:rPr>
        <w:tab/>
        <w:t>that affected administrations retain their right to directly contact the responsible entity for the aircraft or vessel or directly the vessel on which the ESIM operates</w:t>
      </w:r>
      <w:r w:rsidR="00DB3FF7" w:rsidRPr="002D4215">
        <w:rPr>
          <w:lang w:val="en-US" w:eastAsia="zh-CN"/>
        </w:rPr>
        <w:t>,</w:t>
      </w:r>
    </w:p>
    <w:p w14:paraId="29B37A57" w14:textId="77777777" w:rsidR="00927DE1" w:rsidRPr="002D4215" w:rsidRDefault="00FD669D">
      <w:pPr>
        <w:pStyle w:val="Call"/>
      </w:pPr>
      <w:r w:rsidRPr="002D4215">
        <w:t xml:space="preserve">recognizing further </w:t>
      </w:r>
    </w:p>
    <w:p w14:paraId="656916B9" w14:textId="77777777" w:rsidR="00927DE1" w:rsidRPr="002D4215" w:rsidRDefault="00FD669D">
      <w:r w:rsidRPr="002D4215">
        <w:rPr>
          <w:i/>
          <w:iCs/>
        </w:rPr>
        <w:t>a</w:t>
      </w:r>
      <w:r w:rsidRPr="002D4215">
        <w:t>)</w:t>
      </w:r>
      <w:r w:rsidRPr="002D4215">
        <w:tab/>
        <w:t>that frequency assignments to non-GSO ESIMs need to be notified to the Radiocommunication Bureau (BR);</w:t>
      </w:r>
    </w:p>
    <w:p w14:paraId="0B999D1D" w14:textId="2DCBE581" w:rsidR="00927DE1" w:rsidRPr="002D4215" w:rsidRDefault="00FD669D">
      <w:r w:rsidRPr="002D4215">
        <w:rPr>
          <w:i/>
          <w:iCs/>
        </w:rPr>
        <w:t>b</w:t>
      </w:r>
      <w:r w:rsidRPr="002D4215">
        <w:t xml:space="preserve">) </w:t>
      </w:r>
      <w:r w:rsidRPr="002D4215">
        <w:tab/>
        <w:t>that the notification by different administrations of frequency assignments to be used by the same non-GSO satellite system may create difficulties to identify the responsible administration in case of unacceptable interference;</w:t>
      </w:r>
    </w:p>
    <w:p w14:paraId="1F2D1636" w14:textId="77777777" w:rsidR="00927DE1" w:rsidRPr="002D4215" w:rsidRDefault="00FD669D">
      <w:r w:rsidRPr="002D4215">
        <w:rPr>
          <w:i/>
          <w:iCs/>
        </w:rPr>
        <w:t>c</w:t>
      </w:r>
      <w:r w:rsidRPr="002D4215">
        <w:t>)</w:t>
      </w:r>
      <w:r w:rsidRPr="002D4215">
        <w:tab/>
        <w:t>that, an administration authorizing the operation of ESIMs within the territory under its jurisdiction may modify or withdraw that authorization at any time,</w:t>
      </w:r>
    </w:p>
    <w:p w14:paraId="1FB9E3B2" w14:textId="77777777" w:rsidR="00927DE1" w:rsidRPr="002D4215" w:rsidRDefault="00FD669D">
      <w:pPr>
        <w:pStyle w:val="Call"/>
      </w:pPr>
      <w:r w:rsidRPr="002D4215">
        <w:t>resolves</w:t>
      </w:r>
    </w:p>
    <w:p w14:paraId="3960E17B" w14:textId="77777777" w:rsidR="00927DE1" w:rsidRPr="002D4215" w:rsidRDefault="00FD669D">
      <w:r w:rsidRPr="002D4215">
        <w:t>1</w:t>
      </w:r>
      <w:r w:rsidRPr="002D4215">
        <w:tab/>
        <w:t>that, for any aeronautical or maritime ESIM communicating with non-GSO FSS space stations in the frequency bands 17.7-18.6 GHz, 18.8-19.3 GHz and 19.7-20.2 GHz (space-to-Earth) and 27.5</w:t>
      </w:r>
      <w:r w:rsidRPr="002D4215">
        <w:noBreakHyphen/>
        <w:t>29.1 GHz and 29.5-30 GHz (Earth-to-space), or parts thereof, the following conditions shall apply:</w:t>
      </w:r>
    </w:p>
    <w:p w14:paraId="54B6FFE7" w14:textId="77777777" w:rsidR="00927DE1" w:rsidRPr="002D4215" w:rsidRDefault="00FD669D">
      <w:r w:rsidRPr="002D4215">
        <w:t>1.1</w:t>
      </w:r>
      <w:r w:rsidRPr="002D4215">
        <w:tab/>
        <w:t>with respect to space services in the frequency bands 17.7-18.6 GHz, 18.8-19.3 GHz, 19.7-20.2 GHz (space-to-Earth), and 27.5-29.1 GHz and 29.5-30 GHz (Earth-to-space), and in their adjacent bands in the frequency band 18.6-18.8 GHz, non-GSO ESIMs shall comply with the following conditions:</w:t>
      </w:r>
    </w:p>
    <w:p w14:paraId="0B84210E" w14:textId="77777777" w:rsidR="00927DE1" w:rsidRPr="002D4215" w:rsidRDefault="00FD669D" w:rsidP="000E6D68">
      <w:pPr>
        <w:pStyle w:val="enumlev1"/>
        <w:numPr>
          <w:ilvl w:val="2"/>
          <w:numId w:val="2"/>
        </w:numPr>
      </w:pPr>
      <w:r w:rsidRPr="002D4215">
        <w:t xml:space="preserve">to prevent potential interference with respect to </w:t>
      </w:r>
      <w:bookmarkStart w:id="47" w:name="_Hlk132810129"/>
      <w:r w:rsidRPr="002D4215">
        <w:t>satellite networks or systems</w:t>
      </w:r>
      <w:bookmarkEnd w:id="47"/>
      <w:r w:rsidRPr="002D4215">
        <w:t xml:space="preserve"> of other administrations, non-GSO ESIMs characteristics shall remain within the envelope characteristics of typical earth stations associated with the non-GSO FSS system with which these ESIMs communicate;</w:t>
      </w:r>
    </w:p>
    <w:p w14:paraId="66F4CB48" w14:textId="77777777" w:rsidR="00927DE1" w:rsidRPr="002D4215" w:rsidRDefault="00FD669D">
      <w:pPr>
        <w:pStyle w:val="enumlev1"/>
        <w:tabs>
          <w:tab w:val="clear" w:pos="1134"/>
          <w:tab w:val="left" w:pos="0"/>
        </w:tabs>
      </w:pPr>
      <w:r w:rsidRPr="002D4215">
        <w:t>1.1.1.1</w:t>
      </w:r>
      <w:r w:rsidRPr="002D4215">
        <w:tab/>
        <w:t xml:space="preserve">for the implementation of </w:t>
      </w:r>
      <w:r w:rsidRPr="002D4215">
        <w:rPr>
          <w:i/>
          <w:iCs/>
        </w:rPr>
        <w:t>resolves</w:t>
      </w:r>
      <w:r w:rsidRPr="002D4215">
        <w:t xml:space="preserve"> 1.1.1, the notifying administration for the non-GSO FSS system with </w:t>
      </w:r>
      <w:r w:rsidRPr="002D4215">
        <w:rPr>
          <w:lang w:eastAsia="zh-CN"/>
        </w:rPr>
        <w:t>which</w:t>
      </w:r>
      <w:r w:rsidRPr="002D4215">
        <w:t xml:space="preserve"> the non-GSO ESIMs communicate shall, in accordance with this Resolution, send to the BR Appendix </w:t>
      </w:r>
      <w:r w:rsidRPr="002D4215">
        <w:rPr>
          <w:rStyle w:val="Appref"/>
          <w:b/>
        </w:rPr>
        <w:t>4</w:t>
      </w:r>
      <w:r w:rsidRPr="002D4215">
        <w:t xml:space="preserve"> notification information related to the characteristics of the non-GSO ESIMs intended to communicate with that non-GSO FSS system, together with the commitment that the operation shall be in conformity with the Radio Regulations, including this Resolution;</w:t>
      </w:r>
    </w:p>
    <w:p w14:paraId="58278802" w14:textId="77777777" w:rsidR="00927DE1" w:rsidRPr="002D4215" w:rsidRDefault="00FD669D">
      <w:pPr>
        <w:pStyle w:val="enumlev1"/>
      </w:pPr>
      <w:r w:rsidRPr="002D4215">
        <w:rPr>
          <w:lang w:eastAsia="zh-CN"/>
        </w:rPr>
        <w:t>1.1.1.2</w:t>
      </w:r>
      <w:r w:rsidRPr="002D4215">
        <w:rPr>
          <w:lang w:eastAsia="zh-CN"/>
        </w:rPr>
        <w:tab/>
      </w:r>
      <w:r w:rsidRPr="002D4215">
        <w:t xml:space="preserve">upon receipt of the notification information referred to in </w:t>
      </w:r>
      <w:r w:rsidRPr="002D4215">
        <w:rPr>
          <w:i/>
          <w:iCs/>
        </w:rPr>
        <w:t>resolves</w:t>
      </w:r>
      <w:r w:rsidRPr="002D4215">
        <w:t> 1</w:t>
      </w:r>
      <w:bookmarkStart w:id="48" w:name="_Hlk120693651"/>
      <w:r w:rsidRPr="002D4215">
        <w:t>.1</w:t>
      </w:r>
      <w:bookmarkEnd w:id="48"/>
      <w:r w:rsidRPr="002D4215">
        <w:t xml:space="preserve">.1.1, the Bureau shall examine it with respect to the provisions referred to in </w:t>
      </w:r>
      <w:r w:rsidRPr="002D4215">
        <w:rPr>
          <w:i/>
          <w:iCs/>
        </w:rPr>
        <w:t>resolves</w:t>
      </w:r>
      <w:r w:rsidRPr="002D4215">
        <w:t xml:space="preserve"> 1.1.1, including the commitment referred to in </w:t>
      </w:r>
      <w:r w:rsidRPr="002D4215">
        <w:rPr>
          <w:i/>
        </w:rPr>
        <w:t>resolves</w:t>
      </w:r>
      <w:r w:rsidRPr="002D4215">
        <w:t> 1.1.1.1, and publish the result of such examination in the International Frequency Information Circular (BR IFIC);</w:t>
      </w:r>
    </w:p>
    <w:p w14:paraId="7F99A26B" w14:textId="77777777" w:rsidR="00927DE1" w:rsidRPr="002D4215" w:rsidRDefault="00FD669D">
      <w:pPr>
        <w:pStyle w:val="enumlev1"/>
        <w:rPr>
          <w:lang w:eastAsia="zh-CN"/>
        </w:rPr>
      </w:pPr>
      <w:r w:rsidRPr="002D4215">
        <w:t xml:space="preserve">1.1.2 </w:t>
      </w:r>
      <w:r w:rsidRPr="002D4215">
        <w:tab/>
        <w:t xml:space="preserve">the notifying administration of the non-GSO FSS system with which the ESIMs communicate shall ensure that the operation of ESIMs complies with the coordination agreements for the frequency assignments of the typical earth station of this non-GSO FSS system obtained under the provisions of Article </w:t>
      </w:r>
      <w:r w:rsidRPr="002D4215">
        <w:rPr>
          <w:b/>
        </w:rPr>
        <w:t>9</w:t>
      </w:r>
      <w:r w:rsidRPr="002D4215">
        <w:rPr>
          <w:bCs/>
        </w:rPr>
        <w:t xml:space="preserve"> of the Radio Regulations</w:t>
      </w:r>
      <w:r w:rsidRPr="002D4215">
        <w:t>;</w:t>
      </w:r>
    </w:p>
    <w:p w14:paraId="43F8E014" w14:textId="246A00AF" w:rsidR="00927DE1" w:rsidRPr="002D4215" w:rsidRDefault="00FD669D">
      <w:pPr>
        <w:pStyle w:val="enumlev1"/>
        <w:rPr>
          <w:lang w:eastAsia="zh-CN"/>
        </w:rPr>
      </w:pPr>
      <w:r w:rsidRPr="002D4215">
        <w:rPr>
          <w:lang w:eastAsia="zh-CN"/>
        </w:rPr>
        <w:t>1.1.3</w:t>
      </w:r>
      <w:r w:rsidRPr="002D4215">
        <w:rPr>
          <w:lang w:eastAsia="zh-CN"/>
        </w:rPr>
        <w:tab/>
        <w:t xml:space="preserve">the notifying administration of </w:t>
      </w:r>
      <w:r w:rsidRPr="002D4215">
        <w:t xml:space="preserve">the non-GSO FSS system with which the ESIMs communicate shall ensure that non-GSO ESIMs comply with </w:t>
      </w:r>
      <w:r w:rsidRPr="002D4215">
        <w:rPr>
          <w:lang w:eastAsia="zh-CN"/>
        </w:rPr>
        <w:t xml:space="preserve">the epfd limits </w:t>
      </w:r>
      <w:r w:rsidRPr="002D4215">
        <w:t>referred</w:t>
      </w:r>
      <w:r w:rsidRPr="002D4215">
        <w:rPr>
          <w:lang w:eastAsia="zh-CN"/>
        </w:rPr>
        <w:t xml:space="preserve"> to in Nos. </w:t>
      </w:r>
      <w:r w:rsidRPr="002D4215">
        <w:rPr>
          <w:rStyle w:val="Artref"/>
          <w:b/>
        </w:rPr>
        <w:t>22.5C</w:t>
      </w:r>
      <w:r w:rsidRPr="002D4215">
        <w:rPr>
          <w:lang w:eastAsia="zh-CN"/>
        </w:rPr>
        <w:t xml:space="preserve">, </w:t>
      </w:r>
      <w:r w:rsidRPr="002D4215">
        <w:rPr>
          <w:rStyle w:val="Artref"/>
          <w:b/>
        </w:rPr>
        <w:t>22.5D,</w:t>
      </w:r>
      <w:r w:rsidRPr="002D4215">
        <w:rPr>
          <w:lang w:eastAsia="zh-CN"/>
        </w:rPr>
        <w:t xml:space="preserve"> </w:t>
      </w:r>
      <w:r w:rsidRPr="002D4215">
        <w:rPr>
          <w:rStyle w:val="Artref"/>
          <w:b/>
        </w:rPr>
        <w:t>22.5F</w:t>
      </w:r>
      <w:r w:rsidRPr="002D4215">
        <w:rPr>
          <w:rStyle w:val="Artref"/>
        </w:rPr>
        <w:t xml:space="preserve"> and </w:t>
      </w:r>
      <w:r w:rsidRPr="002D4215">
        <w:rPr>
          <w:rStyle w:val="Artref"/>
          <w:b/>
        </w:rPr>
        <w:t>22.5I</w:t>
      </w:r>
      <w:r w:rsidRPr="002D4215">
        <w:rPr>
          <w:lang w:eastAsia="zh-CN"/>
        </w:rPr>
        <w:t xml:space="preserve"> for the protection of GSO FSS networks operating in the frequency bands 17.8</w:t>
      </w:r>
      <w:r w:rsidRPr="002D4215">
        <w:rPr>
          <w:lang w:eastAsia="zh-CN"/>
        </w:rPr>
        <w:noBreakHyphen/>
        <w:t xml:space="preserve">18.6 GHz, 19.7-20.2 GHz (space-to-Earth), 27.5-28.6 GHz and 29.5-30 GHz (Earth-to-space) </w:t>
      </w:r>
      <w:r w:rsidRPr="002D4215">
        <w:t xml:space="preserve">(see </w:t>
      </w:r>
      <w:r w:rsidRPr="002D4215">
        <w:rPr>
          <w:i/>
          <w:iCs/>
        </w:rPr>
        <w:t>recognizing e)</w:t>
      </w:r>
      <w:r w:rsidRPr="002D4215">
        <w:t>)</w:t>
      </w:r>
      <w:r w:rsidRPr="002D4215">
        <w:rPr>
          <w:lang w:eastAsia="zh-CN"/>
        </w:rPr>
        <w:t xml:space="preserve">; </w:t>
      </w:r>
    </w:p>
    <w:p w14:paraId="3DB926D3" w14:textId="77777777" w:rsidR="00927DE1" w:rsidRPr="002D4215" w:rsidRDefault="00FD669D">
      <w:pPr>
        <w:pStyle w:val="enumlev1"/>
      </w:pPr>
      <w:r w:rsidRPr="002D4215">
        <w:rPr>
          <w:lang w:eastAsia="zh-CN"/>
        </w:rPr>
        <w:lastRenderedPageBreak/>
        <w:t>1.1.</w:t>
      </w:r>
      <w:r w:rsidRPr="002D4215">
        <w:t>4</w:t>
      </w:r>
      <w:r w:rsidRPr="002D4215">
        <w:rPr>
          <w:lang w:eastAsia="zh-CN"/>
        </w:rPr>
        <w:tab/>
      </w:r>
      <w:r w:rsidRPr="002D4215">
        <w:t xml:space="preserve">non-GSO ESIMs shall not claim protection from earth stations of the FSS (Earth-to-space) used for feeder links of the BSS </w:t>
      </w:r>
      <w:r w:rsidRPr="002D4215">
        <w:rPr>
          <w:lang w:eastAsia="zh-CN"/>
        </w:rPr>
        <w:t>operating</w:t>
      </w:r>
      <w:r w:rsidRPr="002D4215">
        <w:t xml:space="preserve"> in accordance with the Radio Regulations in the frequency band 17.7</w:t>
      </w:r>
      <w:r w:rsidRPr="002D4215">
        <w:noBreakHyphen/>
        <w:t xml:space="preserve">18.4 GHz; </w:t>
      </w:r>
    </w:p>
    <w:p w14:paraId="0313320A" w14:textId="77777777" w:rsidR="00927DE1" w:rsidRPr="002D4215" w:rsidRDefault="00FD669D">
      <w:pPr>
        <w:pStyle w:val="enumlev1"/>
      </w:pPr>
      <w:r w:rsidRPr="002D4215">
        <w:rPr>
          <w:iCs/>
        </w:rPr>
        <w:t>1.1.5</w:t>
      </w:r>
      <w:r w:rsidRPr="002D4215">
        <w:rPr>
          <w:iCs/>
        </w:rPr>
        <w:tab/>
        <w:t xml:space="preserve">with respect to protection of EESS (passive) operating in the frequency band 18.6-18.8 GHz, any non-GSO FSS systems, with an orbital apogee of less than 20 000 km operating in the frequency bands 18.3-18.6 GHz and 18.8-19.1 GHz with which aeronautical and/or maritime ESIMs communicate and for which the complete notification information has been received by the BR after 1 January 2025 </w:t>
      </w:r>
      <w:r w:rsidRPr="002D4215">
        <w:t>shall comply with the provisions indicated in Annex 3 to this Resolution;</w:t>
      </w:r>
    </w:p>
    <w:p w14:paraId="127364C1" w14:textId="77777777" w:rsidR="00927DE1" w:rsidRPr="002D4215" w:rsidRDefault="00FD669D">
      <w:pPr>
        <w:pStyle w:val="enumlev1"/>
      </w:pPr>
      <w:r w:rsidRPr="002D4215">
        <w:t>1.1.6</w:t>
      </w:r>
      <w:r w:rsidRPr="002D4215">
        <w:tab/>
        <w:t xml:space="preserve">for the implementation of </w:t>
      </w:r>
      <w:r w:rsidRPr="002D4215">
        <w:rPr>
          <w:i/>
          <w:iCs/>
        </w:rPr>
        <w:t>resolves </w:t>
      </w:r>
      <w:r w:rsidRPr="002D4215">
        <w:t>1.1.5 above, the notifying administration for the non-GSO FSS system with which the non-GSO ESIMs communicate shall send to the BR the relevant Appendix </w:t>
      </w:r>
      <w:r w:rsidRPr="002D4215">
        <w:rPr>
          <w:rStyle w:val="Appref"/>
          <w:b/>
          <w:bCs/>
        </w:rPr>
        <w:t>4</w:t>
      </w:r>
      <w:r w:rsidRPr="002D4215">
        <w:t xml:space="preserve"> notification information including the commitment that the operation shall be in conformity with </w:t>
      </w:r>
      <w:r w:rsidRPr="002D4215">
        <w:rPr>
          <w:i/>
          <w:iCs/>
        </w:rPr>
        <w:t>resolves </w:t>
      </w:r>
      <w:r w:rsidRPr="002D4215">
        <w:t>1.1.5;</w:t>
      </w:r>
    </w:p>
    <w:p w14:paraId="6FECFFA7" w14:textId="77777777" w:rsidR="00927DE1" w:rsidRPr="002D4215" w:rsidRDefault="00FD669D">
      <w:pPr>
        <w:spacing w:after="120"/>
        <w:rPr>
          <w:sz w:val="22"/>
          <w:szCs w:val="22"/>
        </w:rPr>
      </w:pPr>
      <w:r w:rsidRPr="002D4215">
        <w:t>1.2</w:t>
      </w:r>
      <w:r w:rsidRPr="002D4215">
        <w:tab/>
        <w:t>with respect to terrestrial services in the frequency bands 17.7</w:t>
      </w:r>
      <w:r w:rsidRPr="002D4215">
        <w:noBreakHyphen/>
        <w:t>18.6 GHz, 18.8-19.3 GHz, 19.7-20.2 GHz, 27.5-29.1 GHz and 29.5-30 GHz, non-GSO ESIMs shall comply with the following conditions:</w:t>
      </w:r>
      <w:r w:rsidRPr="002D4215">
        <w:rPr>
          <w:sz w:val="22"/>
          <w:szCs w:val="22"/>
        </w:rPr>
        <w:t xml:space="preserve"> </w:t>
      </w:r>
    </w:p>
    <w:p w14:paraId="72189BB5" w14:textId="77777777" w:rsidR="00927DE1" w:rsidRPr="002D4215" w:rsidRDefault="00FD669D">
      <w:pPr>
        <w:pStyle w:val="enumlev1"/>
      </w:pPr>
      <w:r w:rsidRPr="002D4215">
        <w:t>1.2.1</w:t>
      </w:r>
      <w:r w:rsidRPr="002D4215">
        <w:tab/>
        <w:t>receiving non-GSO ESIMs in the frequency bands 17.7-18.6 GHz and 18.8-19.3 GHz and 19.7-20.2 GHz (</w:t>
      </w:r>
      <w:r w:rsidRPr="002D4215">
        <w:rPr>
          <w:i/>
          <w:iCs/>
        </w:rPr>
        <w:t>see</w:t>
      </w:r>
      <w:r w:rsidRPr="002D4215">
        <w:t xml:space="preserve"> No. </w:t>
      </w:r>
      <w:r w:rsidRPr="002D4215">
        <w:rPr>
          <w:b/>
          <w:bCs/>
        </w:rPr>
        <w:t>5.524</w:t>
      </w:r>
      <w:r w:rsidRPr="002D4215">
        <w:t>) shall not claim protection from assignments in the terrestrial services to which those frequency bands are allocated and that operate in accordance with the Radio Regulations;</w:t>
      </w:r>
    </w:p>
    <w:p w14:paraId="351A5A47" w14:textId="77777777" w:rsidR="00927DE1" w:rsidRPr="002D4215" w:rsidRDefault="00FD669D">
      <w:pPr>
        <w:pStyle w:val="enumlev1"/>
      </w:pPr>
      <w:r w:rsidRPr="002D4215">
        <w:t>1.2.2</w:t>
      </w:r>
      <w:r w:rsidRPr="002D4215">
        <w:tab/>
        <w:t>transmitting non-GSO ESIMs in the frequency band 27.5-29.1 GHz shall not cause unacceptable interference to terrestrial services to which the frequency band is allocated and that operate in accordance with the Radio Regulations, and Annex 1 to this Resolution shall apply;</w:t>
      </w:r>
    </w:p>
    <w:p w14:paraId="4F062272" w14:textId="77777777" w:rsidR="00927DE1" w:rsidRPr="002D4215" w:rsidRDefault="00FD669D">
      <w:pPr>
        <w:pStyle w:val="enumlev1"/>
      </w:pPr>
      <w:r w:rsidRPr="002D4215">
        <w:t>1.2.3</w:t>
      </w:r>
      <w:r w:rsidRPr="002D4215">
        <w:tab/>
        <w:t>transmitting non-GSO ESIMs in the frequency band 29.5-30.0 GHz shall not adversely affect the operations of terrestrial services to which this frequency band is allocated on a secondary basis and that operate in accordance with the Radio Regulations, and limits in Annex 1 to this Resolution shall apply with respect to administrations mentioned in No. </w:t>
      </w:r>
      <w:r w:rsidRPr="002D4215">
        <w:rPr>
          <w:rStyle w:val="Artref"/>
          <w:b/>
          <w:bCs/>
        </w:rPr>
        <w:t>5.542</w:t>
      </w:r>
      <w:r w:rsidRPr="002D4215">
        <w:t>;</w:t>
      </w:r>
    </w:p>
    <w:p w14:paraId="39644249" w14:textId="77777777" w:rsidR="00927DE1" w:rsidRPr="002D4215" w:rsidRDefault="00FD669D">
      <w:pPr>
        <w:pStyle w:val="enumlev1"/>
      </w:pPr>
      <w:r w:rsidRPr="002D4215">
        <w:t>1.2.4</w:t>
      </w:r>
      <w:r w:rsidRPr="002D4215">
        <w:tab/>
        <w:t xml:space="preserve">the provisions in this Resolution, including Annex 1, set the conditions for the purpose of protecting terrestrial services from unacceptable interference from non-GSO ESIMs in countries other than that under the jurisdiction of which ESIMs operate, in accordance with the provisions included in </w:t>
      </w:r>
      <w:r w:rsidRPr="002D4215">
        <w:rPr>
          <w:i/>
          <w:iCs/>
        </w:rPr>
        <w:t>resolves</w:t>
      </w:r>
      <w:r w:rsidRPr="002D4215">
        <w:t> 1.2.2 and 1.2.3 above in the frequency band 27.5-29.1 GHz and in the frequency band 29.5</w:t>
      </w:r>
      <w:r w:rsidRPr="002D4215">
        <w:noBreakHyphen/>
        <w:t>30.0 GHz with respect to administrations mentioned in No. </w:t>
      </w:r>
      <w:r w:rsidRPr="002D4215">
        <w:rPr>
          <w:b/>
          <w:bCs/>
        </w:rPr>
        <w:t>5.542</w:t>
      </w:r>
      <w:r w:rsidRPr="002D4215">
        <w:t xml:space="preserve">; however, the requirement not to cause unacceptable interference to, or claim protection from, terrestrial services to which the frequency bands are allocated and operating in accordance with the Radio Regulations remains valid (see </w:t>
      </w:r>
      <w:r w:rsidRPr="002D4215">
        <w:rPr>
          <w:i/>
          <w:iCs/>
        </w:rPr>
        <w:t>resolves further</w:t>
      </w:r>
      <w:r w:rsidRPr="002D4215">
        <w:t xml:space="preserve"> 5);</w:t>
      </w:r>
    </w:p>
    <w:p w14:paraId="4C919614" w14:textId="77777777" w:rsidR="00927DE1" w:rsidRPr="002D4215" w:rsidRDefault="00FD669D">
      <w:pPr>
        <w:pStyle w:val="enumlev1"/>
        <w:rPr>
          <w:lang w:eastAsia="zh-CN"/>
        </w:rPr>
      </w:pPr>
      <w:r w:rsidRPr="002D4215">
        <w:t>1.2.5</w:t>
      </w:r>
      <w:r w:rsidRPr="002D4215">
        <w:tab/>
        <w:t xml:space="preserve">the Bureau </w:t>
      </w:r>
      <w:r w:rsidRPr="002D4215">
        <w:rPr>
          <w:lang w:eastAsia="zh-CN"/>
        </w:rPr>
        <w:t>shall examine</w:t>
      </w:r>
      <w:r w:rsidRPr="002D4215">
        <w:t xml:space="preserve">, in accordance with the provisions included in </w:t>
      </w:r>
      <w:r w:rsidRPr="002D4215">
        <w:rPr>
          <w:i/>
          <w:iCs/>
        </w:rPr>
        <w:t>resolves</w:t>
      </w:r>
      <w:r w:rsidRPr="002D4215">
        <w:t xml:space="preserve"> 1.2.2 and 1.2.3 </w:t>
      </w:r>
      <w:r w:rsidRPr="002D4215">
        <w:rPr>
          <w:lang w:eastAsia="zh-CN"/>
        </w:rPr>
        <w:t xml:space="preserve">and </w:t>
      </w:r>
      <w:r w:rsidRPr="002D4215">
        <w:t>with the methodology in Annex 2, the characteristics of aeronautical non</w:t>
      </w:r>
      <w:r w:rsidRPr="002D4215">
        <w:noBreakHyphen/>
        <w:t xml:space="preserve">GSO ESIMs with respect to the conformity with the </w:t>
      </w:r>
      <w:r w:rsidRPr="002D4215">
        <w:rPr>
          <w:lang w:eastAsia="zh-CN"/>
        </w:rPr>
        <w:t xml:space="preserve">power flux-density (pfd) </w:t>
      </w:r>
      <w:r w:rsidRPr="002D4215">
        <w:t xml:space="preserve">limits </w:t>
      </w:r>
      <w:r w:rsidRPr="002D4215">
        <w:rPr>
          <w:lang w:eastAsia="zh-CN"/>
        </w:rPr>
        <w:t xml:space="preserve">on the Earth’s surface </w:t>
      </w:r>
      <w:r w:rsidRPr="002D4215">
        <w:t>specified in Part 2 of Annex 1 to this Resolution and publish the results of such examination in the BR IFIC;</w:t>
      </w:r>
      <w:r w:rsidRPr="002D4215">
        <w:rPr>
          <w:lang w:eastAsia="zh-CN"/>
        </w:rPr>
        <w:t xml:space="preserve"> </w:t>
      </w:r>
    </w:p>
    <w:p w14:paraId="48466933" w14:textId="77777777" w:rsidR="00927DE1" w:rsidRPr="002D4215" w:rsidRDefault="00FD669D">
      <w:pPr>
        <w:keepNext/>
        <w:rPr>
          <w:lang w:eastAsia="zh-CN"/>
        </w:rPr>
      </w:pPr>
      <w:r w:rsidRPr="002D4215">
        <w:rPr>
          <w:lang w:eastAsia="zh-CN"/>
        </w:rPr>
        <w:t>1.3</w:t>
      </w:r>
      <w:r w:rsidRPr="002D4215">
        <w:rPr>
          <w:lang w:eastAsia="zh-CN"/>
        </w:rPr>
        <w:tab/>
        <w:t>that, in the case unacceptable interference caused by A</w:t>
      </w:r>
      <w:r w:rsidRPr="002D4215">
        <w:rPr>
          <w:lang w:eastAsia="zh-CN"/>
        </w:rPr>
        <w:noBreakHyphen/>
        <w:t>ESIM and/or M</w:t>
      </w:r>
      <w:r w:rsidRPr="002D4215">
        <w:rPr>
          <w:lang w:eastAsia="zh-CN"/>
        </w:rPr>
        <w:noBreakHyphen/>
        <w:t>ESIM is reported:</w:t>
      </w:r>
    </w:p>
    <w:p w14:paraId="503EB3ED" w14:textId="77777777" w:rsidR="00927DE1" w:rsidRPr="002D4215" w:rsidRDefault="00FD669D">
      <w:pPr>
        <w:pStyle w:val="enumlev1"/>
        <w:rPr>
          <w:szCs w:val="24"/>
        </w:rPr>
      </w:pPr>
      <w:r w:rsidRPr="002D4215">
        <w:rPr>
          <w:lang w:eastAsia="zh-CN"/>
        </w:rPr>
        <w:t>1.3.1</w:t>
      </w:r>
      <w:r w:rsidRPr="002D4215">
        <w:rPr>
          <w:lang w:eastAsia="zh-CN"/>
        </w:rPr>
        <w:tab/>
        <w:t xml:space="preserve">only </w:t>
      </w:r>
      <w:r w:rsidRPr="002D4215">
        <w:t>the notifying administration of the non-GSO FSS system</w:t>
      </w:r>
      <w:r w:rsidRPr="002D4215">
        <w:rPr>
          <w:szCs w:val="24"/>
        </w:rPr>
        <w:t xml:space="preserve"> with which </w:t>
      </w:r>
      <w:r w:rsidRPr="002D4215">
        <w:t xml:space="preserve">ESIMs </w:t>
      </w:r>
      <w:r w:rsidRPr="002D4215">
        <w:rPr>
          <w:szCs w:val="24"/>
        </w:rPr>
        <w:t>communicate is responsible for resolving the case of unacceptable interference;</w:t>
      </w:r>
    </w:p>
    <w:p w14:paraId="1089623E" w14:textId="77777777" w:rsidR="00927DE1" w:rsidRPr="002D4215" w:rsidRDefault="00FD669D">
      <w:pPr>
        <w:pStyle w:val="enumlev1"/>
        <w:rPr>
          <w:lang w:eastAsia="zh-CN"/>
        </w:rPr>
      </w:pPr>
      <w:r w:rsidRPr="002D4215">
        <w:rPr>
          <w:lang w:eastAsia="zh-CN"/>
        </w:rPr>
        <w:lastRenderedPageBreak/>
        <w:t>1.3.2</w:t>
      </w:r>
      <w:r w:rsidRPr="002D4215">
        <w:rPr>
          <w:lang w:eastAsia="zh-CN"/>
        </w:rPr>
        <w:tab/>
        <w:t xml:space="preserve">the notifying administration of the non-GSO FSS system with which the ESIMs communicate shall immediately take the required actions to eliminate or reduce interference to an acceptable level; </w:t>
      </w:r>
    </w:p>
    <w:p w14:paraId="018AA185" w14:textId="77777777" w:rsidR="00927DE1" w:rsidRPr="002D4215" w:rsidRDefault="00FD669D">
      <w:pPr>
        <w:pStyle w:val="enumlev1"/>
        <w:rPr>
          <w:szCs w:val="24"/>
        </w:rPr>
      </w:pPr>
      <w:r w:rsidRPr="002D4215">
        <w:rPr>
          <w:lang w:eastAsia="zh-CN"/>
        </w:rPr>
        <w:t>1.3.3</w:t>
      </w:r>
      <w:r w:rsidRPr="002D4215">
        <w:rPr>
          <w:lang w:eastAsia="zh-CN"/>
        </w:rPr>
        <w:tab/>
        <w:t xml:space="preserve">the affected administration(s) may assist resolving or provide information that would facilitate </w:t>
      </w:r>
      <w:r w:rsidRPr="002D4215">
        <w:rPr>
          <w:szCs w:val="24"/>
        </w:rPr>
        <w:t xml:space="preserve">resolving the case of unacceptable interference; </w:t>
      </w:r>
    </w:p>
    <w:p w14:paraId="3E63193F" w14:textId="77777777" w:rsidR="00927DE1" w:rsidRPr="002D4215" w:rsidRDefault="00FD669D">
      <w:pPr>
        <w:pStyle w:val="enumlev1"/>
        <w:rPr>
          <w:lang w:eastAsia="zh-CN"/>
        </w:rPr>
      </w:pPr>
      <w:r w:rsidRPr="002D4215">
        <w:rPr>
          <w:lang w:eastAsia="zh-CN"/>
        </w:rPr>
        <w:t>1.3.4</w:t>
      </w:r>
      <w:r w:rsidRPr="002D4215">
        <w:rPr>
          <w:lang w:eastAsia="zh-CN"/>
        </w:rPr>
        <w:tab/>
        <w:t>the administration authorizing the operation of A-ESIM and M-ESIM on the territory under its jurisdiction shall, to the extent of its ability, cooperate to assist in the resolution of unacceptable interference, including providing information as necessary;</w:t>
      </w:r>
    </w:p>
    <w:p w14:paraId="7ACC6CFC" w14:textId="74BCE94F" w:rsidR="00927DE1" w:rsidRPr="002D4215" w:rsidRDefault="00FD669D">
      <w:pPr>
        <w:pStyle w:val="enumlev1"/>
        <w:rPr>
          <w:lang w:eastAsia="zh-CN"/>
        </w:rPr>
      </w:pPr>
      <w:r w:rsidRPr="002D4215">
        <w:t>1.3.5</w:t>
      </w:r>
      <w:r w:rsidRPr="002D4215">
        <w:tab/>
      </w:r>
      <w:bookmarkStart w:id="49" w:name="_Hlk121230464"/>
      <w:r w:rsidRPr="002D4215">
        <w:rPr>
          <w:lang w:eastAsia="zh-CN"/>
        </w:rPr>
        <w:t xml:space="preserve">the administration responsible for the aircraft or vessel on which the ESIM operates </w:t>
      </w:r>
      <w:bookmarkEnd w:id="49"/>
      <w:r w:rsidRPr="002D4215">
        <w:rPr>
          <w:lang w:eastAsia="zh-CN"/>
        </w:rPr>
        <w:t>shall provide a point of contact to assist identifying the notifying administration of the satellite with which the ESIM communicates;</w:t>
      </w:r>
    </w:p>
    <w:p w14:paraId="0F7E08D2" w14:textId="77777777" w:rsidR="00927DE1" w:rsidRPr="002D4215" w:rsidRDefault="00FD669D">
      <w:pPr>
        <w:keepNext/>
        <w:rPr>
          <w:lang w:eastAsia="zh-CN"/>
        </w:rPr>
      </w:pPr>
      <w:r w:rsidRPr="002D4215">
        <w:rPr>
          <w:lang w:eastAsia="zh-CN"/>
        </w:rPr>
        <w:t>1.4</w:t>
      </w:r>
      <w:r w:rsidRPr="002D4215">
        <w:tab/>
      </w:r>
      <w:r w:rsidRPr="002D4215">
        <w:rPr>
          <w:lang w:eastAsia="zh-CN"/>
        </w:rPr>
        <w:t xml:space="preserve">that the notifying administration of non-GSO FSS satellite system with which ESIMs communicate shall ensure that: </w:t>
      </w:r>
    </w:p>
    <w:p w14:paraId="71250AC5" w14:textId="77777777" w:rsidR="00927DE1" w:rsidRPr="002D4215" w:rsidRDefault="00FD669D">
      <w:pPr>
        <w:pStyle w:val="enumlev1"/>
        <w:rPr>
          <w:lang w:eastAsia="zh-CN"/>
        </w:rPr>
      </w:pPr>
      <w:r w:rsidRPr="002D4215">
        <w:rPr>
          <w:lang w:eastAsia="zh-CN"/>
        </w:rPr>
        <w:t>1.4.1</w:t>
      </w:r>
      <w:r w:rsidRPr="002D4215">
        <w:tab/>
      </w:r>
      <w:r w:rsidRPr="002D4215">
        <w:rPr>
          <w:lang w:eastAsia="zh-CN"/>
        </w:rPr>
        <w:t xml:space="preserve">for the operation of A-ESIM and M-ESIM, techniques are employed to maintain adequate antenna pointing accuracy with the associated non-GSO FSS satellite; </w:t>
      </w:r>
    </w:p>
    <w:p w14:paraId="351B2765" w14:textId="77777777" w:rsidR="00927DE1" w:rsidRPr="002D4215" w:rsidRDefault="00FD669D">
      <w:pPr>
        <w:pStyle w:val="enumlev1"/>
        <w:rPr>
          <w:lang w:eastAsia="zh-CN"/>
        </w:rPr>
      </w:pPr>
      <w:r w:rsidRPr="002D4215">
        <w:rPr>
          <w:lang w:eastAsia="zh-CN"/>
        </w:rPr>
        <w:t>1.4.2</w:t>
      </w:r>
      <w:r w:rsidRPr="002D4215">
        <w:tab/>
      </w:r>
      <w:r w:rsidRPr="002D4215">
        <w:rPr>
          <w:lang w:eastAsia="zh-CN"/>
        </w:rPr>
        <w:t xml:space="preserve">all necessary measures shall be taken so that earth stations on aircraft and vessels are subject to permanent monitoring and control by a Network Control and Monitoring Centre (NCMC) in order to comply with the provisions in this Resolution, and are capable of receiving and immediately acting upon inter alia “enable transmission” and “disable transmission” commands from the NCMC; </w:t>
      </w:r>
    </w:p>
    <w:p w14:paraId="6DC32308" w14:textId="77777777" w:rsidR="00927DE1" w:rsidRPr="002D4215" w:rsidRDefault="00FD669D">
      <w:pPr>
        <w:pStyle w:val="enumlev1"/>
        <w:rPr>
          <w:lang w:eastAsia="zh-CN"/>
        </w:rPr>
      </w:pPr>
      <w:r w:rsidRPr="002D4215">
        <w:rPr>
          <w:lang w:eastAsia="zh-CN"/>
        </w:rPr>
        <w:t>1.4.3</w:t>
      </w:r>
      <w:r w:rsidRPr="002D4215">
        <w:tab/>
      </w:r>
      <w:r w:rsidRPr="002D4215">
        <w:rPr>
          <w:lang w:eastAsia="zh-CN"/>
        </w:rPr>
        <w:t>measures are taken so that the A</w:t>
      </w:r>
      <w:r w:rsidRPr="002D4215">
        <w:rPr>
          <w:lang w:eastAsia="zh-CN"/>
        </w:rPr>
        <w:noBreakHyphen/>
        <w:t>ESIM and/or M</w:t>
      </w:r>
      <w:r w:rsidRPr="002D4215">
        <w:rPr>
          <w:lang w:eastAsia="zh-CN"/>
        </w:rPr>
        <w:noBreakHyphen/>
        <w:t>ESIM do not transmit on the territory under the jurisdiction of an administration, including its territorial waters and its national airspace, that has not authorized its use;</w:t>
      </w:r>
    </w:p>
    <w:p w14:paraId="7223E5D6" w14:textId="77777777" w:rsidR="00927DE1" w:rsidRPr="002D4215" w:rsidRDefault="00FD669D">
      <w:pPr>
        <w:pStyle w:val="enumlev1"/>
        <w:rPr>
          <w:lang w:eastAsia="zh-CN"/>
        </w:rPr>
      </w:pPr>
      <w:r w:rsidRPr="002D4215">
        <w:rPr>
          <w:lang w:eastAsia="zh-CN"/>
        </w:rPr>
        <w:t>1.4.4</w:t>
      </w:r>
      <w:r w:rsidRPr="002D4215">
        <w:tab/>
      </w:r>
      <w:r w:rsidRPr="002D4215">
        <w:rPr>
          <w:lang w:eastAsia="zh-CN"/>
        </w:rPr>
        <w:t>the notifying administration of the non-GSO FSS system with which ESIMs communicate shall provide a permanent point of contact in the Appendix </w:t>
      </w:r>
      <w:r w:rsidRPr="002D4215">
        <w:rPr>
          <w:rStyle w:val="Appref"/>
          <w:b/>
          <w:bCs/>
        </w:rPr>
        <w:t>4</w:t>
      </w:r>
      <w:r w:rsidRPr="002D4215">
        <w:rPr>
          <w:lang w:eastAsia="zh-CN"/>
        </w:rPr>
        <w:t xml:space="preserve"> submission and this shall be published in the relative special section of the BR IFIC for the purpose of tracing any suspected cases of unacceptable interference from A</w:t>
      </w:r>
      <w:r w:rsidRPr="002D4215">
        <w:rPr>
          <w:lang w:eastAsia="zh-CN"/>
        </w:rPr>
        <w:noBreakHyphen/>
        <w:t>ESIMs or M</w:t>
      </w:r>
      <w:r w:rsidRPr="002D4215">
        <w:rPr>
          <w:lang w:eastAsia="zh-CN"/>
        </w:rPr>
        <w:noBreakHyphen/>
        <w:t>ESIMs and for the purpose of immediately responding to the relevant requests;</w:t>
      </w:r>
    </w:p>
    <w:p w14:paraId="66352D5D" w14:textId="77777777" w:rsidR="00927DE1" w:rsidRPr="002D4215" w:rsidRDefault="00FD669D">
      <w:r w:rsidRPr="002D4215">
        <w:t>2</w:t>
      </w:r>
      <w:r w:rsidRPr="002D4215">
        <w:tab/>
        <w:t xml:space="preserve">that non-GSO </w:t>
      </w:r>
      <w:r w:rsidRPr="002D4215">
        <w:rPr>
          <w:bCs/>
        </w:rPr>
        <w:t>ESIMs</w:t>
      </w:r>
      <w:r w:rsidRPr="002D4215">
        <w:t xml:space="preserve"> shall not be used or relied upon for safety-of-life applications;</w:t>
      </w:r>
    </w:p>
    <w:p w14:paraId="211A34E9" w14:textId="77777777" w:rsidR="00927DE1" w:rsidRPr="002D4215" w:rsidRDefault="00FD669D">
      <w:pPr>
        <w:rPr>
          <w:bCs/>
        </w:rPr>
      </w:pPr>
      <w:r w:rsidRPr="002D4215">
        <w:t>3</w:t>
      </w:r>
      <w:r w:rsidRPr="002D4215">
        <w:tab/>
        <w:t xml:space="preserve">that the operation of non-GSO ESIMs within the territory, including territorial waters and  airspace under the jurisdiction of any administration shall be carried out only if </w:t>
      </w:r>
      <w:r w:rsidRPr="002D4215">
        <w:rPr>
          <w:bCs/>
        </w:rPr>
        <w:t>an authorization or a licence according to</w:t>
      </w:r>
      <w:r w:rsidRPr="002D4215">
        <w:t xml:space="preserve"> No. </w:t>
      </w:r>
      <w:r w:rsidRPr="002D4215">
        <w:rPr>
          <w:rStyle w:val="Artref"/>
          <w:b/>
          <w:bCs/>
        </w:rPr>
        <w:t>18.1</w:t>
      </w:r>
      <w:r w:rsidRPr="002D4215">
        <w:t xml:space="preserve"> </w:t>
      </w:r>
      <w:r w:rsidRPr="002D4215">
        <w:rPr>
          <w:bCs/>
        </w:rPr>
        <w:t>from that administration is obtained;</w:t>
      </w:r>
    </w:p>
    <w:p w14:paraId="056C863F" w14:textId="77777777" w:rsidR="00927DE1" w:rsidRPr="002D4215" w:rsidRDefault="00FD669D">
      <w:r w:rsidRPr="002D4215">
        <w:t>4</w:t>
      </w:r>
      <w:r w:rsidRPr="002D4215">
        <w:tab/>
        <w:t xml:space="preserve">that the notifying administrations of those non-GSO FSS systems with which </w:t>
      </w:r>
      <w:r w:rsidRPr="002D4215">
        <w:rPr>
          <w:lang w:eastAsia="zh-CN"/>
        </w:rPr>
        <w:t xml:space="preserve">non-GSO </w:t>
      </w:r>
      <w:r w:rsidRPr="002D4215">
        <w:t xml:space="preserve">ESIMs in the frequency bands in </w:t>
      </w:r>
      <w:r w:rsidRPr="002D4215">
        <w:rPr>
          <w:i/>
          <w:iCs/>
        </w:rPr>
        <w:t>considering a)</w:t>
      </w:r>
      <w:r w:rsidRPr="002D4215">
        <w:t xml:space="preserve"> above are intended to operate shall submit a commitment to the Bureau to immediately act to eliminate or reduce the interference to an acceptable level upon receiving a report of unacceptable interference (see </w:t>
      </w:r>
      <w:r w:rsidRPr="002D4215">
        <w:rPr>
          <w:i/>
          <w:iCs/>
        </w:rPr>
        <w:t>resolves</w:t>
      </w:r>
      <w:r w:rsidRPr="002D4215">
        <w:t xml:space="preserve"> 1.3.2 and </w:t>
      </w:r>
      <w:r w:rsidRPr="002D4215">
        <w:rPr>
          <w:i/>
          <w:iCs/>
        </w:rPr>
        <w:t>resolves further</w:t>
      </w:r>
      <w:r w:rsidRPr="002D4215">
        <w:t xml:space="preserve"> 4);</w:t>
      </w:r>
    </w:p>
    <w:p w14:paraId="2F66C9D2" w14:textId="77777777" w:rsidR="00927DE1" w:rsidRPr="002D4215" w:rsidRDefault="00FD669D">
      <w:pPr>
        <w:rPr>
          <w:bCs/>
        </w:rPr>
      </w:pPr>
      <w:r w:rsidRPr="002D4215">
        <w:rPr>
          <w:bCs/>
        </w:rPr>
        <w:t>5</w:t>
      </w:r>
      <w:r w:rsidRPr="002D4215">
        <w:rPr>
          <w:bCs/>
        </w:rPr>
        <w:tab/>
        <w:t xml:space="preserve">in case there are more than one </w:t>
      </w:r>
      <w:r w:rsidRPr="002D4215">
        <w:t>administration</w:t>
      </w:r>
      <w:r w:rsidRPr="002D4215">
        <w:rPr>
          <w:bCs/>
        </w:rPr>
        <w:t xml:space="preserve"> involved in the notification of frequency assignments of the same non-GSO satellite system with which ESIMs communicate</w:t>
      </w:r>
      <w:r w:rsidRPr="002D4215">
        <w:rPr>
          <w:lang w:eastAsia="zh-CN"/>
        </w:rPr>
        <w:t>, all those administrations shall be responsible to eliminate any unacceptable interference cases;</w:t>
      </w:r>
      <w:r w:rsidRPr="002D4215">
        <w:rPr>
          <w:bCs/>
        </w:rPr>
        <w:t xml:space="preserve"> </w:t>
      </w:r>
    </w:p>
    <w:p w14:paraId="15595A34" w14:textId="5D26D08F" w:rsidR="00927DE1" w:rsidRPr="002D4215" w:rsidRDefault="00FD669D">
      <w:pPr>
        <w:rPr>
          <w:lang w:eastAsia="zh-CN"/>
        </w:rPr>
      </w:pPr>
      <w:r w:rsidRPr="002D4215">
        <w:rPr>
          <w:lang w:eastAsia="zh-CN"/>
        </w:rPr>
        <w:t>6</w:t>
      </w:r>
      <w:r w:rsidRPr="002D4215">
        <w:rPr>
          <w:lang w:eastAsia="zh-CN"/>
        </w:rPr>
        <w:tab/>
        <w:t xml:space="preserve">that the application of this Resolution does not provide regulatory status to non-GSO ESIMs different from </w:t>
      </w:r>
      <w:r w:rsidRPr="002D4215">
        <w:t>that</w:t>
      </w:r>
      <w:r w:rsidRPr="002D4215">
        <w:rPr>
          <w:lang w:eastAsia="zh-CN"/>
        </w:rPr>
        <w:t xml:space="preserve"> derived from the non-GSO FSS satellite system with which they communicate, taking into account the provisions referred to in this Resolution (see </w:t>
      </w:r>
      <w:r w:rsidRPr="002D4215">
        <w:rPr>
          <w:i/>
        </w:rPr>
        <w:t>recognizing b)</w:t>
      </w:r>
      <w:r w:rsidRPr="002D4215">
        <w:rPr>
          <w:lang w:eastAsia="zh-CN"/>
        </w:rPr>
        <w:t>)</w:t>
      </w:r>
      <w:r w:rsidR="009422F3" w:rsidRPr="002D4215">
        <w:rPr>
          <w:lang w:eastAsia="zh-CN"/>
        </w:rPr>
        <w:t>;</w:t>
      </w:r>
    </w:p>
    <w:p w14:paraId="1FE6395C" w14:textId="310D3900" w:rsidR="00927DE1" w:rsidRPr="002D4215" w:rsidRDefault="00FD669D">
      <w:pPr>
        <w:rPr>
          <w:lang w:eastAsia="zh-CN"/>
        </w:rPr>
      </w:pPr>
      <w:r w:rsidRPr="002D4215">
        <w:rPr>
          <w:lang w:eastAsia="zh-CN"/>
        </w:rPr>
        <w:lastRenderedPageBreak/>
        <w:t>7</w:t>
      </w:r>
      <w:r w:rsidRPr="002D4215">
        <w:rPr>
          <w:lang w:eastAsia="zh-CN"/>
        </w:rPr>
        <w:tab/>
        <w:t xml:space="preserve">that any course of action taken under this Resolution has no impact on the original date of receipt of the </w:t>
      </w:r>
      <w:r w:rsidRPr="002D4215">
        <w:t xml:space="preserve">frequency assignments </w:t>
      </w:r>
      <w:r w:rsidRPr="002D4215">
        <w:rPr>
          <w:lang w:eastAsia="zh-CN"/>
        </w:rPr>
        <w:t>of the non-GSO FSS satellite system with which non-GSO ESIMs communicate or on the coordination requirements of that satellite system</w:t>
      </w:r>
      <w:r w:rsidR="009809F4" w:rsidRPr="00D2723E">
        <w:rPr>
          <w:lang w:eastAsia="zh-CN"/>
        </w:rPr>
        <w:t>,</w:t>
      </w:r>
    </w:p>
    <w:p w14:paraId="5E33484D" w14:textId="77777777" w:rsidR="00927DE1" w:rsidRPr="002D4215" w:rsidRDefault="00FD669D">
      <w:pPr>
        <w:pStyle w:val="Call"/>
        <w:rPr>
          <w:rFonts w:eastAsia="TimesNewRoman,Italic"/>
        </w:rPr>
      </w:pPr>
      <w:bookmarkStart w:id="50" w:name="_Hlk116553245"/>
      <w:r w:rsidRPr="002D4215">
        <w:rPr>
          <w:rFonts w:eastAsia="TimesNewRoman,Italic"/>
          <w:lang w:eastAsia="zh-CN"/>
        </w:rPr>
        <w:t xml:space="preserve">resolves </w:t>
      </w:r>
      <w:r w:rsidRPr="002D4215">
        <w:rPr>
          <w:rFonts w:eastAsia="TimesNewRoman,Italic"/>
        </w:rPr>
        <w:t>further</w:t>
      </w:r>
      <w:bookmarkEnd w:id="50"/>
    </w:p>
    <w:p w14:paraId="70698F8E" w14:textId="13632436" w:rsidR="00927DE1" w:rsidRPr="002D4215" w:rsidRDefault="00FD669D">
      <w:pPr>
        <w:rPr>
          <w:lang w:eastAsia="zh-CN"/>
        </w:rPr>
      </w:pPr>
      <w:bookmarkStart w:id="51" w:name="_Hlk131409339"/>
      <w:r w:rsidRPr="002D4215">
        <w:rPr>
          <w:lang w:eastAsia="zh-CN"/>
        </w:rPr>
        <w:t>1</w:t>
      </w:r>
      <w:r w:rsidRPr="002D4215">
        <w:rPr>
          <w:lang w:eastAsia="zh-CN"/>
        </w:rPr>
        <w:tab/>
        <w:t xml:space="preserve">that ESIMs shall not cause unacceptable interference to nor claim protection from other services as referred in </w:t>
      </w:r>
      <w:r w:rsidRPr="002D4215">
        <w:rPr>
          <w:i/>
          <w:lang w:eastAsia="zh-CN"/>
        </w:rPr>
        <w:t xml:space="preserve">recognizing c) </w:t>
      </w:r>
      <w:r w:rsidRPr="002D4215">
        <w:rPr>
          <w:lang w:eastAsia="zh-CN"/>
        </w:rPr>
        <w:t xml:space="preserve">and in </w:t>
      </w:r>
      <w:r w:rsidRPr="002D4215">
        <w:rPr>
          <w:i/>
          <w:lang w:eastAsia="zh-CN"/>
        </w:rPr>
        <w:t>resolves </w:t>
      </w:r>
      <w:r w:rsidRPr="002D4215">
        <w:rPr>
          <w:lang w:eastAsia="zh-CN"/>
        </w:rPr>
        <w:t>1.1.1,</w:t>
      </w:r>
      <w:r w:rsidR="009422F3" w:rsidRPr="002D4215">
        <w:rPr>
          <w:lang w:eastAsia="zh-CN"/>
        </w:rPr>
        <w:t xml:space="preserve"> </w:t>
      </w:r>
      <w:r w:rsidRPr="002D4215">
        <w:rPr>
          <w:lang w:eastAsia="zh-CN"/>
        </w:rPr>
        <w:t>1.1.2,</w:t>
      </w:r>
      <w:bookmarkStart w:id="52" w:name="_Hlk132810906"/>
      <w:r w:rsidRPr="002D4215">
        <w:rPr>
          <w:lang w:eastAsia="zh-CN"/>
        </w:rPr>
        <w:t xml:space="preserve"> 1.1.3, 1.1.4,</w:t>
      </w:r>
      <w:bookmarkEnd w:id="52"/>
      <w:r w:rsidRPr="002D4215">
        <w:rPr>
          <w:lang w:eastAsia="zh-CN"/>
        </w:rPr>
        <w:t xml:space="preserve"> </w:t>
      </w:r>
      <w:bookmarkStart w:id="53" w:name="_Hlk132810916"/>
      <w:r w:rsidRPr="002D4215">
        <w:rPr>
          <w:lang w:eastAsia="zh-CN"/>
        </w:rPr>
        <w:t xml:space="preserve">1.2.1, 1.2.2 and 1.2.4; </w:t>
      </w:r>
      <w:bookmarkEnd w:id="53"/>
    </w:p>
    <w:bookmarkEnd w:id="51"/>
    <w:p w14:paraId="1CB535C5" w14:textId="1595C5A3" w:rsidR="00927DE1" w:rsidRPr="002D4215" w:rsidRDefault="00FD669D">
      <w:pPr>
        <w:rPr>
          <w:lang w:eastAsia="zh-CN"/>
        </w:rPr>
      </w:pPr>
      <w:r w:rsidRPr="002D4215">
        <w:rPr>
          <w:lang w:eastAsia="zh-CN"/>
        </w:rPr>
        <w:t>2</w:t>
      </w:r>
      <w:r w:rsidRPr="002D4215">
        <w:rPr>
          <w:lang w:eastAsia="zh-CN"/>
        </w:rPr>
        <w:tab/>
        <w:t xml:space="preserve">that the notifying administration for the ESIMs </w:t>
      </w:r>
      <w:r w:rsidRPr="002D4215">
        <w:t>shall send to the BR</w:t>
      </w:r>
      <w:r w:rsidRPr="002D4215">
        <w:rPr>
          <w:lang w:eastAsia="zh-CN"/>
        </w:rPr>
        <w:t>, when submitting the relevant Appendix </w:t>
      </w:r>
      <w:r w:rsidRPr="002D4215">
        <w:rPr>
          <w:rStyle w:val="Appref"/>
          <w:b/>
          <w:bCs/>
        </w:rPr>
        <w:t>4</w:t>
      </w:r>
      <w:r w:rsidRPr="002D4215">
        <w:rPr>
          <w:lang w:eastAsia="zh-CN"/>
        </w:rPr>
        <w:t xml:space="preserve"> data</w:t>
      </w:r>
      <w:r w:rsidR="009422F3" w:rsidRPr="002D4215">
        <w:rPr>
          <w:lang w:eastAsia="zh-CN"/>
        </w:rPr>
        <w:t>,</w:t>
      </w:r>
      <w:r w:rsidRPr="002D4215">
        <w:rPr>
          <w:lang w:eastAsia="zh-CN"/>
        </w:rPr>
        <w:t xml:space="preserve"> a commitment (as stipulated in </w:t>
      </w:r>
      <w:r w:rsidRPr="002D4215">
        <w:rPr>
          <w:i/>
          <w:lang w:eastAsia="zh-CN"/>
        </w:rPr>
        <w:t>resolves </w:t>
      </w:r>
      <w:r w:rsidRPr="002D4215">
        <w:rPr>
          <w:lang w:eastAsia="zh-CN"/>
        </w:rPr>
        <w:t>4) that, upon receiving a report of unacceptable interference, the notifying administration for the non-GSO system with which ESIMs communicate shall remove such interference;</w:t>
      </w:r>
    </w:p>
    <w:p w14:paraId="6EDC91B8" w14:textId="77777777" w:rsidR="00927DE1" w:rsidRPr="002D4215" w:rsidRDefault="00FD669D">
      <w:pPr>
        <w:rPr>
          <w:lang w:eastAsia="zh-CN"/>
        </w:rPr>
      </w:pPr>
      <w:r w:rsidRPr="002D4215">
        <w:rPr>
          <w:lang w:eastAsia="zh-CN"/>
        </w:rPr>
        <w:t>3</w:t>
      </w:r>
      <w:r w:rsidRPr="002D4215">
        <w:rPr>
          <w:lang w:eastAsia="zh-CN"/>
        </w:rPr>
        <w:tab/>
        <w:t xml:space="preserve">that the commitment referred to in </w:t>
      </w:r>
      <w:r w:rsidRPr="002D4215">
        <w:rPr>
          <w:i/>
          <w:lang w:eastAsia="zh-CN"/>
        </w:rPr>
        <w:t>resolves further </w:t>
      </w:r>
      <w:r w:rsidRPr="002D4215">
        <w:rPr>
          <w:lang w:eastAsia="zh-CN"/>
        </w:rPr>
        <w:t>2 shall be objective, measurable and enforceable;</w:t>
      </w:r>
    </w:p>
    <w:p w14:paraId="1ECF20CE" w14:textId="77777777" w:rsidR="00927DE1" w:rsidRPr="002D4215" w:rsidRDefault="00FD669D">
      <w:pPr>
        <w:rPr>
          <w:lang w:eastAsia="zh-CN"/>
        </w:rPr>
      </w:pPr>
      <w:r w:rsidRPr="002D4215">
        <w:rPr>
          <w:lang w:eastAsia="zh-CN"/>
        </w:rPr>
        <w:t>4</w:t>
      </w:r>
      <w:r w:rsidRPr="002D4215">
        <w:rPr>
          <w:lang w:eastAsia="zh-CN"/>
        </w:rPr>
        <w:tab/>
        <w:t xml:space="preserve">that, in case of continued unacceptable interference despite of the commitment referred to in </w:t>
      </w:r>
      <w:r w:rsidRPr="002D4215">
        <w:rPr>
          <w:i/>
          <w:lang w:eastAsia="zh-CN"/>
        </w:rPr>
        <w:t>resolves further </w:t>
      </w:r>
      <w:r w:rsidRPr="002D4215">
        <w:rPr>
          <w:lang w:eastAsia="zh-CN"/>
        </w:rPr>
        <w:t>2, the assignment causing interference shall be submitted to the Radio Regulation Board for review;</w:t>
      </w:r>
    </w:p>
    <w:p w14:paraId="0B2A341D" w14:textId="59A340C4" w:rsidR="00927DE1" w:rsidRPr="002D4215" w:rsidRDefault="00FD669D">
      <w:pPr>
        <w:rPr>
          <w:lang w:eastAsia="zh-CN"/>
        </w:rPr>
      </w:pPr>
      <w:r w:rsidRPr="002D4215">
        <w:rPr>
          <w:lang w:eastAsia="zh-CN"/>
        </w:rPr>
        <w:t>5</w:t>
      </w:r>
      <w:r w:rsidRPr="002D4215">
        <w:rPr>
          <w:lang w:eastAsia="zh-CN"/>
        </w:rPr>
        <w:tab/>
        <w:t xml:space="preserve">that compliance with the provisions contained in Annex 1 does not release the notifying administration of the non-GSO satellite system with which ESIMs communicate of its obligations mentioned in </w:t>
      </w:r>
      <w:r w:rsidRPr="002D4215">
        <w:rPr>
          <w:i/>
          <w:lang w:eastAsia="zh-CN"/>
        </w:rPr>
        <w:t>resolves further </w:t>
      </w:r>
      <w:r w:rsidRPr="002D4215">
        <w:rPr>
          <w:lang w:eastAsia="zh-CN"/>
        </w:rPr>
        <w:t>1</w:t>
      </w:r>
      <w:r w:rsidR="009422F3" w:rsidRPr="002D4215">
        <w:rPr>
          <w:lang w:eastAsia="zh-CN"/>
        </w:rPr>
        <w:t>;</w:t>
      </w:r>
    </w:p>
    <w:p w14:paraId="6D1DF5A1" w14:textId="77777777" w:rsidR="00927DE1" w:rsidRPr="002D4215" w:rsidRDefault="00FD669D">
      <w:r w:rsidRPr="002D4215">
        <w:t>6</w:t>
      </w:r>
      <w:r w:rsidRPr="002D4215">
        <w:tab/>
        <w:t>that frequency assignments to ESIMs shall be notified by the notifying administration of the non-GSO satellite system in the FSS with which ESIMs communicate;</w:t>
      </w:r>
    </w:p>
    <w:p w14:paraId="31650B10" w14:textId="77777777" w:rsidR="00927DE1" w:rsidRPr="002D4215" w:rsidRDefault="00FD669D">
      <w:r w:rsidRPr="002D4215">
        <w:t>7</w:t>
      </w:r>
      <w:r w:rsidRPr="002D4215">
        <w:tab/>
        <w:t xml:space="preserve">that, the notifying administration of the satellite system shall ensure that non-GSO ESIMs operate only in the territory under the jurisdiction of administrations from which an authorization has been obtained, taking into account </w:t>
      </w:r>
      <w:r w:rsidRPr="002D4215">
        <w:rPr>
          <w:i/>
          <w:iCs/>
        </w:rPr>
        <w:t>recognizing further c</w:t>
      </w:r>
      <w:r w:rsidRPr="002D4215">
        <w:t>);</w:t>
      </w:r>
    </w:p>
    <w:p w14:paraId="0C663C1C" w14:textId="77777777" w:rsidR="00927DE1" w:rsidRPr="002D4215" w:rsidRDefault="00FD669D">
      <w:r w:rsidRPr="002D4215">
        <w:t>8</w:t>
      </w:r>
      <w:r w:rsidRPr="002D4215">
        <w:tab/>
        <w:t xml:space="preserve">that, for the implementation of </w:t>
      </w:r>
      <w:r w:rsidRPr="002D4215">
        <w:rPr>
          <w:i/>
          <w:iCs/>
        </w:rPr>
        <w:t>resolves further</w:t>
      </w:r>
      <w:r w:rsidRPr="002D4215">
        <w:t xml:space="preserve"> 1, the notifying administration responsible for the operation of aeronautical and maritime non-GSO ESIMs shall also be responsible for observing and complying with all relevant regulatory and administrative provisions applicable to the operation of the ESIMs as included in this Resolution and those contained in the Radio Regulations;</w:t>
      </w:r>
    </w:p>
    <w:p w14:paraId="491CA2BD" w14:textId="77777777" w:rsidR="00927DE1" w:rsidRPr="002D4215" w:rsidRDefault="00FD669D">
      <w:r w:rsidRPr="002D4215">
        <w:t>9</w:t>
      </w:r>
      <w:r w:rsidRPr="002D4215">
        <w:tab/>
        <w:t>that the authorization to non-GSO ESIM to operate in the territory under the jurisdiction of an administration shall in no way release the notifying administration of the non-GSO satellite system with which the non-GSO ESIM communicates from the obligation to comply with the provisions included in this Resolution and those contained in the Radio Regulations;</w:t>
      </w:r>
    </w:p>
    <w:p w14:paraId="6A9BF8B6" w14:textId="77777777" w:rsidR="00927DE1" w:rsidRPr="002D4215" w:rsidRDefault="00FD669D">
      <w:pPr>
        <w:rPr>
          <w:lang w:eastAsia="zh-CN"/>
        </w:rPr>
      </w:pPr>
      <w:r w:rsidRPr="002D4215">
        <w:rPr>
          <w:lang w:eastAsia="zh-CN"/>
        </w:rPr>
        <w:t>10</w:t>
      </w:r>
      <w:r w:rsidRPr="002D4215">
        <w:rPr>
          <w:lang w:eastAsia="zh-CN"/>
        </w:rPr>
        <w:tab/>
        <w:t>that, should an administration authorizing aeronautical and/or maritime non-GSO ESIMs</w:t>
      </w:r>
      <w:r w:rsidRPr="002D4215">
        <w:t xml:space="preserve"> </w:t>
      </w:r>
      <w:r w:rsidRPr="002D4215">
        <w:rPr>
          <w:lang w:eastAsia="zh-CN"/>
        </w:rPr>
        <w:t>agree to less stringent limits than those contained Annex 1 within the territory under its jurisdiction, such agreement shall not affect other countries that are not party to that agreement,</w:t>
      </w:r>
    </w:p>
    <w:p w14:paraId="7CA145F7" w14:textId="77777777" w:rsidR="00927DE1" w:rsidRPr="002D4215" w:rsidRDefault="00FD669D">
      <w:pPr>
        <w:pStyle w:val="Call"/>
      </w:pPr>
      <w:r w:rsidRPr="002D4215">
        <w:t>instructs the Director of the Radiocommunication Bureau</w:t>
      </w:r>
    </w:p>
    <w:p w14:paraId="52060B7E" w14:textId="77777777" w:rsidR="00927DE1" w:rsidRPr="002D4215" w:rsidRDefault="00FD669D">
      <w:r w:rsidRPr="002D4215">
        <w:t>1</w:t>
      </w:r>
      <w:r w:rsidRPr="002D4215">
        <w:tab/>
        <w:t>to take all necessary actions to facilitate the implementation of this Resolution, together with providing any assistance for the resolution of interference, when required;</w:t>
      </w:r>
    </w:p>
    <w:p w14:paraId="4CF3B6DE" w14:textId="77777777" w:rsidR="00927DE1" w:rsidRPr="002D4215" w:rsidRDefault="00FD669D">
      <w:pPr>
        <w:rPr>
          <w:iCs/>
        </w:rPr>
      </w:pPr>
      <w:r w:rsidRPr="002D4215">
        <w:rPr>
          <w:iCs/>
        </w:rPr>
        <w:t>2</w:t>
      </w:r>
      <w:r w:rsidRPr="002D4215">
        <w:rPr>
          <w:iCs/>
        </w:rPr>
        <w:tab/>
        <w:t>to report to future world radiocommunication conferences any difficulties or inconsistencies encountered in the implementation of this Resolution, including whether or not the responsibilities relating to the operation of aeronautical and maritime non-GSO ESIMs have been properly addressed;</w:t>
      </w:r>
    </w:p>
    <w:p w14:paraId="3CBB312C" w14:textId="3259D1C4" w:rsidR="00927DE1" w:rsidRPr="002D4215" w:rsidRDefault="00FD669D">
      <w:pPr>
        <w:spacing w:after="120"/>
        <w:rPr>
          <w:iCs/>
        </w:rPr>
      </w:pPr>
      <w:r w:rsidRPr="002D4215">
        <w:rPr>
          <w:iCs/>
        </w:rPr>
        <w:lastRenderedPageBreak/>
        <w:t>3</w:t>
      </w:r>
      <w:r w:rsidRPr="002D4215">
        <w:rPr>
          <w:iCs/>
        </w:rPr>
        <w:tab/>
      </w:r>
      <w:r w:rsidRPr="002D4215">
        <w:t>not to examine, under No. </w:t>
      </w:r>
      <w:r w:rsidRPr="002D4215">
        <w:rPr>
          <w:rStyle w:val="Artref"/>
          <w:b/>
          <w:bCs/>
        </w:rPr>
        <w:t>11.31</w:t>
      </w:r>
      <w:r w:rsidRPr="002D4215">
        <w:t xml:space="preserve">, the conformity of non-GSO FSS systems with the provisions of </w:t>
      </w:r>
      <w:r w:rsidRPr="002D4215">
        <w:rPr>
          <w:i/>
          <w:iCs/>
        </w:rPr>
        <w:t>resolves </w:t>
      </w:r>
      <w:r w:rsidRPr="002D4215">
        <w:t>1.1.5 of this Resolution</w:t>
      </w:r>
      <w:r w:rsidR="009422F3" w:rsidRPr="002D4215">
        <w:t>;</w:t>
      </w:r>
    </w:p>
    <w:p w14:paraId="745A4C9B" w14:textId="11979B65" w:rsidR="00927DE1" w:rsidRPr="002D4215" w:rsidRDefault="00FD669D">
      <w:pPr>
        <w:rPr>
          <w:iCs/>
        </w:rPr>
      </w:pPr>
      <w:r w:rsidRPr="002D4215">
        <w:rPr>
          <w:iCs/>
        </w:rPr>
        <w:t>4</w:t>
      </w:r>
      <w:r w:rsidRPr="002D4215">
        <w:rPr>
          <w:iCs/>
        </w:rPr>
        <w:tab/>
      </w:r>
      <w:r w:rsidR="004600A3" w:rsidRPr="004600A3">
        <w:rPr>
          <w:iCs/>
        </w:rPr>
        <w:t xml:space="preserve">to publish the list of non-GSO satellite systems for which non-GSO ESIM characteristics have been submitted according to </w:t>
      </w:r>
      <w:r w:rsidR="004600A3" w:rsidRPr="004600A3">
        <w:rPr>
          <w:i/>
        </w:rPr>
        <w:t>resolves</w:t>
      </w:r>
      <w:r w:rsidR="004600A3" w:rsidRPr="004600A3">
        <w:rPr>
          <w:iCs/>
        </w:rPr>
        <w:t xml:space="preserve"> 1.1.1.1 including the associated service areas; this information shall be updated regularly</w:t>
      </w:r>
      <w:r w:rsidR="009422F3" w:rsidRPr="002D4215">
        <w:rPr>
          <w:iCs/>
        </w:rPr>
        <w:t>;</w:t>
      </w:r>
    </w:p>
    <w:p w14:paraId="4739DE87" w14:textId="5AEE7CCC" w:rsidR="00927DE1" w:rsidRPr="002D4215" w:rsidRDefault="00FD669D">
      <w:r w:rsidRPr="002D4215">
        <w:t>5</w:t>
      </w:r>
      <w:r w:rsidRPr="002D4215">
        <w:tab/>
        <w:t>to provide assistance to administrations in the case where an administration has difficulty in identifying a source of unacceptable interference</w:t>
      </w:r>
      <w:r w:rsidR="009809F4" w:rsidRPr="00D2723E">
        <w:t>,</w:t>
      </w:r>
    </w:p>
    <w:p w14:paraId="1536D612" w14:textId="77777777" w:rsidR="00927DE1" w:rsidRPr="002D4215" w:rsidRDefault="00FD669D">
      <w:pPr>
        <w:pStyle w:val="Call"/>
        <w:rPr>
          <w:rFonts w:eastAsia="TimesNewRoman,Italic"/>
          <w:lang w:eastAsia="zh-CN"/>
        </w:rPr>
      </w:pPr>
      <w:r w:rsidRPr="002D4215">
        <w:rPr>
          <w:rFonts w:eastAsia="TimesNewRoman,Italic"/>
          <w:lang w:eastAsia="zh-CN"/>
        </w:rPr>
        <w:t>instructs the Secretary-General</w:t>
      </w:r>
    </w:p>
    <w:p w14:paraId="73BF1C72" w14:textId="77777777" w:rsidR="00927DE1" w:rsidRPr="002D4215" w:rsidRDefault="00FD669D">
      <w:pPr>
        <w:rPr>
          <w:lang w:eastAsia="zh-CN"/>
        </w:rPr>
      </w:pPr>
      <w:r w:rsidRPr="002D4215">
        <w:rPr>
          <w:lang w:eastAsia="zh-CN"/>
        </w:rPr>
        <w:t>to bring this Resolution to the attention of the Secretary-General of the International Maritime Organization and of the Secretary General of the International Civil Aviation Organization.</w:t>
      </w:r>
    </w:p>
    <w:p w14:paraId="2B3AD109" w14:textId="77777777" w:rsidR="009E757F" w:rsidRPr="002D4215" w:rsidRDefault="009E757F">
      <w:pPr>
        <w:tabs>
          <w:tab w:val="clear" w:pos="1134"/>
          <w:tab w:val="clear" w:pos="1871"/>
          <w:tab w:val="clear" w:pos="2268"/>
        </w:tabs>
        <w:overflowPunct/>
        <w:autoSpaceDE/>
        <w:autoSpaceDN/>
        <w:adjustRightInd/>
        <w:spacing w:before="0"/>
        <w:textAlignment w:val="auto"/>
        <w:rPr>
          <w:caps/>
          <w:sz w:val="28"/>
        </w:rPr>
      </w:pPr>
      <w:r w:rsidRPr="002D4215">
        <w:br w:type="page"/>
      </w:r>
    </w:p>
    <w:p w14:paraId="45B30122" w14:textId="59083735" w:rsidR="00927DE1" w:rsidRPr="002D4215" w:rsidRDefault="00FD669D">
      <w:pPr>
        <w:pStyle w:val="AnnexNo"/>
      </w:pPr>
      <w:r w:rsidRPr="002D4215">
        <w:lastRenderedPageBreak/>
        <w:t>Annex 1 to draft new Resolution [EUR-A116-NGSO-ESIM] (WRC-23)</w:t>
      </w:r>
    </w:p>
    <w:p w14:paraId="7F3F4B11" w14:textId="77777777" w:rsidR="00927DE1" w:rsidRPr="002D4215" w:rsidRDefault="00FD669D">
      <w:pPr>
        <w:pStyle w:val="Annextitle"/>
      </w:pPr>
      <w:r w:rsidRPr="002D4215">
        <w:t xml:space="preserve">Provisions for maritime and aeronautical </w:t>
      </w:r>
      <w:r w:rsidRPr="002D4215">
        <w:rPr>
          <w:lang w:eastAsia="zh-CN"/>
        </w:rPr>
        <w:t xml:space="preserve">non-GSO </w:t>
      </w:r>
      <w:r w:rsidRPr="002D4215">
        <w:t xml:space="preserve">ESIMs to protect terrestrial services operating in the frequency band 27.5-29.1 GHz and for the frequency band 29.5-30.0 GHz with respect to administrations mentioned </w:t>
      </w:r>
      <w:r w:rsidRPr="002D4215">
        <w:br/>
        <w:t xml:space="preserve">in No. 5.542 </w:t>
      </w:r>
    </w:p>
    <w:p w14:paraId="3A2FC396" w14:textId="77777777" w:rsidR="00927DE1" w:rsidRPr="002D4215" w:rsidRDefault="00FD669D">
      <w:pPr>
        <w:pStyle w:val="Normalaftertitle"/>
      </w:pPr>
      <w:r w:rsidRPr="002D4215">
        <w:t xml:space="preserve">The parts below contain provisions to ensure that maritime and aeronautical </w:t>
      </w:r>
      <w:r w:rsidRPr="002D4215">
        <w:rPr>
          <w:lang w:eastAsia="zh-CN"/>
        </w:rPr>
        <w:t xml:space="preserve">non-GSO </w:t>
      </w:r>
      <w:r w:rsidRPr="002D4215">
        <w:t xml:space="preserve">ESIMs do not cause unacceptable interference in neighbouring countries to terrestrial service operations when </w:t>
      </w:r>
      <w:r w:rsidRPr="002D4215">
        <w:rPr>
          <w:lang w:eastAsia="zh-CN"/>
        </w:rPr>
        <w:t>non</w:t>
      </w:r>
      <w:r w:rsidRPr="002D4215">
        <w:rPr>
          <w:lang w:eastAsia="zh-CN"/>
        </w:rPr>
        <w:noBreakHyphen/>
        <w:t xml:space="preserve">GSO </w:t>
      </w:r>
      <w:r w:rsidRPr="002D4215">
        <w:t>ESIMs operate in frequencies overlapping with those used by terrestrial services at any time to which the frequency band 27.5-29.1 GHz is allocated and operating in accordance with the Radio Regulations. The provisions below also apply for the operation of the non</w:t>
      </w:r>
      <w:r w:rsidRPr="002D4215">
        <w:noBreakHyphen/>
        <w:t>GSO ESIMs in</w:t>
      </w:r>
      <w:bookmarkStart w:id="54" w:name="_Hlk119853661"/>
      <w:r w:rsidRPr="002D4215">
        <w:t xml:space="preserve"> the frequency band</w:t>
      </w:r>
      <w:bookmarkEnd w:id="54"/>
      <w:r w:rsidRPr="002D4215">
        <w:t xml:space="preserve"> 29.5-30 GHz with respect to administrations mentioned in No. </w:t>
      </w:r>
      <w:r w:rsidRPr="002D4215">
        <w:rPr>
          <w:rStyle w:val="Artref"/>
          <w:b/>
          <w:bCs/>
        </w:rPr>
        <w:t>5.542</w:t>
      </w:r>
      <w:r w:rsidRPr="002D4215">
        <w:t xml:space="preserve"> (see </w:t>
      </w:r>
      <w:r w:rsidRPr="002D4215">
        <w:rPr>
          <w:i/>
        </w:rPr>
        <w:t>resolves</w:t>
      </w:r>
      <w:r w:rsidRPr="002D4215">
        <w:t> 1.2.2 and 1.2.3).</w:t>
      </w:r>
    </w:p>
    <w:p w14:paraId="556F276F" w14:textId="77777777" w:rsidR="00927DE1" w:rsidRPr="002D4215" w:rsidRDefault="00FD669D">
      <w:pPr>
        <w:pStyle w:val="Part1"/>
      </w:pPr>
      <w:r w:rsidRPr="002D4215">
        <w:t xml:space="preserve">Part 1: Maritime </w:t>
      </w:r>
      <w:r w:rsidRPr="002D4215">
        <w:rPr>
          <w:lang w:eastAsia="zh-CN"/>
        </w:rPr>
        <w:t xml:space="preserve">non-GSO </w:t>
      </w:r>
      <w:r w:rsidRPr="002D4215">
        <w:t>ESIMs</w:t>
      </w:r>
    </w:p>
    <w:p w14:paraId="2448B447" w14:textId="77777777" w:rsidR="00927DE1" w:rsidRPr="002D4215" w:rsidRDefault="00FD669D">
      <w:pPr>
        <w:pStyle w:val="Normalaftertitle"/>
      </w:pPr>
      <w:r w:rsidRPr="002D4215">
        <w:t>1</w:t>
      </w:r>
      <w:r w:rsidRPr="002D4215">
        <w:tab/>
        <w:t xml:space="preserve">The notifying administration of the non-GSO FSS satellite system with which maritime ESIMs communicates shall ensure compliance of the maritime ESIMs with both of the following conditions for the protection of terrestrial services </w:t>
      </w:r>
      <w:r w:rsidRPr="002D4215">
        <w:rPr>
          <w:color w:val="000000"/>
        </w:rPr>
        <w:t>to which the frequency band is allocated</w:t>
      </w:r>
      <w:r w:rsidRPr="002D4215">
        <w:t xml:space="preserve"> within a coastal State:</w:t>
      </w:r>
    </w:p>
    <w:p w14:paraId="1438D14D" w14:textId="77777777" w:rsidR="00927DE1" w:rsidRPr="002D4215" w:rsidRDefault="00FD669D">
      <w:pPr>
        <w:rPr>
          <w:szCs w:val="24"/>
        </w:rPr>
      </w:pPr>
      <w:r w:rsidRPr="002D4215">
        <w:rPr>
          <w:szCs w:val="24"/>
        </w:rPr>
        <w:t>1.1</w:t>
      </w:r>
      <w:r w:rsidRPr="002D4215">
        <w:rPr>
          <w:szCs w:val="24"/>
        </w:rPr>
        <w:tab/>
        <w:t>The minimum distance from the low-water mark as officially recognized by the coastal State beyond which maritime ESIMs can operate without prior agreement is 70 km. Any transmissions from maritime ESIMs within the minimum distance shall be subject to the prior agreement of the coastal State(s) concerned.</w:t>
      </w:r>
    </w:p>
    <w:p w14:paraId="62C231B7" w14:textId="77777777" w:rsidR="00927DE1" w:rsidRPr="002D4215" w:rsidRDefault="00FD669D">
      <w:pPr>
        <w:rPr>
          <w:szCs w:val="24"/>
        </w:rPr>
      </w:pPr>
      <w:r w:rsidRPr="002D4215">
        <w:rPr>
          <w:szCs w:val="24"/>
        </w:rPr>
        <w:t>1.2</w:t>
      </w:r>
      <w:r w:rsidRPr="002D4215">
        <w:rPr>
          <w:szCs w:val="24"/>
        </w:rPr>
        <w:tab/>
        <w:t>The maximum maritime ESIMs e.i.r.p. spectral density towards the territory of any coastal State shall be limited to 24.44 dBW in a reference bandwidth of 14 MHz. Transmissions from maritime ESIMs with higher e.i.r.p. spectral density levels towards the territory of any coastal State shall be subject to the prior agreement of the coastal State(s) concerned.</w:t>
      </w:r>
    </w:p>
    <w:p w14:paraId="4EFA22E7" w14:textId="77777777" w:rsidR="00927DE1" w:rsidRPr="002D4215" w:rsidRDefault="00FD669D">
      <w:pPr>
        <w:pStyle w:val="Part1"/>
        <w:rPr>
          <w:lang w:val="en-US"/>
        </w:rPr>
      </w:pPr>
      <w:r w:rsidRPr="002D4215">
        <w:rPr>
          <w:lang w:val="en-US"/>
        </w:rPr>
        <w:t xml:space="preserve">Part 2: Aeronautical </w:t>
      </w:r>
      <w:r w:rsidRPr="002D4215">
        <w:rPr>
          <w:lang w:val="en-US" w:eastAsia="zh-CN"/>
        </w:rPr>
        <w:t xml:space="preserve">non-GSO </w:t>
      </w:r>
      <w:r w:rsidRPr="002D4215">
        <w:rPr>
          <w:lang w:val="en-US"/>
        </w:rPr>
        <w:t>ESIMs</w:t>
      </w:r>
    </w:p>
    <w:p w14:paraId="6D19E78F" w14:textId="77777777" w:rsidR="00927DE1" w:rsidRPr="002D4215" w:rsidRDefault="00FD669D">
      <w:pPr>
        <w:pStyle w:val="Normalaftertitle0"/>
      </w:pPr>
      <w:r w:rsidRPr="002D4215">
        <w:t>2</w:t>
      </w:r>
      <w:r w:rsidRPr="002D4215">
        <w:tab/>
        <w:t>The notifying administration of the non-GSO FSS satellite system with which aeronautical ESIMs communicates shall ensure compliance of the aeronautical ESIMs with all of the following conditions for the protection of the terrestrial services to which the frequency band is allocated:</w:t>
      </w:r>
    </w:p>
    <w:p w14:paraId="15D54B84" w14:textId="77777777" w:rsidR="00927DE1" w:rsidRPr="002D4215" w:rsidRDefault="00FD669D">
      <w:r w:rsidRPr="002D4215">
        <w:t>2.1</w:t>
      </w:r>
      <w:r w:rsidRPr="002D4215">
        <w:tab/>
        <w:t>When within line-of-sight of the territory of an administration, and above an altitude of 3 km, the maximum pfd produced at the surface of the Earth on the territory of an administration by emissions from a single aeronautical ESIM shall not exceed:</w:t>
      </w:r>
    </w:p>
    <w:p w14:paraId="32BED674"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tab/>
        <w:t>pfd(θ) = −124.7</w:t>
      </w:r>
      <w:r w:rsidRPr="002D4215">
        <w:tab/>
        <w:t>(dB(W/(m</w:t>
      </w:r>
      <w:r w:rsidRPr="002D4215">
        <w:rPr>
          <w:vertAlign w:val="superscript"/>
        </w:rPr>
        <w:t>2</w:t>
      </w:r>
      <w:r w:rsidRPr="002D4215">
        <w:t xml:space="preserve"> </w:t>
      </w:r>
      <w:r w:rsidRPr="002D4215">
        <w:sym w:font="Symbol" w:char="F0D7"/>
      </w:r>
      <w:r w:rsidRPr="002D4215">
        <w:t xml:space="preserve"> 14 MHz)))</w:t>
      </w:r>
      <w:r w:rsidRPr="002D4215">
        <w:tab/>
        <w:t>for</w:t>
      </w:r>
      <w:r w:rsidRPr="002D4215">
        <w:tab/>
        <w:t>0°</w:t>
      </w:r>
      <w:r w:rsidRPr="002D4215">
        <w:tab/>
        <w:t>≤ θ ≤ 0.01°</w:t>
      </w:r>
    </w:p>
    <w:p w14:paraId="5E35EF43"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tab/>
        <w:t>pfd(θ) = −120.9 + 1.9 ∙ logθ</w:t>
      </w:r>
      <w:r w:rsidRPr="002D4215">
        <w:tab/>
        <w:t>(dB(W/(m</w:t>
      </w:r>
      <w:r w:rsidRPr="002D4215">
        <w:rPr>
          <w:vertAlign w:val="superscript"/>
        </w:rPr>
        <w:t>2</w:t>
      </w:r>
      <w:r w:rsidRPr="002D4215">
        <w:t xml:space="preserve"> </w:t>
      </w:r>
      <w:r w:rsidRPr="002D4215">
        <w:sym w:font="Symbol" w:char="F0D7"/>
      </w:r>
      <w:r w:rsidRPr="002D4215">
        <w:t xml:space="preserve"> 14 MHz)))</w:t>
      </w:r>
      <w:r w:rsidRPr="002D4215">
        <w:tab/>
        <w:t>for</w:t>
      </w:r>
      <w:r w:rsidRPr="002D4215">
        <w:tab/>
        <w:t>0.01°</w:t>
      </w:r>
      <w:r w:rsidRPr="002D4215">
        <w:tab/>
        <w:t>&lt; θ ≤ 0.3°</w:t>
      </w:r>
    </w:p>
    <w:p w14:paraId="5628D659"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tab/>
        <w:t>pfd(θ) = −116.2 + 11 ∙ logθ</w:t>
      </w:r>
      <w:r w:rsidRPr="002D4215">
        <w:tab/>
        <w:t>(dB(W/(m</w:t>
      </w:r>
      <w:r w:rsidRPr="002D4215">
        <w:rPr>
          <w:vertAlign w:val="superscript"/>
        </w:rPr>
        <w:t>2</w:t>
      </w:r>
      <w:r w:rsidRPr="002D4215">
        <w:t xml:space="preserve"> </w:t>
      </w:r>
      <w:r w:rsidRPr="002D4215">
        <w:sym w:font="Symbol" w:char="F0D7"/>
      </w:r>
      <w:r w:rsidRPr="002D4215">
        <w:t xml:space="preserve"> 14 MHz)))</w:t>
      </w:r>
      <w:r w:rsidRPr="002D4215">
        <w:tab/>
        <w:t>for</w:t>
      </w:r>
      <w:r w:rsidRPr="002D4215">
        <w:tab/>
        <w:t>0.3°</w:t>
      </w:r>
      <w:r w:rsidRPr="002D4215">
        <w:tab/>
        <w:t>&lt; θ ≤ 1°</w:t>
      </w:r>
    </w:p>
    <w:p w14:paraId="77B3FB95"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tab/>
        <w:t>pfd(θ) = −116.2 + 18 ∙ logθ</w:t>
      </w:r>
      <w:r w:rsidRPr="002D4215">
        <w:tab/>
        <w:t>(dB(W/(m</w:t>
      </w:r>
      <w:r w:rsidRPr="002D4215">
        <w:rPr>
          <w:vertAlign w:val="superscript"/>
        </w:rPr>
        <w:t>2</w:t>
      </w:r>
      <w:r w:rsidRPr="002D4215">
        <w:t xml:space="preserve"> </w:t>
      </w:r>
      <w:r w:rsidRPr="002D4215">
        <w:sym w:font="Symbol" w:char="F0D7"/>
      </w:r>
      <w:r w:rsidRPr="002D4215">
        <w:t xml:space="preserve"> 14 MHz)))</w:t>
      </w:r>
      <w:r w:rsidRPr="002D4215">
        <w:tab/>
        <w:t>for</w:t>
      </w:r>
      <w:r w:rsidRPr="002D4215">
        <w:tab/>
        <w:t>1°</w:t>
      </w:r>
      <w:r w:rsidRPr="002D4215">
        <w:tab/>
        <w:t>&lt; θ ≤ 2°</w:t>
      </w:r>
    </w:p>
    <w:p w14:paraId="4EC76882"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rPr>
          <w:spacing w:val="-2"/>
        </w:rPr>
        <w:tab/>
        <w:t>pfd(θ) = −117.9 + 23.7 ∙ logθ</w:t>
      </w:r>
      <w:r w:rsidRPr="002D4215">
        <w:rPr>
          <w:spacing w:val="-2"/>
        </w:rPr>
        <w:tab/>
        <w:t>(dB(W/(m</w:t>
      </w:r>
      <w:r w:rsidRPr="002D4215">
        <w:rPr>
          <w:spacing w:val="-2"/>
          <w:vertAlign w:val="superscript"/>
        </w:rPr>
        <w:t>2</w:t>
      </w:r>
      <w:r w:rsidRPr="002D4215">
        <w:rPr>
          <w:spacing w:val="-2"/>
        </w:rPr>
        <w:t xml:space="preserve"> </w:t>
      </w:r>
      <w:r w:rsidRPr="002D4215">
        <w:rPr>
          <w:spacing w:val="-2"/>
        </w:rPr>
        <w:sym w:font="Symbol" w:char="F0D7"/>
      </w:r>
      <w:r w:rsidRPr="002D4215">
        <w:rPr>
          <w:spacing w:val="-2"/>
        </w:rPr>
        <w:t xml:space="preserve"> 14 MHz)))</w:t>
      </w:r>
      <w:r w:rsidRPr="002D4215">
        <w:tab/>
        <w:t>for</w:t>
      </w:r>
      <w:r w:rsidRPr="002D4215">
        <w:tab/>
        <w:t>2°</w:t>
      </w:r>
      <w:r w:rsidRPr="002D4215">
        <w:tab/>
        <w:t>&lt; θ ≤ 8°</w:t>
      </w:r>
    </w:p>
    <w:p w14:paraId="530113EC"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tab/>
        <w:t>pfd(θ) = −96.5</w:t>
      </w:r>
      <w:r w:rsidRPr="002D4215">
        <w:tab/>
        <w:t>(dB(W/(m</w:t>
      </w:r>
      <w:r w:rsidRPr="002D4215">
        <w:rPr>
          <w:vertAlign w:val="superscript"/>
        </w:rPr>
        <w:t>2</w:t>
      </w:r>
      <w:r w:rsidRPr="002D4215">
        <w:t xml:space="preserve"> </w:t>
      </w:r>
      <w:r w:rsidRPr="002D4215">
        <w:sym w:font="Symbol" w:char="F0D7"/>
      </w:r>
      <w:r w:rsidRPr="002D4215">
        <w:t xml:space="preserve"> 14 MHz)))</w:t>
      </w:r>
      <w:r w:rsidRPr="002D4215">
        <w:tab/>
        <w:t>for</w:t>
      </w:r>
      <w:r w:rsidRPr="002D4215">
        <w:tab/>
        <w:t>8°</w:t>
      </w:r>
      <w:r w:rsidRPr="002D4215">
        <w:tab/>
        <w:t>&lt; θ ≤ 90.0°</w:t>
      </w:r>
    </w:p>
    <w:p w14:paraId="6B6636A0" w14:textId="77777777" w:rsidR="00927DE1" w:rsidRPr="002D4215" w:rsidRDefault="00FD669D">
      <w:r w:rsidRPr="002D4215">
        <w:lastRenderedPageBreak/>
        <w:t>where θ is the angle of arrival of the radio-frequency wave (degrees above the horizon).</w:t>
      </w:r>
    </w:p>
    <w:p w14:paraId="4B4A758F" w14:textId="77777777" w:rsidR="00927DE1" w:rsidRPr="002D4215" w:rsidRDefault="00FD669D">
      <w:pPr>
        <w:jc w:val="both"/>
      </w:pPr>
      <w:r w:rsidRPr="002D4215">
        <w:t>2.2</w:t>
      </w:r>
      <w:r w:rsidRPr="002D4215">
        <w:tab/>
        <w:t>When within line-of-sight of the territory of an administration, and up to an altitude of 3 km, the maximum pfd produced at the surface of the Earth on the territory of an administration by emissions from a single aeronautical ESIM shall not exceed:</w:t>
      </w:r>
    </w:p>
    <w:p w14:paraId="028CDC46"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2D4215">
        <w:tab/>
        <w:t>pfd</w:t>
      </w:r>
      <w:r w:rsidRPr="002D4215">
        <w:rPr>
          <w:szCs w:val="24"/>
        </w:rPr>
        <w:t>(</w:t>
      </w:r>
      <w:r w:rsidRPr="002D4215">
        <w:t>θ</w:t>
      </w:r>
      <w:r w:rsidRPr="002D4215">
        <w:rPr>
          <w:szCs w:val="24"/>
        </w:rPr>
        <w:t>) = −136.2</w:t>
      </w:r>
      <w:r w:rsidRPr="002D4215">
        <w:rPr>
          <w:szCs w:val="24"/>
        </w:rPr>
        <w:tab/>
        <w:t>(dB(W/(m</w:t>
      </w:r>
      <w:r w:rsidRPr="002D4215">
        <w:rPr>
          <w:szCs w:val="24"/>
          <w:vertAlign w:val="superscript"/>
        </w:rPr>
        <w:t>2</w:t>
      </w:r>
      <w:r w:rsidRPr="002D4215">
        <w:rPr>
          <w:szCs w:val="24"/>
        </w:rPr>
        <w:t xml:space="preserve"> </w:t>
      </w:r>
      <w:r w:rsidRPr="002D4215">
        <w:rPr>
          <w:szCs w:val="24"/>
        </w:rPr>
        <w:sym w:font="Symbol" w:char="F0D7"/>
      </w:r>
      <w:r w:rsidRPr="002D4215">
        <w:rPr>
          <w:szCs w:val="24"/>
        </w:rPr>
        <w:t xml:space="preserve"> 1 MHz)))</w:t>
      </w:r>
      <w:r w:rsidRPr="002D4215">
        <w:rPr>
          <w:szCs w:val="24"/>
        </w:rPr>
        <w:tab/>
        <w:t>for</w:t>
      </w:r>
      <w:r w:rsidRPr="002D4215">
        <w:rPr>
          <w:szCs w:val="24"/>
        </w:rPr>
        <w:tab/>
        <w:t>0°</w:t>
      </w:r>
      <w:r w:rsidRPr="002D4215">
        <w:rPr>
          <w:szCs w:val="24"/>
        </w:rPr>
        <w:tab/>
        <w:t xml:space="preserve">≤ </w:t>
      </w:r>
      <w:r w:rsidRPr="002D4215">
        <w:t>θ</w:t>
      </w:r>
      <w:r w:rsidRPr="002D4215">
        <w:rPr>
          <w:szCs w:val="24"/>
        </w:rPr>
        <w:t xml:space="preserve"> ≤ 0.01°</w:t>
      </w:r>
    </w:p>
    <w:p w14:paraId="70EB1D6D"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2D4215">
        <w:rPr>
          <w:szCs w:val="24"/>
        </w:rPr>
        <w:tab/>
      </w:r>
      <w:r w:rsidRPr="002D4215">
        <w:t>pfd</w:t>
      </w:r>
      <w:r w:rsidRPr="002D4215">
        <w:rPr>
          <w:szCs w:val="24"/>
        </w:rPr>
        <w:t>(</w:t>
      </w:r>
      <w:r w:rsidRPr="002D4215">
        <w:t>θ</w:t>
      </w:r>
      <w:r w:rsidRPr="002D4215">
        <w:rPr>
          <w:szCs w:val="24"/>
        </w:rPr>
        <w:t>) = −132.4 + 1.9 ∙ log</w:t>
      </w:r>
      <w:r w:rsidRPr="002D4215">
        <w:t>θ</w:t>
      </w:r>
      <w:r w:rsidRPr="002D4215">
        <w:rPr>
          <w:szCs w:val="24"/>
        </w:rPr>
        <w:tab/>
        <w:t>(dB(W/(m</w:t>
      </w:r>
      <w:r w:rsidRPr="002D4215">
        <w:rPr>
          <w:szCs w:val="24"/>
          <w:vertAlign w:val="superscript"/>
        </w:rPr>
        <w:t>2</w:t>
      </w:r>
      <w:r w:rsidRPr="002D4215">
        <w:rPr>
          <w:szCs w:val="24"/>
        </w:rPr>
        <w:t xml:space="preserve"> </w:t>
      </w:r>
      <w:r w:rsidRPr="002D4215">
        <w:rPr>
          <w:szCs w:val="24"/>
        </w:rPr>
        <w:sym w:font="Symbol" w:char="F0D7"/>
      </w:r>
      <w:r w:rsidRPr="002D4215">
        <w:rPr>
          <w:szCs w:val="24"/>
        </w:rPr>
        <w:t xml:space="preserve"> 1 MHz)))</w:t>
      </w:r>
      <w:r w:rsidRPr="002D4215">
        <w:rPr>
          <w:szCs w:val="24"/>
        </w:rPr>
        <w:tab/>
        <w:t>for</w:t>
      </w:r>
      <w:r w:rsidRPr="002D4215">
        <w:rPr>
          <w:szCs w:val="24"/>
        </w:rPr>
        <w:tab/>
        <w:t>0.01°</w:t>
      </w:r>
      <w:r w:rsidRPr="002D4215">
        <w:rPr>
          <w:szCs w:val="24"/>
        </w:rPr>
        <w:tab/>
        <w:t xml:space="preserve">&lt; </w:t>
      </w:r>
      <w:r w:rsidRPr="002D4215">
        <w:t>θ</w:t>
      </w:r>
      <w:r w:rsidRPr="002D4215">
        <w:rPr>
          <w:szCs w:val="24"/>
        </w:rPr>
        <w:t xml:space="preserve"> ≤ 0.3°</w:t>
      </w:r>
    </w:p>
    <w:p w14:paraId="06D4E10E"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2D4215">
        <w:rPr>
          <w:szCs w:val="24"/>
        </w:rPr>
        <w:tab/>
      </w:r>
      <w:r w:rsidRPr="002D4215">
        <w:t>pfd</w:t>
      </w:r>
      <w:r w:rsidRPr="002D4215">
        <w:rPr>
          <w:szCs w:val="24"/>
        </w:rPr>
        <w:t>(</w:t>
      </w:r>
      <w:r w:rsidRPr="002D4215">
        <w:t>θ</w:t>
      </w:r>
      <w:r w:rsidRPr="002D4215">
        <w:rPr>
          <w:szCs w:val="24"/>
        </w:rPr>
        <w:t>) = −127.7 + 11 ∙ log</w:t>
      </w:r>
      <w:r w:rsidRPr="002D4215">
        <w:t>θ</w:t>
      </w:r>
      <w:r w:rsidRPr="002D4215">
        <w:rPr>
          <w:szCs w:val="24"/>
        </w:rPr>
        <w:tab/>
        <w:t>(dB(W/(m</w:t>
      </w:r>
      <w:r w:rsidRPr="002D4215">
        <w:rPr>
          <w:szCs w:val="24"/>
          <w:vertAlign w:val="superscript"/>
        </w:rPr>
        <w:t>2</w:t>
      </w:r>
      <w:r w:rsidRPr="002D4215">
        <w:rPr>
          <w:szCs w:val="24"/>
        </w:rPr>
        <w:t xml:space="preserve"> </w:t>
      </w:r>
      <w:r w:rsidRPr="002D4215">
        <w:rPr>
          <w:szCs w:val="24"/>
        </w:rPr>
        <w:sym w:font="Symbol" w:char="F0D7"/>
      </w:r>
      <w:r w:rsidRPr="002D4215">
        <w:rPr>
          <w:szCs w:val="24"/>
        </w:rPr>
        <w:t xml:space="preserve"> 1 MHz)))</w:t>
      </w:r>
      <w:r w:rsidRPr="002D4215">
        <w:rPr>
          <w:szCs w:val="24"/>
        </w:rPr>
        <w:tab/>
        <w:t>for</w:t>
      </w:r>
      <w:r w:rsidRPr="002D4215">
        <w:rPr>
          <w:szCs w:val="24"/>
        </w:rPr>
        <w:tab/>
        <w:t>0.3°</w:t>
      </w:r>
      <w:r w:rsidRPr="002D4215">
        <w:rPr>
          <w:szCs w:val="24"/>
        </w:rPr>
        <w:tab/>
        <w:t xml:space="preserve">&lt; </w:t>
      </w:r>
      <w:r w:rsidRPr="002D4215">
        <w:t>θ</w:t>
      </w:r>
      <w:r w:rsidRPr="002D4215">
        <w:rPr>
          <w:szCs w:val="24"/>
        </w:rPr>
        <w:t xml:space="preserve"> ≤ 1°</w:t>
      </w:r>
    </w:p>
    <w:p w14:paraId="2FCA8345"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rPr>
          <w:szCs w:val="24"/>
        </w:rPr>
      </w:pPr>
      <w:r w:rsidRPr="002D4215">
        <w:rPr>
          <w:szCs w:val="24"/>
        </w:rPr>
        <w:tab/>
      </w:r>
      <w:r w:rsidRPr="002D4215">
        <w:t>pfd</w:t>
      </w:r>
      <w:r w:rsidRPr="002D4215">
        <w:rPr>
          <w:szCs w:val="24"/>
        </w:rPr>
        <w:t>(</w:t>
      </w:r>
      <w:r w:rsidRPr="002D4215">
        <w:t>θ</w:t>
      </w:r>
      <w:r w:rsidRPr="002D4215">
        <w:rPr>
          <w:szCs w:val="24"/>
        </w:rPr>
        <w:t>) = −127.7 + 18 ∙ log</w:t>
      </w:r>
      <w:r w:rsidRPr="002D4215">
        <w:t>θ</w:t>
      </w:r>
      <w:r w:rsidRPr="002D4215">
        <w:rPr>
          <w:szCs w:val="24"/>
        </w:rPr>
        <w:tab/>
        <w:t>(dB(W/(m</w:t>
      </w:r>
      <w:r w:rsidRPr="002D4215">
        <w:rPr>
          <w:szCs w:val="24"/>
          <w:vertAlign w:val="superscript"/>
        </w:rPr>
        <w:t>2</w:t>
      </w:r>
      <w:r w:rsidRPr="002D4215">
        <w:rPr>
          <w:szCs w:val="24"/>
        </w:rPr>
        <w:t xml:space="preserve"> </w:t>
      </w:r>
      <w:r w:rsidRPr="002D4215">
        <w:rPr>
          <w:szCs w:val="24"/>
        </w:rPr>
        <w:sym w:font="Symbol" w:char="F0D7"/>
      </w:r>
      <w:r w:rsidRPr="002D4215">
        <w:rPr>
          <w:szCs w:val="24"/>
        </w:rPr>
        <w:t xml:space="preserve"> 1 MHz)))</w:t>
      </w:r>
      <w:r w:rsidRPr="002D4215">
        <w:rPr>
          <w:szCs w:val="24"/>
        </w:rPr>
        <w:tab/>
        <w:t>for</w:t>
      </w:r>
      <w:r w:rsidRPr="002D4215">
        <w:rPr>
          <w:szCs w:val="24"/>
        </w:rPr>
        <w:tab/>
        <w:t>1°</w:t>
      </w:r>
      <w:r w:rsidRPr="002D4215">
        <w:rPr>
          <w:szCs w:val="24"/>
        </w:rPr>
        <w:tab/>
        <w:t xml:space="preserve">&lt; </w:t>
      </w:r>
      <w:r w:rsidRPr="002D4215">
        <w:t>θ</w:t>
      </w:r>
      <w:r w:rsidRPr="002D4215">
        <w:rPr>
          <w:szCs w:val="24"/>
        </w:rPr>
        <w:t xml:space="preserve"> ≤ 12.4°</w:t>
      </w:r>
    </w:p>
    <w:p w14:paraId="071AB5DA" w14:textId="77777777" w:rsidR="00927DE1" w:rsidRPr="002D4215" w:rsidRDefault="00FD669D">
      <w:pPr>
        <w:pStyle w:val="enumlev1"/>
        <w:tabs>
          <w:tab w:val="clear" w:pos="1134"/>
          <w:tab w:val="clear" w:pos="1871"/>
          <w:tab w:val="clear" w:pos="2608"/>
          <w:tab w:val="clear" w:pos="3345"/>
          <w:tab w:val="left" w:pos="2268"/>
          <w:tab w:val="left" w:pos="4395"/>
          <w:tab w:val="left" w:pos="6804"/>
          <w:tab w:val="right" w:pos="7741"/>
          <w:tab w:val="left" w:pos="7797"/>
        </w:tabs>
      </w:pPr>
      <w:r w:rsidRPr="002D4215">
        <w:tab/>
        <w:t xml:space="preserve">pfd(θ) = −108 </w:t>
      </w:r>
      <w:r w:rsidRPr="002D4215">
        <w:tab/>
        <w:t>(dB(W/(m</w:t>
      </w:r>
      <w:r w:rsidRPr="002D4215">
        <w:rPr>
          <w:vertAlign w:val="superscript"/>
        </w:rPr>
        <w:t>2</w:t>
      </w:r>
      <w:r w:rsidRPr="002D4215">
        <w:t xml:space="preserve"> </w:t>
      </w:r>
      <w:r w:rsidRPr="002D4215">
        <w:sym w:font="Symbol" w:char="F0D7"/>
      </w:r>
      <w:r w:rsidRPr="002D4215">
        <w:t xml:space="preserve"> 1 MHz))) </w:t>
      </w:r>
      <w:r w:rsidRPr="002D4215">
        <w:tab/>
        <w:t xml:space="preserve">for </w:t>
      </w:r>
      <w:r w:rsidRPr="002D4215">
        <w:tab/>
        <w:t>12.4°</w:t>
      </w:r>
      <w:r w:rsidRPr="002D4215">
        <w:tab/>
        <w:t>&lt; θ ≤ 90°</w:t>
      </w:r>
    </w:p>
    <w:p w14:paraId="26BF201F" w14:textId="77777777" w:rsidR="00927DE1" w:rsidRPr="002D4215" w:rsidRDefault="00FD669D">
      <w:r w:rsidRPr="002D4215">
        <w:t>where θ is the angle of arrival of the radio-frequency wave (degrees above the horizon).</w:t>
      </w:r>
    </w:p>
    <w:p w14:paraId="29CE0FAF" w14:textId="77777777" w:rsidR="00927DE1" w:rsidRPr="002D4215" w:rsidRDefault="00FD669D">
      <w:r w:rsidRPr="002D4215">
        <w:t>2.3</w:t>
      </w:r>
      <w:r w:rsidRPr="002D4215">
        <w:tab/>
        <w:t xml:space="preserve">Higher pfd levels than those provided in §§ 2.1 and 2.2 above produced by aeronautical non-GSO ESIMs on the surface of the Earth within an administration shall be subject to the prior agreement of that administration. </w:t>
      </w:r>
    </w:p>
    <w:p w14:paraId="664038BF" w14:textId="77777777" w:rsidR="00927DE1" w:rsidRPr="002D4215" w:rsidRDefault="00FD669D">
      <w:pPr>
        <w:pStyle w:val="AnnexNo"/>
      </w:pPr>
      <w:bookmarkStart w:id="55" w:name="_Hlk114324135"/>
      <w:bookmarkEnd w:id="46"/>
      <w:r w:rsidRPr="002D4215">
        <w:t>Annex 2 to draft new Resolution [EUR-A116-NGSO-ESIM] (WRC-23)</w:t>
      </w:r>
    </w:p>
    <w:p w14:paraId="48CDD6B2" w14:textId="77777777" w:rsidR="00927DE1" w:rsidRPr="002D4215" w:rsidRDefault="00FD669D">
      <w:pPr>
        <w:pStyle w:val="Annextitle"/>
        <w:rPr>
          <w:lang w:eastAsia="zh-CN"/>
        </w:rPr>
      </w:pPr>
      <w:bookmarkStart w:id="56" w:name="_Hlk121421474"/>
      <w:bookmarkEnd w:id="55"/>
      <w:r w:rsidRPr="002D4215">
        <w:rPr>
          <w:lang w:eastAsia="zh-CN"/>
        </w:rPr>
        <w:t xml:space="preserve">Methodology and procedure to examine the pfd on the Earth’s surface produced by A-ESIM </w:t>
      </w:r>
      <w:r w:rsidRPr="002D4215">
        <w:t xml:space="preserve">communicating with non-GSO FSS satellites </w:t>
      </w:r>
      <w:r w:rsidRPr="002D4215">
        <w:br/>
      </w:r>
      <w:r w:rsidRPr="002D4215">
        <w:rPr>
          <w:lang w:eastAsia="zh-CN"/>
        </w:rPr>
        <w:t xml:space="preserve">and the conformity with pfd limits </w:t>
      </w:r>
    </w:p>
    <w:bookmarkEnd w:id="56"/>
    <w:p w14:paraId="77A7DEFC" w14:textId="2661B4FE" w:rsidR="00927DE1" w:rsidRPr="002D4215" w:rsidRDefault="00FD669D">
      <w:pPr>
        <w:pStyle w:val="Titre1"/>
        <w:rPr>
          <w:sz w:val="22"/>
          <w:szCs w:val="22"/>
        </w:rPr>
      </w:pPr>
      <w:r w:rsidRPr="002D4215">
        <w:rPr>
          <w:i/>
          <w:iCs/>
        </w:rPr>
        <w:t xml:space="preserve"> </w:t>
      </w:r>
      <w:r w:rsidRPr="002D4215">
        <w:rPr>
          <w:sz w:val="22"/>
          <w:szCs w:val="22"/>
        </w:rPr>
        <w:t>1</w:t>
      </w:r>
      <w:r w:rsidRPr="002D4215">
        <w:rPr>
          <w:sz w:val="22"/>
          <w:szCs w:val="22"/>
        </w:rPr>
        <w:tab/>
        <w:t>A-ESIM parameters required for the examination</w:t>
      </w:r>
    </w:p>
    <w:p w14:paraId="7E2253DE" w14:textId="77777777" w:rsidR="00927DE1" w:rsidRPr="002D4215" w:rsidRDefault="00FD669D">
      <w:pPr>
        <w:jc w:val="both"/>
        <w:rPr>
          <w:sz w:val="22"/>
          <w:szCs w:val="22"/>
          <w:lang w:eastAsia="zh-CN"/>
        </w:rPr>
      </w:pPr>
      <w:r w:rsidRPr="002D4215">
        <w:rPr>
          <w:sz w:val="22"/>
          <w:szCs w:val="22"/>
          <w:lang w:eastAsia="zh-CN"/>
        </w:rPr>
        <w:t xml:space="preserve">To conduct the relevant examination of A-ESIM and their conformity with respect to the pfd limits in </w:t>
      </w:r>
      <w:r w:rsidRPr="002D4215">
        <w:rPr>
          <w:sz w:val="22"/>
          <w:szCs w:val="22"/>
        </w:rPr>
        <w:t>Part 2 of Annex 1</w:t>
      </w:r>
      <w:r w:rsidRPr="002D4215">
        <w:rPr>
          <w:sz w:val="22"/>
          <w:szCs w:val="22"/>
          <w:lang w:eastAsia="zh-CN"/>
        </w:rPr>
        <w:t>, the following parameters are required:</w:t>
      </w:r>
    </w:p>
    <w:p w14:paraId="05F86244" w14:textId="77777777" w:rsidR="00927DE1" w:rsidRPr="002D4215" w:rsidRDefault="00FD669D">
      <w:pPr>
        <w:pStyle w:val="enumlev1"/>
        <w:rPr>
          <w:sz w:val="22"/>
          <w:szCs w:val="22"/>
          <w:lang w:eastAsia="en-GB"/>
        </w:rPr>
      </w:pPr>
      <w:r w:rsidRPr="002D4215">
        <w:rPr>
          <w:sz w:val="22"/>
          <w:szCs w:val="22"/>
        </w:rPr>
        <w:t>‒</w:t>
      </w:r>
      <w:r w:rsidRPr="002D4215">
        <w:rPr>
          <w:sz w:val="22"/>
          <w:szCs w:val="22"/>
        </w:rPr>
        <w:tab/>
        <w:t>Satellite system name</w:t>
      </w:r>
    </w:p>
    <w:p w14:paraId="24DE6C7F" w14:textId="77777777" w:rsidR="00927DE1" w:rsidRPr="002D4215" w:rsidRDefault="00FD669D">
      <w:pPr>
        <w:pStyle w:val="enumlev1"/>
        <w:rPr>
          <w:sz w:val="22"/>
          <w:szCs w:val="22"/>
        </w:rPr>
      </w:pPr>
      <w:r w:rsidRPr="002D4215">
        <w:rPr>
          <w:sz w:val="22"/>
          <w:szCs w:val="22"/>
        </w:rPr>
        <w:t>‒</w:t>
      </w:r>
      <w:r w:rsidRPr="002D4215">
        <w:rPr>
          <w:sz w:val="22"/>
          <w:szCs w:val="22"/>
        </w:rPr>
        <w:tab/>
        <w:t>A-ESIM peak antenna gain</w:t>
      </w:r>
    </w:p>
    <w:p w14:paraId="03F51AE8" w14:textId="77777777" w:rsidR="00927DE1" w:rsidRPr="002D4215" w:rsidRDefault="00FD669D">
      <w:pPr>
        <w:pStyle w:val="enumlev1"/>
        <w:rPr>
          <w:sz w:val="22"/>
          <w:szCs w:val="22"/>
        </w:rPr>
      </w:pPr>
      <w:r w:rsidRPr="002D4215">
        <w:rPr>
          <w:sz w:val="22"/>
          <w:szCs w:val="22"/>
        </w:rPr>
        <w:t>‒</w:t>
      </w:r>
      <w:r w:rsidRPr="002D4215">
        <w:rPr>
          <w:sz w:val="22"/>
          <w:szCs w:val="22"/>
        </w:rPr>
        <w:tab/>
        <w:t>A-ESIM power density and bandwidth as given in Table 1</w:t>
      </w:r>
    </w:p>
    <w:p w14:paraId="6D15F6CB" w14:textId="77777777" w:rsidR="00927DE1" w:rsidRPr="002D4215" w:rsidRDefault="00FD669D">
      <w:pPr>
        <w:pStyle w:val="enumlev1"/>
        <w:rPr>
          <w:sz w:val="22"/>
          <w:szCs w:val="22"/>
          <w:lang w:eastAsia="zh-CN"/>
        </w:rPr>
      </w:pPr>
      <w:r w:rsidRPr="002D4215">
        <w:rPr>
          <w:sz w:val="22"/>
          <w:szCs w:val="22"/>
        </w:rPr>
        <w:t>‒</w:t>
      </w:r>
      <w:r w:rsidRPr="002D4215">
        <w:rPr>
          <w:sz w:val="22"/>
          <w:szCs w:val="22"/>
        </w:rPr>
        <w:tab/>
        <w:t>Fuselage attenuation mask expressed as a function of the angle below the horizon of the A-ESIM</w:t>
      </w:r>
      <w:r w:rsidRPr="002D4215">
        <w:rPr>
          <w:sz w:val="22"/>
          <w:szCs w:val="22"/>
          <w:lang w:eastAsia="zh-CN"/>
        </w:rPr>
        <w:t xml:space="preserve"> based on ITU-R reports or recommendations.</w:t>
      </w:r>
    </w:p>
    <w:p w14:paraId="7EA9B2A4" w14:textId="77777777" w:rsidR="00927DE1" w:rsidRPr="002D4215" w:rsidRDefault="00FD669D">
      <w:pPr>
        <w:pStyle w:val="Titre1"/>
        <w:rPr>
          <w:sz w:val="22"/>
          <w:szCs w:val="22"/>
          <w:lang w:eastAsia="en-GB"/>
        </w:rPr>
      </w:pPr>
      <w:r w:rsidRPr="002D4215">
        <w:rPr>
          <w:sz w:val="22"/>
          <w:szCs w:val="22"/>
        </w:rPr>
        <w:t>2</w:t>
      </w:r>
      <w:r w:rsidRPr="002D4215">
        <w:rPr>
          <w:sz w:val="22"/>
          <w:szCs w:val="22"/>
        </w:rPr>
        <w:tab/>
        <w:t xml:space="preserve">Examination methodology </w:t>
      </w:r>
    </w:p>
    <w:p w14:paraId="4F37492B" w14:textId="77777777" w:rsidR="00927DE1" w:rsidRPr="002D4215" w:rsidRDefault="00FD669D">
      <w:pPr>
        <w:pStyle w:val="Titre2"/>
        <w:rPr>
          <w:sz w:val="22"/>
          <w:szCs w:val="22"/>
        </w:rPr>
      </w:pPr>
      <w:r w:rsidRPr="002D4215">
        <w:rPr>
          <w:sz w:val="22"/>
          <w:szCs w:val="22"/>
        </w:rPr>
        <w:t>2.1</w:t>
      </w:r>
      <w:r w:rsidRPr="002D4215">
        <w:rPr>
          <w:sz w:val="22"/>
          <w:szCs w:val="22"/>
        </w:rPr>
        <w:tab/>
        <w:t>Introduction</w:t>
      </w:r>
    </w:p>
    <w:p w14:paraId="16FEDFC0" w14:textId="77777777" w:rsidR="00927DE1" w:rsidRPr="002D4215" w:rsidRDefault="00FD669D">
      <w:pPr>
        <w:jc w:val="both"/>
        <w:rPr>
          <w:sz w:val="22"/>
          <w:szCs w:val="22"/>
        </w:rPr>
      </w:pPr>
      <w:r w:rsidRPr="002D4215">
        <w:rPr>
          <w:sz w:val="22"/>
          <w:szCs w:val="22"/>
        </w:rPr>
        <w:t>An A-ESIM can operate at different locations defined by latitude, longitude and altitude. This methodology determines the maximum allowable Power P</w:t>
      </w:r>
      <w:r w:rsidRPr="002D4215">
        <w:rPr>
          <w:sz w:val="22"/>
          <w:szCs w:val="22"/>
          <w:vertAlign w:val="subscript"/>
        </w:rPr>
        <w:t>j</w:t>
      </w:r>
      <w:r w:rsidRPr="002D4215">
        <w:rPr>
          <w:sz w:val="22"/>
          <w:szCs w:val="22"/>
        </w:rPr>
        <w:t xml:space="preserve"> for an A-ESIM transmitter communicating with a non-GSO FSS satellite system to ensure compliance with the pre-established pfd limits to protect terrestrial services, at all positions, for a defined set of altitude ranges. The methodology derives the P</w:t>
      </w:r>
      <w:r w:rsidRPr="002D4215">
        <w:rPr>
          <w:sz w:val="22"/>
          <w:szCs w:val="22"/>
          <w:vertAlign w:val="subscript"/>
        </w:rPr>
        <w:t xml:space="preserve">j </w:t>
      </w:r>
      <w:r w:rsidRPr="002D4215">
        <w:rPr>
          <w:sz w:val="22"/>
          <w:szCs w:val="22"/>
        </w:rPr>
        <w:t>taking into account the relevant loss and attenuation in the geometry considered.</w:t>
      </w:r>
    </w:p>
    <w:p w14:paraId="4ADA7628" w14:textId="382EACAB" w:rsidR="00927DE1" w:rsidRPr="002D4215" w:rsidRDefault="00FD669D">
      <w:pPr>
        <w:jc w:val="both"/>
        <w:rPr>
          <w:sz w:val="22"/>
          <w:szCs w:val="22"/>
        </w:rPr>
      </w:pPr>
      <w:r w:rsidRPr="002D4215">
        <w:rPr>
          <w:sz w:val="22"/>
          <w:szCs w:val="22"/>
        </w:rPr>
        <w:t>The methodology then compares the computed P</w:t>
      </w:r>
      <w:r w:rsidRPr="002D4215">
        <w:rPr>
          <w:sz w:val="22"/>
          <w:szCs w:val="22"/>
          <w:vertAlign w:val="subscript"/>
        </w:rPr>
        <w:t>j</w:t>
      </w:r>
      <w:r w:rsidRPr="002D4215">
        <w:rPr>
          <w:sz w:val="22"/>
          <w:szCs w:val="22"/>
        </w:rPr>
        <w:t xml:space="preserve"> with the range of notified power for the A-ESIM emission.  The minimum and the maximum powers values of the emission </w:t>
      </w:r>
      <m:oMath>
        <m:sSub>
          <m:sSubPr>
            <m:ctrlPr>
              <w:rPr>
                <w:rFonts w:ascii="Cambria Math" w:hAnsi="Cambria Math"/>
                <w:sz w:val="22"/>
                <w:szCs w:val="22"/>
              </w:rPr>
            </m:ctrlPr>
          </m:sSubPr>
          <m:e>
            <m:r>
              <w:rPr>
                <w:rFonts w:ascii="Cambria Math" w:hAnsi="Cambria Math"/>
                <w:sz w:val="22"/>
                <w:szCs w:val="22"/>
              </w:rPr>
              <m:t>P</m:t>
            </m:r>
          </m:e>
          <m:sub>
            <m:r>
              <m:rPr>
                <m:sty m:val="p"/>
              </m:rPr>
              <w:rPr>
                <w:rFonts w:ascii="Cambria Math" w:hAnsi="Cambria Math"/>
                <w:sz w:val="22"/>
                <w:szCs w:val="22"/>
              </w:rPr>
              <m:t>min⁡</m:t>
            </m:r>
            <m:r>
              <w:rPr>
                <w:rFonts w:ascii="Cambria Math" w:hAnsi="Cambria Math"/>
                <w:sz w:val="22"/>
                <w:szCs w:val="22"/>
              </w:rPr>
              <m:t>_emission,j</m:t>
            </m:r>
          </m:sub>
        </m:sSub>
      </m:oMath>
      <w:r w:rsidRPr="002D4215">
        <w:rPr>
          <w:sz w:val="22"/>
          <w:szCs w:val="22"/>
        </w:rPr>
        <w:t xml:space="preserve"> and </w:t>
      </w:r>
      <m:oMath>
        <m:sSub>
          <m:sSubPr>
            <m:ctrlPr>
              <w:rPr>
                <w:rFonts w:ascii="Cambria Math" w:hAnsi="Cambria Math"/>
                <w:sz w:val="22"/>
                <w:szCs w:val="22"/>
              </w:rPr>
            </m:ctrlPr>
          </m:sSubPr>
          <m:e>
            <m:r>
              <w:rPr>
                <w:rFonts w:ascii="Cambria Math" w:hAnsi="Cambria Math"/>
                <w:sz w:val="22"/>
                <w:szCs w:val="22"/>
              </w:rPr>
              <m:t>P</m:t>
            </m:r>
          </m:e>
          <m:sub>
            <m:r>
              <m:rPr>
                <m:sty m:val="p"/>
              </m:rPr>
              <w:rPr>
                <w:rFonts w:ascii="Cambria Math" w:hAnsi="Cambria Math"/>
                <w:sz w:val="22"/>
                <w:szCs w:val="22"/>
              </w:rPr>
              <m:t>max⁡</m:t>
            </m:r>
            <m:r>
              <w:rPr>
                <w:rFonts w:ascii="Cambria Math" w:hAnsi="Cambria Math"/>
                <w:sz w:val="22"/>
                <w:szCs w:val="22"/>
              </w:rPr>
              <m:t>_emission,j</m:t>
            </m:r>
          </m:sub>
        </m:sSub>
      </m:oMath>
      <w:r w:rsidRPr="002D4215">
        <w:rPr>
          <w:sz w:val="22"/>
          <w:szCs w:val="22"/>
        </w:rPr>
        <w:t xml:space="preserve"> of the A-ESIM are calculated from the data included in the Appendix 4 Notification information of the non-GSO FSS satellite system with which the A-ESIM communicates and from the A</w:t>
      </w:r>
      <w:r w:rsidRPr="002D4215">
        <w:rPr>
          <w:sz w:val="22"/>
          <w:szCs w:val="22"/>
        </w:rPr>
        <w:noBreakHyphen/>
        <w:t>ESIM characteristics.</w:t>
      </w:r>
    </w:p>
    <w:p w14:paraId="39F3B938" w14:textId="77777777" w:rsidR="00927DE1" w:rsidRPr="002D4215" w:rsidRDefault="00FD669D">
      <w:pPr>
        <w:jc w:val="both"/>
        <w:rPr>
          <w:sz w:val="22"/>
          <w:szCs w:val="22"/>
        </w:rPr>
      </w:pPr>
      <w:r w:rsidRPr="002D4215">
        <w:rPr>
          <w:sz w:val="22"/>
          <w:szCs w:val="22"/>
        </w:rPr>
        <w:t>A-ESIM are evaluated over a number of predefined altitude ranges in order to establish a number of P</w:t>
      </w:r>
      <w:r w:rsidRPr="002D4215">
        <w:rPr>
          <w:sz w:val="22"/>
          <w:szCs w:val="22"/>
          <w:vertAlign w:val="subscript"/>
        </w:rPr>
        <w:t xml:space="preserve">j </w:t>
      </w:r>
      <w:r w:rsidRPr="002D4215">
        <w:rPr>
          <w:sz w:val="22"/>
          <w:szCs w:val="22"/>
        </w:rPr>
        <w:t xml:space="preserve">levels.  </w:t>
      </w:r>
    </w:p>
    <w:p w14:paraId="56156745" w14:textId="77777777" w:rsidR="00927DE1" w:rsidRPr="002D4215" w:rsidRDefault="00FD669D">
      <w:pPr>
        <w:pStyle w:val="Titre2"/>
        <w:rPr>
          <w:sz w:val="22"/>
          <w:szCs w:val="22"/>
        </w:rPr>
      </w:pPr>
      <w:r w:rsidRPr="002D4215">
        <w:rPr>
          <w:sz w:val="22"/>
          <w:szCs w:val="22"/>
        </w:rPr>
        <w:lastRenderedPageBreak/>
        <w:t>2.2</w:t>
      </w:r>
      <w:r w:rsidRPr="002D4215">
        <w:rPr>
          <w:sz w:val="22"/>
          <w:szCs w:val="22"/>
        </w:rPr>
        <w:tab/>
        <w:t>Parameters and Geometry</w:t>
      </w:r>
    </w:p>
    <w:p w14:paraId="0E279850" w14:textId="77777777" w:rsidR="00927DE1" w:rsidRPr="002D4215" w:rsidRDefault="00FD669D">
      <w:pPr>
        <w:jc w:val="both"/>
        <w:rPr>
          <w:sz w:val="22"/>
          <w:szCs w:val="22"/>
        </w:rPr>
      </w:pPr>
      <w:r w:rsidRPr="002D4215">
        <w:rPr>
          <w:sz w:val="22"/>
          <w:szCs w:val="22"/>
        </w:rPr>
        <w:t>Considering a hypothetical non-GSO FSS system, Table 1 below provides an example of emissions that are included in one Group associated to the A-ESIM non-GSO FSS class of earth station transmitting in the 27.5-29.1 GHz band. Tables 2 to 4 provide additional assumptions and Figure 1 illustrates the geometry involved in the examination.</w:t>
      </w:r>
    </w:p>
    <w:p w14:paraId="5DEC6347" w14:textId="77777777" w:rsidR="00927DE1" w:rsidRPr="002D4215" w:rsidRDefault="00FD669D">
      <w:pPr>
        <w:pStyle w:val="TableNo"/>
        <w:rPr>
          <w:caps w:val="0"/>
          <w:sz w:val="22"/>
          <w:szCs w:val="22"/>
        </w:rPr>
      </w:pPr>
      <w:r w:rsidRPr="002D4215">
        <w:rPr>
          <w:sz w:val="22"/>
          <w:szCs w:val="22"/>
        </w:rPr>
        <w:t>TABLE 1</w:t>
      </w:r>
    </w:p>
    <w:p w14:paraId="50A97D66" w14:textId="77777777" w:rsidR="00927DE1" w:rsidRPr="002D4215" w:rsidRDefault="00FD669D">
      <w:pPr>
        <w:pStyle w:val="Tabletitle"/>
        <w:rPr>
          <w:sz w:val="22"/>
          <w:szCs w:val="22"/>
        </w:rPr>
      </w:pPr>
      <w:r w:rsidRPr="002D4215">
        <w:rPr>
          <w:sz w:val="22"/>
          <w:szCs w:val="22"/>
        </w:rPr>
        <w:t>Example of a Group of A-ESIM emissions</w:t>
      </w:r>
      <w:r w:rsidRPr="002D4215">
        <w:rPr>
          <w:sz w:val="22"/>
          <w:szCs w:val="22"/>
        </w:rPr>
        <w:br/>
        <w:t>(with reference to relevant RR Appendix 4 data fields)</w:t>
      </w:r>
    </w:p>
    <w:tbl>
      <w:tblPr>
        <w:tblW w:w="9642" w:type="dxa"/>
        <w:jc w:val="center"/>
        <w:tblLook w:val="04A0" w:firstRow="1" w:lastRow="0" w:firstColumn="1" w:lastColumn="0" w:noHBand="0" w:noVBand="1"/>
      </w:tblPr>
      <w:tblGrid>
        <w:gridCol w:w="1435"/>
        <w:gridCol w:w="1553"/>
        <w:gridCol w:w="1813"/>
        <w:gridCol w:w="2377"/>
        <w:gridCol w:w="2464"/>
      </w:tblGrid>
      <w:tr w:rsidR="00927DE1" w:rsidRPr="002D4215" w14:paraId="53FEC4D9" w14:textId="77777777">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113C8D65" w14:textId="77777777" w:rsidR="00927DE1" w:rsidRPr="002D4215" w:rsidRDefault="00FD669D">
            <w:pPr>
              <w:pStyle w:val="Tablehead"/>
              <w:rPr>
                <w:rFonts w:cstheme="minorBidi"/>
                <w:sz w:val="22"/>
                <w:szCs w:val="22"/>
                <w:lang w:eastAsia="zh-CN"/>
              </w:rPr>
            </w:pPr>
            <w:r w:rsidRPr="002D4215">
              <w:rPr>
                <w:sz w:val="22"/>
                <w:szCs w:val="22"/>
                <w:lang w:eastAsia="zh-CN"/>
              </w:rPr>
              <w:t>Emission n.</w:t>
            </w:r>
          </w:p>
        </w:tc>
        <w:tc>
          <w:tcPr>
            <w:tcW w:w="1553" w:type="dxa"/>
            <w:tcBorders>
              <w:top w:val="single" w:sz="4" w:space="0" w:color="auto"/>
              <w:left w:val="single" w:sz="4" w:space="0" w:color="auto"/>
              <w:bottom w:val="single" w:sz="4" w:space="0" w:color="auto"/>
              <w:right w:val="single" w:sz="4" w:space="0" w:color="auto"/>
            </w:tcBorders>
            <w:hideMark/>
          </w:tcPr>
          <w:p w14:paraId="5B091F47" w14:textId="77777777" w:rsidR="00927DE1" w:rsidRPr="002D4215" w:rsidRDefault="00FD669D">
            <w:pPr>
              <w:pStyle w:val="Tablehead"/>
              <w:rPr>
                <w:rFonts w:cstheme="minorBidi"/>
                <w:sz w:val="22"/>
                <w:szCs w:val="22"/>
                <w:lang w:eastAsia="zh-CN"/>
              </w:rPr>
            </w:pPr>
            <w:r w:rsidRPr="002D4215">
              <w:rPr>
                <w:sz w:val="22"/>
                <w:szCs w:val="22"/>
                <w:lang w:eastAsia="zh-CN"/>
              </w:rPr>
              <w:t>C7a</w:t>
            </w:r>
            <w:r w:rsidRPr="002D4215">
              <w:rPr>
                <w:sz w:val="22"/>
                <w:szCs w:val="22"/>
                <w:lang w:eastAsia="zh-CN"/>
              </w:rPr>
              <w:br/>
              <w:t>Designation of emission</w:t>
            </w:r>
          </w:p>
        </w:tc>
        <w:tc>
          <w:tcPr>
            <w:tcW w:w="1813" w:type="dxa"/>
            <w:tcBorders>
              <w:top w:val="single" w:sz="4" w:space="0" w:color="auto"/>
              <w:left w:val="single" w:sz="4" w:space="0" w:color="auto"/>
              <w:bottom w:val="single" w:sz="4" w:space="0" w:color="auto"/>
              <w:right w:val="single" w:sz="4" w:space="0" w:color="auto"/>
            </w:tcBorders>
            <w:hideMark/>
          </w:tcPr>
          <w:p w14:paraId="0801BA7E" w14:textId="77777777" w:rsidR="00927DE1" w:rsidRPr="002D4215" w:rsidRDefault="00FD669D">
            <w:pPr>
              <w:pStyle w:val="Tablehead"/>
              <w:rPr>
                <w:rFonts w:cstheme="minorBidi"/>
                <w:sz w:val="22"/>
                <w:szCs w:val="22"/>
                <w:lang w:eastAsia="zh-CN"/>
              </w:rPr>
            </w:pPr>
            <w:r w:rsidRPr="002D4215">
              <w:rPr>
                <w:sz w:val="22"/>
                <w:szCs w:val="22"/>
                <w:lang w:eastAsia="zh-CN"/>
              </w:rPr>
              <w:t>BW</w:t>
            </w:r>
            <w:r w:rsidRPr="002D4215">
              <w:rPr>
                <w:sz w:val="22"/>
                <w:szCs w:val="22"/>
                <w:vertAlign w:val="subscript"/>
                <w:lang w:eastAsia="zh-CN"/>
              </w:rPr>
              <w:t>emission</w:t>
            </w:r>
          </w:p>
          <w:p w14:paraId="455C2321" w14:textId="77777777" w:rsidR="00927DE1" w:rsidRPr="002D4215" w:rsidRDefault="00FD669D">
            <w:pPr>
              <w:pStyle w:val="Tablehead"/>
              <w:rPr>
                <w:rFonts w:cstheme="minorBidi"/>
                <w:sz w:val="22"/>
                <w:szCs w:val="22"/>
                <w:lang w:eastAsia="zh-CN"/>
              </w:rPr>
            </w:pPr>
            <w:r w:rsidRPr="002D4215">
              <w:rPr>
                <w:sz w:val="22"/>
                <w:szCs w:val="22"/>
                <w:lang w:eastAsia="zh-CN"/>
              </w:rPr>
              <w:t>MHz</w:t>
            </w:r>
          </w:p>
        </w:tc>
        <w:tc>
          <w:tcPr>
            <w:tcW w:w="2377" w:type="dxa"/>
            <w:tcBorders>
              <w:top w:val="single" w:sz="4" w:space="0" w:color="auto"/>
              <w:left w:val="single" w:sz="4" w:space="0" w:color="auto"/>
              <w:bottom w:val="single" w:sz="4" w:space="0" w:color="auto"/>
              <w:right w:val="single" w:sz="4" w:space="0" w:color="auto"/>
            </w:tcBorders>
            <w:vAlign w:val="center"/>
            <w:hideMark/>
          </w:tcPr>
          <w:p w14:paraId="7ABC7B08" w14:textId="77777777" w:rsidR="00927DE1" w:rsidRPr="002D4215" w:rsidRDefault="00FD669D">
            <w:pPr>
              <w:pStyle w:val="Tablehead"/>
              <w:rPr>
                <w:rFonts w:cstheme="minorBidi"/>
                <w:sz w:val="22"/>
                <w:szCs w:val="22"/>
                <w:lang w:eastAsia="zh-CN"/>
              </w:rPr>
            </w:pPr>
            <w:r w:rsidRPr="002D4215">
              <w:rPr>
                <w:sz w:val="22"/>
                <w:szCs w:val="22"/>
                <w:lang w:eastAsia="zh-CN"/>
              </w:rPr>
              <w:t>C8c3</w:t>
            </w:r>
            <w:r w:rsidRPr="002D4215">
              <w:rPr>
                <w:sz w:val="22"/>
                <w:szCs w:val="22"/>
                <w:lang w:eastAsia="zh-CN"/>
              </w:rPr>
              <w:br/>
              <w:t xml:space="preserve">minimum power density </w:t>
            </w:r>
            <w:r w:rsidRPr="002D4215">
              <w:rPr>
                <w:sz w:val="22"/>
                <w:szCs w:val="22"/>
                <w:lang w:eastAsia="zh-CN"/>
              </w:rPr>
              <w:br/>
              <w:t>dB(W/Hz)</w:t>
            </w:r>
          </w:p>
        </w:tc>
        <w:tc>
          <w:tcPr>
            <w:tcW w:w="2464" w:type="dxa"/>
            <w:tcBorders>
              <w:top w:val="single" w:sz="4" w:space="0" w:color="auto"/>
              <w:left w:val="single" w:sz="4" w:space="0" w:color="auto"/>
              <w:bottom w:val="single" w:sz="4" w:space="0" w:color="auto"/>
              <w:right w:val="single" w:sz="4" w:space="0" w:color="auto"/>
            </w:tcBorders>
            <w:vAlign w:val="center"/>
            <w:hideMark/>
          </w:tcPr>
          <w:p w14:paraId="2BC8DE24" w14:textId="77777777" w:rsidR="00927DE1" w:rsidRPr="002D4215" w:rsidRDefault="00FD669D">
            <w:pPr>
              <w:pStyle w:val="Tablehead"/>
              <w:rPr>
                <w:rFonts w:cstheme="minorBidi"/>
                <w:sz w:val="22"/>
                <w:szCs w:val="22"/>
                <w:lang w:eastAsia="zh-CN"/>
              </w:rPr>
            </w:pPr>
            <w:r w:rsidRPr="002D4215">
              <w:rPr>
                <w:sz w:val="22"/>
                <w:szCs w:val="22"/>
                <w:lang w:eastAsia="zh-CN"/>
              </w:rPr>
              <w:t>C8a2/C8b2</w:t>
            </w:r>
            <w:r w:rsidRPr="002D4215">
              <w:rPr>
                <w:sz w:val="22"/>
                <w:szCs w:val="22"/>
                <w:lang w:eastAsia="zh-CN"/>
              </w:rPr>
              <w:br/>
              <w:t xml:space="preserve">Maximum power density </w:t>
            </w:r>
            <w:r w:rsidRPr="002D4215">
              <w:rPr>
                <w:sz w:val="22"/>
                <w:szCs w:val="22"/>
                <w:lang w:eastAsia="zh-CN"/>
              </w:rPr>
              <w:br/>
              <w:t>dB(W/Hz)</w:t>
            </w:r>
          </w:p>
        </w:tc>
      </w:tr>
      <w:tr w:rsidR="00927DE1" w:rsidRPr="002D4215" w14:paraId="56AECB2E" w14:textId="77777777">
        <w:trPr>
          <w:jc w:val="center"/>
        </w:trPr>
        <w:tc>
          <w:tcPr>
            <w:tcW w:w="1435" w:type="dxa"/>
            <w:tcBorders>
              <w:top w:val="single" w:sz="4" w:space="0" w:color="auto"/>
              <w:left w:val="single" w:sz="4" w:space="0" w:color="auto"/>
              <w:bottom w:val="single" w:sz="4" w:space="0" w:color="auto"/>
              <w:right w:val="single" w:sz="4" w:space="0" w:color="auto"/>
            </w:tcBorders>
            <w:hideMark/>
          </w:tcPr>
          <w:p w14:paraId="6FD29464" w14:textId="77777777" w:rsidR="00927DE1" w:rsidRPr="002D4215" w:rsidRDefault="00FD669D">
            <w:pPr>
              <w:pStyle w:val="Tabletext"/>
              <w:jc w:val="center"/>
              <w:rPr>
                <w:sz w:val="22"/>
                <w:szCs w:val="22"/>
                <w:lang w:eastAsia="zh-CN"/>
              </w:rPr>
            </w:pPr>
            <w:r w:rsidRPr="002D4215">
              <w:rPr>
                <w:sz w:val="22"/>
                <w:szCs w:val="22"/>
                <w:lang w:eastAsia="zh-CN"/>
              </w:rPr>
              <w:t>1</w:t>
            </w:r>
          </w:p>
        </w:tc>
        <w:tc>
          <w:tcPr>
            <w:tcW w:w="1553" w:type="dxa"/>
            <w:tcBorders>
              <w:top w:val="single" w:sz="4" w:space="0" w:color="auto"/>
              <w:left w:val="single" w:sz="4" w:space="0" w:color="auto"/>
              <w:bottom w:val="single" w:sz="4" w:space="0" w:color="auto"/>
              <w:right w:val="single" w:sz="4" w:space="0" w:color="auto"/>
            </w:tcBorders>
            <w:hideMark/>
          </w:tcPr>
          <w:p w14:paraId="7C93BF2E" w14:textId="77777777" w:rsidR="00927DE1" w:rsidRPr="002D4215" w:rsidRDefault="00FD669D">
            <w:pPr>
              <w:pStyle w:val="Tabletext"/>
              <w:jc w:val="center"/>
              <w:rPr>
                <w:sz w:val="22"/>
                <w:szCs w:val="22"/>
                <w:lang w:eastAsia="zh-CN"/>
              </w:rPr>
            </w:pPr>
            <w:r w:rsidRPr="002D4215">
              <w:rPr>
                <w:sz w:val="22"/>
                <w:szCs w:val="22"/>
                <w:lang w:eastAsia="zh-CN"/>
              </w:rPr>
              <w:t>6M00G7W--</w:t>
            </w:r>
          </w:p>
        </w:tc>
        <w:tc>
          <w:tcPr>
            <w:tcW w:w="1813" w:type="dxa"/>
            <w:tcBorders>
              <w:top w:val="single" w:sz="4" w:space="0" w:color="auto"/>
              <w:left w:val="single" w:sz="4" w:space="0" w:color="auto"/>
              <w:bottom w:val="single" w:sz="4" w:space="0" w:color="auto"/>
              <w:right w:val="single" w:sz="4" w:space="0" w:color="auto"/>
            </w:tcBorders>
            <w:hideMark/>
          </w:tcPr>
          <w:p w14:paraId="4B1A357B" w14:textId="77777777" w:rsidR="00927DE1" w:rsidRPr="002D4215" w:rsidRDefault="00FD669D">
            <w:pPr>
              <w:pStyle w:val="Tabletext"/>
              <w:jc w:val="center"/>
              <w:rPr>
                <w:sz w:val="22"/>
                <w:szCs w:val="22"/>
                <w:lang w:eastAsia="zh-CN"/>
              </w:rPr>
            </w:pPr>
            <w:r w:rsidRPr="002D4215">
              <w:rPr>
                <w:sz w:val="22"/>
                <w:szCs w:val="22"/>
                <w:lang w:eastAsia="zh-CN"/>
              </w:rPr>
              <w:t>6.0</w:t>
            </w:r>
          </w:p>
        </w:tc>
        <w:tc>
          <w:tcPr>
            <w:tcW w:w="2377" w:type="dxa"/>
            <w:tcBorders>
              <w:top w:val="single" w:sz="4" w:space="0" w:color="auto"/>
              <w:left w:val="single" w:sz="4" w:space="0" w:color="auto"/>
              <w:bottom w:val="single" w:sz="4" w:space="0" w:color="auto"/>
              <w:right w:val="single" w:sz="4" w:space="0" w:color="auto"/>
            </w:tcBorders>
            <w:hideMark/>
          </w:tcPr>
          <w:p w14:paraId="47828D92" w14:textId="77777777" w:rsidR="00927DE1" w:rsidRPr="002D4215" w:rsidRDefault="00FD669D">
            <w:pPr>
              <w:pStyle w:val="Tabletext"/>
              <w:jc w:val="center"/>
              <w:rPr>
                <w:sz w:val="22"/>
                <w:szCs w:val="22"/>
                <w:lang w:eastAsia="zh-CN"/>
              </w:rPr>
            </w:pPr>
            <w:r w:rsidRPr="002D4215">
              <w:rPr>
                <w:sz w:val="22"/>
                <w:szCs w:val="22"/>
                <w:lang w:eastAsia="zh-CN"/>
              </w:rPr>
              <w:t>-69.7</w:t>
            </w:r>
          </w:p>
        </w:tc>
        <w:tc>
          <w:tcPr>
            <w:tcW w:w="2464" w:type="dxa"/>
            <w:tcBorders>
              <w:top w:val="single" w:sz="4" w:space="0" w:color="auto"/>
              <w:left w:val="single" w:sz="4" w:space="0" w:color="auto"/>
              <w:bottom w:val="single" w:sz="4" w:space="0" w:color="auto"/>
              <w:right w:val="single" w:sz="4" w:space="0" w:color="auto"/>
            </w:tcBorders>
            <w:hideMark/>
          </w:tcPr>
          <w:p w14:paraId="767DE45D" w14:textId="77777777" w:rsidR="00927DE1" w:rsidRPr="002D4215" w:rsidRDefault="00FD669D">
            <w:pPr>
              <w:pStyle w:val="Tabletext"/>
              <w:jc w:val="center"/>
              <w:rPr>
                <w:sz w:val="22"/>
                <w:szCs w:val="22"/>
                <w:lang w:eastAsia="zh-CN"/>
              </w:rPr>
            </w:pPr>
            <w:r w:rsidRPr="002D4215">
              <w:rPr>
                <w:sz w:val="22"/>
                <w:szCs w:val="22"/>
                <w:lang w:eastAsia="zh-CN"/>
              </w:rPr>
              <w:t>-66.0</w:t>
            </w:r>
          </w:p>
        </w:tc>
      </w:tr>
      <w:tr w:rsidR="00927DE1" w:rsidRPr="002D4215" w14:paraId="6F077793" w14:textId="77777777">
        <w:trPr>
          <w:jc w:val="center"/>
        </w:trPr>
        <w:tc>
          <w:tcPr>
            <w:tcW w:w="1435" w:type="dxa"/>
            <w:tcBorders>
              <w:top w:val="single" w:sz="4" w:space="0" w:color="auto"/>
              <w:left w:val="single" w:sz="4" w:space="0" w:color="auto"/>
              <w:bottom w:val="single" w:sz="4" w:space="0" w:color="auto"/>
              <w:right w:val="single" w:sz="4" w:space="0" w:color="auto"/>
            </w:tcBorders>
            <w:hideMark/>
          </w:tcPr>
          <w:p w14:paraId="0AB5863F" w14:textId="77777777" w:rsidR="00927DE1" w:rsidRPr="002D4215" w:rsidRDefault="00FD669D">
            <w:pPr>
              <w:pStyle w:val="Tabletext"/>
              <w:jc w:val="center"/>
              <w:rPr>
                <w:sz w:val="22"/>
                <w:szCs w:val="22"/>
                <w:lang w:eastAsia="zh-CN"/>
              </w:rPr>
            </w:pPr>
            <w:r w:rsidRPr="002D4215">
              <w:rPr>
                <w:sz w:val="22"/>
                <w:szCs w:val="22"/>
                <w:lang w:eastAsia="zh-CN"/>
              </w:rPr>
              <w:t>2</w:t>
            </w:r>
          </w:p>
        </w:tc>
        <w:tc>
          <w:tcPr>
            <w:tcW w:w="1553" w:type="dxa"/>
            <w:tcBorders>
              <w:top w:val="single" w:sz="4" w:space="0" w:color="auto"/>
              <w:left w:val="single" w:sz="4" w:space="0" w:color="auto"/>
              <w:bottom w:val="single" w:sz="4" w:space="0" w:color="auto"/>
              <w:right w:val="single" w:sz="4" w:space="0" w:color="auto"/>
            </w:tcBorders>
            <w:hideMark/>
          </w:tcPr>
          <w:p w14:paraId="70EBCCE4" w14:textId="77777777" w:rsidR="00927DE1" w:rsidRPr="002D4215" w:rsidRDefault="00FD669D">
            <w:pPr>
              <w:pStyle w:val="Tabletext"/>
              <w:jc w:val="center"/>
              <w:rPr>
                <w:sz w:val="22"/>
                <w:szCs w:val="22"/>
                <w:lang w:eastAsia="zh-CN"/>
              </w:rPr>
            </w:pPr>
            <w:r w:rsidRPr="002D4215">
              <w:rPr>
                <w:sz w:val="22"/>
                <w:szCs w:val="22"/>
                <w:lang w:eastAsia="zh-CN"/>
              </w:rPr>
              <w:t>6M00G7W--</w:t>
            </w:r>
          </w:p>
        </w:tc>
        <w:tc>
          <w:tcPr>
            <w:tcW w:w="1813" w:type="dxa"/>
            <w:tcBorders>
              <w:top w:val="single" w:sz="4" w:space="0" w:color="auto"/>
              <w:left w:val="single" w:sz="4" w:space="0" w:color="auto"/>
              <w:bottom w:val="single" w:sz="4" w:space="0" w:color="auto"/>
              <w:right w:val="single" w:sz="4" w:space="0" w:color="auto"/>
            </w:tcBorders>
            <w:hideMark/>
          </w:tcPr>
          <w:p w14:paraId="212034E6" w14:textId="77777777" w:rsidR="00927DE1" w:rsidRPr="002D4215" w:rsidRDefault="00FD669D">
            <w:pPr>
              <w:pStyle w:val="Tabletext"/>
              <w:jc w:val="center"/>
              <w:rPr>
                <w:sz w:val="22"/>
                <w:szCs w:val="22"/>
                <w:lang w:eastAsia="zh-CN"/>
              </w:rPr>
            </w:pPr>
            <w:r w:rsidRPr="002D4215">
              <w:rPr>
                <w:sz w:val="22"/>
                <w:szCs w:val="22"/>
                <w:lang w:eastAsia="zh-CN"/>
              </w:rPr>
              <w:t>6.0</w:t>
            </w:r>
          </w:p>
        </w:tc>
        <w:tc>
          <w:tcPr>
            <w:tcW w:w="2377" w:type="dxa"/>
            <w:tcBorders>
              <w:top w:val="single" w:sz="4" w:space="0" w:color="auto"/>
              <w:left w:val="single" w:sz="4" w:space="0" w:color="auto"/>
              <w:bottom w:val="single" w:sz="4" w:space="0" w:color="auto"/>
              <w:right w:val="single" w:sz="4" w:space="0" w:color="auto"/>
            </w:tcBorders>
            <w:hideMark/>
          </w:tcPr>
          <w:p w14:paraId="6B9A2EF3" w14:textId="77777777" w:rsidR="00927DE1" w:rsidRPr="002D4215" w:rsidRDefault="00FD669D">
            <w:pPr>
              <w:pStyle w:val="Tabletext"/>
              <w:jc w:val="center"/>
              <w:rPr>
                <w:sz w:val="22"/>
                <w:szCs w:val="22"/>
                <w:lang w:eastAsia="zh-CN"/>
              </w:rPr>
            </w:pPr>
            <w:r w:rsidRPr="002D4215">
              <w:rPr>
                <w:sz w:val="22"/>
                <w:szCs w:val="22"/>
                <w:lang w:eastAsia="zh-CN"/>
              </w:rPr>
              <w:t>-64.7</w:t>
            </w:r>
          </w:p>
        </w:tc>
        <w:tc>
          <w:tcPr>
            <w:tcW w:w="2464" w:type="dxa"/>
            <w:tcBorders>
              <w:top w:val="single" w:sz="4" w:space="0" w:color="auto"/>
              <w:left w:val="single" w:sz="4" w:space="0" w:color="auto"/>
              <w:bottom w:val="single" w:sz="4" w:space="0" w:color="auto"/>
              <w:right w:val="single" w:sz="4" w:space="0" w:color="auto"/>
            </w:tcBorders>
            <w:hideMark/>
          </w:tcPr>
          <w:p w14:paraId="1508007D" w14:textId="77777777" w:rsidR="00927DE1" w:rsidRPr="002D4215" w:rsidRDefault="00FD669D">
            <w:pPr>
              <w:pStyle w:val="Tabletext"/>
              <w:jc w:val="center"/>
              <w:rPr>
                <w:sz w:val="22"/>
                <w:szCs w:val="22"/>
                <w:lang w:eastAsia="zh-CN"/>
              </w:rPr>
            </w:pPr>
            <w:r w:rsidRPr="002D4215">
              <w:rPr>
                <w:sz w:val="22"/>
                <w:szCs w:val="22"/>
                <w:lang w:eastAsia="zh-CN"/>
              </w:rPr>
              <w:t>-61.0</w:t>
            </w:r>
          </w:p>
        </w:tc>
      </w:tr>
      <w:tr w:rsidR="00927DE1" w:rsidRPr="002D4215" w14:paraId="603D0D11" w14:textId="77777777">
        <w:trPr>
          <w:jc w:val="center"/>
        </w:trPr>
        <w:tc>
          <w:tcPr>
            <w:tcW w:w="1435" w:type="dxa"/>
            <w:tcBorders>
              <w:top w:val="single" w:sz="4" w:space="0" w:color="auto"/>
              <w:left w:val="single" w:sz="4" w:space="0" w:color="auto"/>
              <w:bottom w:val="single" w:sz="4" w:space="0" w:color="auto"/>
              <w:right w:val="single" w:sz="4" w:space="0" w:color="auto"/>
            </w:tcBorders>
            <w:hideMark/>
          </w:tcPr>
          <w:p w14:paraId="0C833D23" w14:textId="77777777" w:rsidR="00927DE1" w:rsidRPr="002D4215" w:rsidRDefault="00FD669D">
            <w:pPr>
              <w:pStyle w:val="Tabletext"/>
              <w:jc w:val="center"/>
              <w:rPr>
                <w:sz w:val="22"/>
                <w:szCs w:val="22"/>
                <w:lang w:eastAsia="zh-CN"/>
              </w:rPr>
            </w:pPr>
            <w:r w:rsidRPr="002D4215">
              <w:rPr>
                <w:sz w:val="22"/>
                <w:szCs w:val="22"/>
                <w:lang w:eastAsia="zh-CN"/>
              </w:rPr>
              <w:t>3</w:t>
            </w:r>
          </w:p>
        </w:tc>
        <w:tc>
          <w:tcPr>
            <w:tcW w:w="1553" w:type="dxa"/>
            <w:tcBorders>
              <w:top w:val="single" w:sz="4" w:space="0" w:color="auto"/>
              <w:left w:val="single" w:sz="4" w:space="0" w:color="auto"/>
              <w:bottom w:val="single" w:sz="4" w:space="0" w:color="auto"/>
              <w:right w:val="single" w:sz="4" w:space="0" w:color="auto"/>
            </w:tcBorders>
            <w:hideMark/>
          </w:tcPr>
          <w:p w14:paraId="21CD2F93" w14:textId="77777777" w:rsidR="00927DE1" w:rsidRPr="002D4215" w:rsidRDefault="00FD669D">
            <w:pPr>
              <w:pStyle w:val="Tabletext"/>
              <w:jc w:val="center"/>
              <w:rPr>
                <w:sz w:val="22"/>
                <w:szCs w:val="22"/>
                <w:lang w:eastAsia="zh-CN"/>
              </w:rPr>
            </w:pPr>
            <w:r w:rsidRPr="002D4215">
              <w:rPr>
                <w:sz w:val="22"/>
                <w:szCs w:val="22"/>
                <w:lang w:eastAsia="zh-CN"/>
              </w:rPr>
              <w:t>6M00G7W--</w:t>
            </w:r>
          </w:p>
        </w:tc>
        <w:tc>
          <w:tcPr>
            <w:tcW w:w="1813" w:type="dxa"/>
            <w:tcBorders>
              <w:top w:val="single" w:sz="4" w:space="0" w:color="auto"/>
              <w:left w:val="single" w:sz="4" w:space="0" w:color="auto"/>
              <w:bottom w:val="single" w:sz="4" w:space="0" w:color="auto"/>
              <w:right w:val="single" w:sz="4" w:space="0" w:color="auto"/>
            </w:tcBorders>
            <w:hideMark/>
          </w:tcPr>
          <w:p w14:paraId="57A6D54B" w14:textId="77777777" w:rsidR="00927DE1" w:rsidRPr="002D4215" w:rsidRDefault="00FD669D">
            <w:pPr>
              <w:pStyle w:val="Tabletext"/>
              <w:jc w:val="center"/>
              <w:rPr>
                <w:sz w:val="22"/>
                <w:szCs w:val="22"/>
                <w:lang w:eastAsia="zh-CN"/>
              </w:rPr>
            </w:pPr>
            <w:r w:rsidRPr="002D4215">
              <w:rPr>
                <w:sz w:val="22"/>
                <w:szCs w:val="22"/>
                <w:lang w:eastAsia="zh-CN"/>
              </w:rPr>
              <w:t>6.0</w:t>
            </w:r>
          </w:p>
        </w:tc>
        <w:tc>
          <w:tcPr>
            <w:tcW w:w="2377" w:type="dxa"/>
            <w:tcBorders>
              <w:top w:val="single" w:sz="4" w:space="0" w:color="auto"/>
              <w:left w:val="single" w:sz="4" w:space="0" w:color="auto"/>
              <w:bottom w:val="single" w:sz="4" w:space="0" w:color="auto"/>
              <w:right w:val="single" w:sz="4" w:space="0" w:color="auto"/>
            </w:tcBorders>
            <w:hideMark/>
          </w:tcPr>
          <w:p w14:paraId="3651959C" w14:textId="77777777" w:rsidR="00927DE1" w:rsidRPr="002D4215" w:rsidRDefault="00FD669D">
            <w:pPr>
              <w:pStyle w:val="Tabletext"/>
              <w:jc w:val="center"/>
              <w:rPr>
                <w:sz w:val="22"/>
                <w:szCs w:val="22"/>
                <w:lang w:eastAsia="zh-CN"/>
              </w:rPr>
            </w:pPr>
            <w:r w:rsidRPr="002D4215">
              <w:rPr>
                <w:sz w:val="22"/>
                <w:szCs w:val="22"/>
                <w:lang w:eastAsia="zh-CN"/>
              </w:rPr>
              <w:t>-59.7</w:t>
            </w:r>
          </w:p>
        </w:tc>
        <w:tc>
          <w:tcPr>
            <w:tcW w:w="2464" w:type="dxa"/>
            <w:tcBorders>
              <w:top w:val="single" w:sz="4" w:space="0" w:color="auto"/>
              <w:left w:val="single" w:sz="4" w:space="0" w:color="auto"/>
              <w:bottom w:val="single" w:sz="4" w:space="0" w:color="auto"/>
              <w:right w:val="single" w:sz="4" w:space="0" w:color="auto"/>
            </w:tcBorders>
            <w:hideMark/>
          </w:tcPr>
          <w:p w14:paraId="72E542B5" w14:textId="77777777" w:rsidR="00927DE1" w:rsidRPr="002D4215" w:rsidRDefault="00FD669D">
            <w:pPr>
              <w:pStyle w:val="Tabletext"/>
              <w:jc w:val="center"/>
              <w:rPr>
                <w:sz w:val="22"/>
                <w:szCs w:val="22"/>
                <w:lang w:eastAsia="zh-CN"/>
              </w:rPr>
            </w:pPr>
            <w:r w:rsidRPr="002D4215">
              <w:rPr>
                <w:sz w:val="22"/>
                <w:szCs w:val="22"/>
                <w:lang w:eastAsia="zh-CN"/>
              </w:rPr>
              <w:t>-56.0</w:t>
            </w:r>
          </w:p>
        </w:tc>
      </w:tr>
    </w:tbl>
    <w:p w14:paraId="212B33FF" w14:textId="77777777" w:rsidR="00927DE1" w:rsidRPr="002D4215" w:rsidRDefault="00FD669D">
      <w:pPr>
        <w:pStyle w:val="TableNo"/>
        <w:rPr>
          <w:sz w:val="22"/>
          <w:szCs w:val="22"/>
          <w:lang w:eastAsia="en-GB"/>
        </w:rPr>
      </w:pPr>
      <w:r w:rsidRPr="002D4215">
        <w:rPr>
          <w:sz w:val="22"/>
          <w:szCs w:val="22"/>
        </w:rPr>
        <w:t>TABLE 2</w:t>
      </w:r>
    </w:p>
    <w:p w14:paraId="117689EB" w14:textId="77777777" w:rsidR="00927DE1" w:rsidRPr="002D4215" w:rsidRDefault="00FD669D">
      <w:pPr>
        <w:pStyle w:val="Tabletitle"/>
        <w:rPr>
          <w:sz w:val="22"/>
          <w:szCs w:val="22"/>
        </w:rPr>
      </w:pPr>
      <w:r w:rsidRPr="002D4215">
        <w:rPr>
          <w:sz w:val="22"/>
          <w:szCs w:val="22"/>
        </w:rPr>
        <w:t>Additional example assumptions</w:t>
      </w:r>
    </w:p>
    <w:tbl>
      <w:tblPr>
        <w:tblW w:w="9720" w:type="dxa"/>
        <w:jc w:val="center"/>
        <w:tblLook w:val="04A0" w:firstRow="1" w:lastRow="0" w:firstColumn="1" w:lastColumn="0" w:noHBand="0" w:noVBand="1"/>
      </w:tblPr>
      <w:tblGrid>
        <w:gridCol w:w="954"/>
        <w:gridCol w:w="3881"/>
        <w:gridCol w:w="1441"/>
        <w:gridCol w:w="1944"/>
        <w:gridCol w:w="1500"/>
      </w:tblGrid>
      <w:tr w:rsidR="00927DE1" w:rsidRPr="002D4215" w14:paraId="20311735" w14:textId="77777777">
        <w:trPr>
          <w:cantSplit/>
          <w:tblHeader/>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0B95AC67" w14:textId="77777777" w:rsidR="00927DE1" w:rsidRPr="002D4215" w:rsidRDefault="00FD669D">
            <w:pPr>
              <w:pStyle w:val="Tablehead"/>
              <w:rPr>
                <w:rFonts w:cstheme="minorBidi"/>
                <w:sz w:val="22"/>
                <w:szCs w:val="22"/>
                <w:lang w:eastAsia="zh-CN"/>
              </w:rPr>
            </w:pPr>
            <w:r w:rsidRPr="002D4215">
              <w:rPr>
                <w:sz w:val="22"/>
                <w:szCs w:val="22"/>
                <w:lang w:eastAsia="zh-CN"/>
              </w:rPr>
              <w:t>ID</w:t>
            </w:r>
          </w:p>
        </w:tc>
        <w:tc>
          <w:tcPr>
            <w:tcW w:w="3881" w:type="dxa"/>
            <w:tcBorders>
              <w:top w:val="single" w:sz="4" w:space="0" w:color="auto"/>
              <w:left w:val="single" w:sz="4" w:space="0" w:color="auto"/>
              <w:bottom w:val="single" w:sz="4" w:space="0" w:color="auto"/>
              <w:right w:val="single" w:sz="4" w:space="0" w:color="auto"/>
            </w:tcBorders>
            <w:vAlign w:val="center"/>
            <w:hideMark/>
          </w:tcPr>
          <w:p w14:paraId="0803AF75" w14:textId="77777777" w:rsidR="00927DE1" w:rsidRPr="002D4215" w:rsidRDefault="00FD669D">
            <w:pPr>
              <w:pStyle w:val="Tablehead"/>
              <w:rPr>
                <w:rFonts w:cstheme="minorBidi"/>
                <w:sz w:val="22"/>
                <w:szCs w:val="22"/>
                <w:lang w:eastAsia="zh-CN"/>
              </w:rPr>
            </w:pPr>
            <w:r w:rsidRPr="002D4215">
              <w:rPr>
                <w:sz w:val="22"/>
                <w:szCs w:val="22"/>
                <w:lang w:eastAsia="zh-CN"/>
              </w:rPr>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06ECC49" w14:textId="77777777" w:rsidR="00927DE1" w:rsidRPr="002D4215" w:rsidRDefault="00FD669D">
            <w:pPr>
              <w:pStyle w:val="Tablehead"/>
              <w:rPr>
                <w:rFonts w:cstheme="minorBidi"/>
                <w:sz w:val="22"/>
                <w:szCs w:val="22"/>
                <w:lang w:eastAsia="zh-CN"/>
              </w:rPr>
            </w:pPr>
            <w:r w:rsidRPr="002D4215">
              <w:rPr>
                <w:sz w:val="22"/>
                <w:szCs w:val="22"/>
                <w:lang w:eastAsia="zh-CN"/>
              </w:rPr>
              <w:t>Notation</w:t>
            </w:r>
          </w:p>
        </w:tc>
        <w:tc>
          <w:tcPr>
            <w:tcW w:w="1944" w:type="dxa"/>
            <w:tcBorders>
              <w:top w:val="single" w:sz="4" w:space="0" w:color="auto"/>
              <w:left w:val="single" w:sz="4" w:space="0" w:color="auto"/>
              <w:bottom w:val="single" w:sz="4" w:space="0" w:color="auto"/>
              <w:right w:val="single" w:sz="4" w:space="0" w:color="auto"/>
            </w:tcBorders>
            <w:vAlign w:val="center"/>
            <w:hideMark/>
          </w:tcPr>
          <w:p w14:paraId="059FC984" w14:textId="77777777" w:rsidR="00927DE1" w:rsidRPr="002D4215" w:rsidRDefault="00FD669D">
            <w:pPr>
              <w:pStyle w:val="Tablehead"/>
              <w:rPr>
                <w:rFonts w:cstheme="minorBidi"/>
                <w:sz w:val="22"/>
                <w:szCs w:val="22"/>
                <w:lang w:eastAsia="zh-CN"/>
              </w:rPr>
            </w:pPr>
            <w:r w:rsidRPr="002D4215">
              <w:rPr>
                <w:sz w:val="22"/>
                <w:szCs w:val="22"/>
                <w:lang w:eastAsia="zh-CN"/>
              </w:rPr>
              <w:t>Value</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E027AE2" w14:textId="77777777" w:rsidR="00927DE1" w:rsidRPr="002D4215" w:rsidRDefault="00FD669D">
            <w:pPr>
              <w:pStyle w:val="Tablehead"/>
              <w:rPr>
                <w:rFonts w:cstheme="minorBidi"/>
                <w:sz w:val="22"/>
                <w:szCs w:val="22"/>
                <w:lang w:eastAsia="zh-CN"/>
              </w:rPr>
            </w:pPr>
            <w:r w:rsidRPr="002D4215">
              <w:rPr>
                <w:sz w:val="22"/>
                <w:szCs w:val="22"/>
                <w:lang w:eastAsia="zh-CN"/>
              </w:rPr>
              <w:t>Unit</w:t>
            </w:r>
          </w:p>
        </w:tc>
      </w:tr>
      <w:tr w:rsidR="00927DE1" w:rsidRPr="002D4215" w14:paraId="783EAC1E" w14:textId="7777777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1653FD56" w14:textId="77777777" w:rsidR="00927DE1" w:rsidRPr="002D4215" w:rsidRDefault="00FD669D">
            <w:pPr>
              <w:pStyle w:val="Tabletext"/>
              <w:rPr>
                <w:sz w:val="22"/>
                <w:szCs w:val="22"/>
                <w:lang w:eastAsia="zh-CN"/>
              </w:rPr>
            </w:pPr>
            <w:r w:rsidRPr="002D4215">
              <w:rPr>
                <w:sz w:val="22"/>
                <w:szCs w:val="22"/>
                <w:lang w:eastAsia="zh-CN"/>
              </w:rPr>
              <w:t>1</w:t>
            </w:r>
          </w:p>
        </w:tc>
        <w:tc>
          <w:tcPr>
            <w:tcW w:w="3881" w:type="dxa"/>
            <w:tcBorders>
              <w:top w:val="single" w:sz="4" w:space="0" w:color="auto"/>
              <w:left w:val="single" w:sz="4" w:space="0" w:color="auto"/>
              <w:bottom w:val="single" w:sz="4" w:space="0" w:color="auto"/>
              <w:right w:val="single" w:sz="4" w:space="0" w:color="auto"/>
            </w:tcBorders>
            <w:vAlign w:val="center"/>
            <w:hideMark/>
          </w:tcPr>
          <w:p w14:paraId="2F2A7EBF" w14:textId="77777777" w:rsidR="00927DE1" w:rsidRPr="002D4215" w:rsidRDefault="00FD669D">
            <w:pPr>
              <w:pStyle w:val="Tabletext"/>
              <w:rPr>
                <w:sz w:val="22"/>
                <w:szCs w:val="22"/>
                <w:lang w:eastAsia="zh-CN"/>
              </w:rPr>
            </w:pPr>
            <w:r w:rsidRPr="002D4215">
              <w:rPr>
                <w:sz w:val="22"/>
                <w:szCs w:val="22"/>
                <w:lang w:eastAsia="zh-CN"/>
              </w:rPr>
              <w:t>Frequency assignment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C4D2933" w14:textId="77777777" w:rsidR="00927DE1" w:rsidRPr="002D4215" w:rsidRDefault="00FD669D">
            <w:pPr>
              <w:pStyle w:val="Tabletext"/>
              <w:jc w:val="center"/>
              <w:rPr>
                <w:i/>
                <w:iCs/>
                <w:sz w:val="22"/>
                <w:szCs w:val="22"/>
                <w:lang w:eastAsia="zh-CN"/>
              </w:rPr>
            </w:pPr>
            <w:r w:rsidRPr="002D4215">
              <w:rPr>
                <w:i/>
                <w:iCs/>
                <w:sz w:val="22"/>
                <w:szCs w:val="22"/>
                <w:lang w:eastAsia="zh-CN"/>
              </w:rPr>
              <w:t>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07324BC5" w14:textId="77777777" w:rsidR="00927DE1" w:rsidRPr="002D4215" w:rsidRDefault="00FD669D">
            <w:pPr>
              <w:pStyle w:val="Tabletext"/>
              <w:jc w:val="center"/>
              <w:rPr>
                <w:sz w:val="22"/>
                <w:szCs w:val="22"/>
                <w:lang w:eastAsia="zh-CN"/>
              </w:rPr>
            </w:pPr>
            <w:r w:rsidRPr="002D4215">
              <w:rPr>
                <w:sz w:val="22"/>
                <w:szCs w:val="22"/>
                <w:lang w:eastAsia="zh-CN"/>
              </w:rPr>
              <w:t>29.1</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F91678F" w14:textId="77777777" w:rsidR="00927DE1" w:rsidRPr="002D4215" w:rsidRDefault="00FD669D">
            <w:pPr>
              <w:pStyle w:val="Tabletext"/>
              <w:jc w:val="center"/>
              <w:rPr>
                <w:sz w:val="22"/>
                <w:szCs w:val="22"/>
                <w:lang w:eastAsia="zh-CN"/>
              </w:rPr>
            </w:pPr>
            <w:r w:rsidRPr="002D4215">
              <w:rPr>
                <w:sz w:val="22"/>
                <w:szCs w:val="22"/>
                <w:lang w:eastAsia="zh-CN"/>
              </w:rPr>
              <w:t>GHz</w:t>
            </w:r>
          </w:p>
        </w:tc>
      </w:tr>
      <w:tr w:rsidR="00927DE1" w:rsidRPr="002D4215" w14:paraId="7292A797" w14:textId="7777777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175DEC91" w14:textId="77777777" w:rsidR="00927DE1" w:rsidRPr="002D4215" w:rsidRDefault="00FD669D">
            <w:pPr>
              <w:pStyle w:val="Tabletext"/>
              <w:rPr>
                <w:sz w:val="22"/>
                <w:szCs w:val="22"/>
                <w:lang w:eastAsia="zh-CN"/>
              </w:rPr>
            </w:pPr>
            <w:r w:rsidRPr="002D4215">
              <w:rPr>
                <w:sz w:val="22"/>
                <w:szCs w:val="22"/>
                <w:lang w:eastAsia="zh-CN"/>
              </w:rPr>
              <w:t>2</w:t>
            </w:r>
          </w:p>
        </w:tc>
        <w:tc>
          <w:tcPr>
            <w:tcW w:w="3881" w:type="dxa"/>
            <w:tcBorders>
              <w:top w:val="single" w:sz="4" w:space="0" w:color="auto"/>
              <w:left w:val="single" w:sz="4" w:space="0" w:color="auto"/>
              <w:bottom w:val="single" w:sz="4" w:space="0" w:color="auto"/>
              <w:right w:val="single" w:sz="4" w:space="0" w:color="auto"/>
            </w:tcBorders>
            <w:vAlign w:val="center"/>
            <w:hideMark/>
          </w:tcPr>
          <w:p w14:paraId="09493F49" w14:textId="77777777" w:rsidR="00927DE1" w:rsidRPr="002D4215" w:rsidRDefault="00FD669D">
            <w:pPr>
              <w:pStyle w:val="Tabletext"/>
              <w:rPr>
                <w:sz w:val="22"/>
                <w:szCs w:val="22"/>
                <w:lang w:eastAsia="zh-CN"/>
              </w:rPr>
            </w:pPr>
            <w:r w:rsidRPr="002D4215">
              <w:rPr>
                <w:sz w:val="22"/>
                <w:szCs w:val="22"/>
                <w:lang w:eastAsia="zh-CN"/>
              </w:rPr>
              <w:t>Reference bandwidth of pfd mask</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A0D875E" w14:textId="77777777" w:rsidR="00927DE1" w:rsidRPr="002D4215" w:rsidRDefault="00FD669D">
            <w:pPr>
              <w:pStyle w:val="Tabletext"/>
              <w:jc w:val="center"/>
              <w:rPr>
                <w:i/>
                <w:iCs/>
                <w:sz w:val="22"/>
                <w:szCs w:val="22"/>
                <w:lang w:eastAsia="zh-CN"/>
              </w:rPr>
            </w:pPr>
            <w:r w:rsidRPr="002D4215">
              <w:rPr>
                <w:i/>
                <w:iCs/>
                <w:sz w:val="22"/>
                <w:szCs w:val="22"/>
                <w:lang w:eastAsia="zh-CN"/>
              </w:rPr>
              <w:t>BW</w:t>
            </w:r>
            <w:r w:rsidRPr="002D4215">
              <w:rPr>
                <w:i/>
                <w:iCs/>
                <w:sz w:val="22"/>
                <w:szCs w:val="22"/>
                <w:vertAlign w:val="subscript"/>
                <w:lang w:eastAsia="zh-CN"/>
              </w:rPr>
              <w:t>Ref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540F15A9" w14:textId="77777777" w:rsidR="00927DE1" w:rsidRPr="002D4215" w:rsidRDefault="00FD669D">
            <w:pPr>
              <w:pStyle w:val="Tabletext"/>
              <w:jc w:val="center"/>
              <w:rPr>
                <w:sz w:val="22"/>
                <w:szCs w:val="22"/>
                <w:lang w:eastAsia="zh-CN"/>
              </w:rPr>
            </w:pPr>
            <w:r w:rsidRPr="002D4215">
              <w:rPr>
                <w:sz w:val="22"/>
                <w:szCs w:val="22"/>
                <w:lang w:eastAsia="zh-CN"/>
              </w:rPr>
              <w:t>1.0 or 14.0, depending on the altitude under examination</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1BEDF8A" w14:textId="77777777" w:rsidR="00927DE1" w:rsidRPr="002D4215" w:rsidRDefault="00FD669D">
            <w:pPr>
              <w:pStyle w:val="Tabletext"/>
              <w:jc w:val="center"/>
              <w:rPr>
                <w:sz w:val="22"/>
                <w:szCs w:val="22"/>
                <w:lang w:eastAsia="zh-CN"/>
              </w:rPr>
            </w:pPr>
            <w:r w:rsidRPr="002D4215">
              <w:rPr>
                <w:sz w:val="22"/>
                <w:szCs w:val="22"/>
                <w:lang w:eastAsia="zh-CN"/>
              </w:rPr>
              <w:t>MHz</w:t>
            </w:r>
          </w:p>
        </w:tc>
      </w:tr>
      <w:tr w:rsidR="00927DE1" w:rsidRPr="002D4215" w14:paraId="38ACF5C5" w14:textId="7777777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7F3452B9" w14:textId="77777777" w:rsidR="00927DE1" w:rsidRPr="002D4215" w:rsidRDefault="00FD669D">
            <w:pPr>
              <w:pStyle w:val="Tabletext"/>
              <w:rPr>
                <w:sz w:val="22"/>
                <w:szCs w:val="22"/>
                <w:lang w:eastAsia="zh-CN"/>
              </w:rPr>
            </w:pPr>
            <w:r w:rsidRPr="002D4215">
              <w:rPr>
                <w:sz w:val="22"/>
                <w:szCs w:val="22"/>
                <w:lang w:eastAsia="zh-CN"/>
              </w:rPr>
              <w:t>6</w:t>
            </w:r>
          </w:p>
        </w:tc>
        <w:tc>
          <w:tcPr>
            <w:tcW w:w="3881" w:type="dxa"/>
            <w:tcBorders>
              <w:top w:val="single" w:sz="4" w:space="0" w:color="auto"/>
              <w:left w:val="single" w:sz="4" w:space="0" w:color="auto"/>
              <w:bottom w:val="single" w:sz="4" w:space="0" w:color="auto"/>
              <w:right w:val="single" w:sz="4" w:space="0" w:color="auto"/>
            </w:tcBorders>
            <w:vAlign w:val="center"/>
            <w:hideMark/>
          </w:tcPr>
          <w:p w14:paraId="1556819D" w14:textId="77777777" w:rsidR="00927DE1" w:rsidRPr="002D4215" w:rsidRDefault="00FD669D">
            <w:pPr>
              <w:pStyle w:val="Tabletext"/>
              <w:rPr>
                <w:sz w:val="22"/>
                <w:szCs w:val="22"/>
                <w:lang w:eastAsia="zh-CN"/>
              </w:rPr>
            </w:pPr>
            <w:r w:rsidRPr="002D4215">
              <w:rPr>
                <w:sz w:val="22"/>
                <w:szCs w:val="22"/>
                <w:lang w:eastAsia="zh-CN"/>
              </w:rPr>
              <w:t>A-ESIM antenna peak gain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2B727FF" w14:textId="77777777" w:rsidR="00927DE1" w:rsidRPr="002D4215" w:rsidRDefault="00FD669D">
            <w:pPr>
              <w:pStyle w:val="Tabletext"/>
              <w:jc w:val="center"/>
              <w:rPr>
                <w:i/>
                <w:iCs/>
                <w:sz w:val="22"/>
                <w:szCs w:val="22"/>
                <w:lang w:eastAsia="zh-CN"/>
              </w:rPr>
            </w:pPr>
            <w:r w:rsidRPr="002D4215">
              <w:rPr>
                <w:i/>
                <w:iCs/>
                <w:sz w:val="22"/>
                <w:szCs w:val="22"/>
                <w:lang w:eastAsia="zh-CN"/>
              </w:rPr>
              <w:t>G</w:t>
            </w:r>
            <w:r w:rsidRPr="002D4215">
              <w:rPr>
                <w:i/>
                <w:iCs/>
                <w:sz w:val="22"/>
                <w:szCs w:val="22"/>
                <w:vertAlign w:val="subscript"/>
                <w:lang w:eastAsia="zh-CN"/>
              </w:rPr>
              <w:t>max</w:t>
            </w:r>
          </w:p>
        </w:tc>
        <w:tc>
          <w:tcPr>
            <w:tcW w:w="1944" w:type="dxa"/>
            <w:tcBorders>
              <w:top w:val="single" w:sz="4" w:space="0" w:color="auto"/>
              <w:left w:val="single" w:sz="4" w:space="0" w:color="auto"/>
              <w:bottom w:val="single" w:sz="4" w:space="0" w:color="auto"/>
              <w:right w:val="single" w:sz="4" w:space="0" w:color="auto"/>
            </w:tcBorders>
            <w:vAlign w:val="center"/>
            <w:hideMark/>
          </w:tcPr>
          <w:p w14:paraId="378631D0" w14:textId="77777777" w:rsidR="00927DE1" w:rsidRPr="002D4215" w:rsidRDefault="00FD669D">
            <w:pPr>
              <w:pStyle w:val="Tabletext"/>
              <w:jc w:val="center"/>
              <w:rPr>
                <w:sz w:val="22"/>
                <w:szCs w:val="22"/>
                <w:lang w:eastAsia="zh-CN"/>
              </w:rPr>
            </w:pPr>
            <w:r w:rsidRPr="002D4215">
              <w:rPr>
                <w:sz w:val="22"/>
                <w:szCs w:val="22"/>
                <w:lang w:eastAsia="zh-CN"/>
              </w:rPr>
              <w:t>37.5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231B9AD" w14:textId="77777777" w:rsidR="00927DE1" w:rsidRPr="002D4215" w:rsidRDefault="00FD669D">
            <w:pPr>
              <w:pStyle w:val="Tabletext"/>
              <w:jc w:val="center"/>
              <w:rPr>
                <w:sz w:val="22"/>
                <w:szCs w:val="22"/>
                <w:lang w:eastAsia="zh-CN"/>
              </w:rPr>
            </w:pPr>
            <w:r w:rsidRPr="002D4215">
              <w:rPr>
                <w:sz w:val="22"/>
                <w:szCs w:val="22"/>
                <w:lang w:eastAsia="zh-CN"/>
              </w:rPr>
              <w:t>dBi</w:t>
            </w:r>
          </w:p>
        </w:tc>
      </w:tr>
      <w:tr w:rsidR="00927DE1" w:rsidRPr="002D4215" w14:paraId="48679155" w14:textId="77777777">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5E5D4AD3" w14:textId="77777777" w:rsidR="00927DE1" w:rsidRPr="002D4215" w:rsidRDefault="00FD669D">
            <w:pPr>
              <w:pStyle w:val="Tabletext"/>
              <w:rPr>
                <w:sz w:val="22"/>
                <w:szCs w:val="22"/>
                <w:lang w:eastAsia="zh-CN"/>
              </w:rPr>
            </w:pPr>
            <w:r w:rsidRPr="002D4215">
              <w:rPr>
                <w:sz w:val="22"/>
                <w:szCs w:val="22"/>
                <w:lang w:eastAsia="zh-CN"/>
              </w:rPr>
              <w:t>7</w:t>
            </w:r>
          </w:p>
        </w:tc>
        <w:tc>
          <w:tcPr>
            <w:tcW w:w="3881" w:type="dxa"/>
            <w:tcBorders>
              <w:top w:val="single" w:sz="4" w:space="0" w:color="auto"/>
              <w:left w:val="single" w:sz="4" w:space="0" w:color="auto"/>
              <w:bottom w:val="single" w:sz="4" w:space="0" w:color="auto"/>
              <w:right w:val="single" w:sz="4" w:space="0" w:color="auto"/>
            </w:tcBorders>
            <w:vAlign w:val="center"/>
            <w:hideMark/>
          </w:tcPr>
          <w:p w14:paraId="3C0C6CB3" w14:textId="77777777" w:rsidR="00927DE1" w:rsidRPr="002D4215" w:rsidRDefault="00FD669D">
            <w:pPr>
              <w:pStyle w:val="Tabletext"/>
              <w:rPr>
                <w:sz w:val="22"/>
                <w:szCs w:val="22"/>
                <w:lang w:val="it-IT" w:eastAsia="zh-CN"/>
              </w:rPr>
            </w:pPr>
            <w:r w:rsidRPr="002D4215">
              <w:rPr>
                <w:sz w:val="22"/>
                <w:szCs w:val="22"/>
                <w:lang w:val="it-IT" w:eastAsia="zh-CN"/>
              </w:rPr>
              <w:t>A-ESIM antenna gain pattern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43B2E605" w14:textId="77777777" w:rsidR="00927DE1" w:rsidRPr="002D4215" w:rsidRDefault="00FD669D">
            <w:pPr>
              <w:pStyle w:val="Tabletext"/>
              <w:jc w:val="center"/>
              <w:rPr>
                <w:sz w:val="22"/>
                <w:szCs w:val="22"/>
                <w:lang w:eastAsia="zh-CN"/>
              </w:rPr>
            </w:pPr>
            <w:r w:rsidRPr="002D4215">
              <w:rPr>
                <w:sz w:val="22"/>
                <w:szCs w:val="22"/>
                <w:lang w:eastAsia="zh-CN"/>
              </w:rPr>
              <w:t>-</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14:paraId="412F233C" w14:textId="77777777" w:rsidR="00927DE1" w:rsidRPr="002D4215" w:rsidRDefault="00FD669D">
            <w:pPr>
              <w:pStyle w:val="Tabletext"/>
              <w:jc w:val="center"/>
              <w:rPr>
                <w:sz w:val="22"/>
                <w:szCs w:val="22"/>
                <w:lang w:eastAsia="zh-CN"/>
              </w:rPr>
            </w:pPr>
            <w:r w:rsidRPr="002D4215">
              <w:rPr>
                <w:sz w:val="22"/>
                <w:szCs w:val="22"/>
                <w:lang w:eastAsia="zh-CN"/>
              </w:rPr>
              <w:t>As per Recommendation ITU-R S.580</w:t>
            </w:r>
            <w:r w:rsidRPr="002D4215">
              <w:rPr>
                <w:sz w:val="22"/>
                <w:szCs w:val="22"/>
                <w:lang w:eastAsia="zh-CN"/>
              </w:rPr>
              <w:br/>
              <w:t>(see C.10.d.5.a)</w:t>
            </w:r>
          </w:p>
        </w:tc>
      </w:tr>
    </w:tbl>
    <w:p w14:paraId="483F503B" w14:textId="77777777" w:rsidR="00927DE1" w:rsidRPr="002D4215" w:rsidRDefault="00927DE1">
      <w:pPr>
        <w:pStyle w:val="Tablefin"/>
      </w:pPr>
    </w:p>
    <w:p w14:paraId="3FF5C5EB" w14:textId="77777777" w:rsidR="00927DE1" w:rsidRPr="002D4215" w:rsidRDefault="00FD669D">
      <w:pPr>
        <w:pStyle w:val="TableNo"/>
        <w:rPr>
          <w:sz w:val="22"/>
          <w:szCs w:val="22"/>
        </w:rPr>
      </w:pPr>
      <w:r w:rsidRPr="002D4215">
        <w:rPr>
          <w:sz w:val="22"/>
          <w:szCs w:val="22"/>
        </w:rPr>
        <w:t>TABLE 3</w:t>
      </w:r>
    </w:p>
    <w:p w14:paraId="52B6A415" w14:textId="77777777" w:rsidR="00927DE1" w:rsidRPr="002D4215" w:rsidRDefault="00FD669D">
      <w:pPr>
        <w:pStyle w:val="Tabletitle"/>
        <w:rPr>
          <w:sz w:val="22"/>
          <w:szCs w:val="22"/>
        </w:rPr>
      </w:pPr>
      <w:r w:rsidRPr="002D4215">
        <w:rPr>
          <w:sz w:val="22"/>
          <w:szCs w:val="22"/>
        </w:rPr>
        <w:t>Additional assumptions defined in the methodology</w:t>
      </w:r>
    </w:p>
    <w:tbl>
      <w:tblPr>
        <w:tblW w:w="9720" w:type="dxa"/>
        <w:jc w:val="center"/>
        <w:tblLook w:val="04A0" w:firstRow="1" w:lastRow="0" w:firstColumn="1" w:lastColumn="0" w:noHBand="0" w:noVBand="1"/>
      </w:tblPr>
      <w:tblGrid>
        <w:gridCol w:w="701"/>
        <w:gridCol w:w="4100"/>
        <w:gridCol w:w="1438"/>
        <w:gridCol w:w="1854"/>
        <w:gridCol w:w="1627"/>
      </w:tblGrid>
      <w:tr w:rsidR="00927DE1" w:rsidRPr="002D4215" w14:paraId="64CFED45" w14:textId="77777777">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43C1A00E" w14:textId="77777777" w:rsidR="00927DE1" w:rsidRPr="002D4215" w:rsidRDefault="00FD669D">
            <w:pPr>
              <w:pStyle w:val="Tablehead"/>
              <w:rPr>
                <w:rFonts w:cstheme="minorBidi"/>
                <w:sz w:val="22"/>
                <w:szCs w:val="22"/>
                <w:lang w:eastAsia="zh-CN"/>
              </w:rPr>
            </w:pPr>
            <w:r w:rsidRPr="002D4215">
              <w:rPr>
                <w:sz w:val="22"/>
                <w:szCs w:val="22"/>
                <w:lang w:eastAsia="zh-CN"/>
              </w:rPr>
              <w:t>ID</w:t>
            </w:r>
          </w:p>
        </w:tc>
        <w:tc>
          <w:tcPr>
            <w:tcW w:w="4123" w:type="dxa"/>
            <w:tcBorders>
              <w:top w:val="single" w:sz="4" w:space="0" w:color="auto"/>
              <w:left w:val="single" w:sz="4" w:space="0" w:color="auto"/>
              <w:bottom w:val="single" w:sz="4" w:space="0" w:color="auto"/>
              <w:right w:val="single" w:sz="4" w:space="0" w:color="auto"/>
            </w:tcBorders>
            <w:vAlign w:val="center"/>
            <w:hideMark/>
          </w:tcPr>
          <w:p w14:paraId="76261E89" w14:textId="77777777" w:rsidR="00927DE1" w:rsidRPr="002D4215" w:rsidRDefault="00FD669D">
            <w:pPr>
              <w:pStyle w:val="Tablehead"/>
              <w:rPr>
                <w:rFonts w:cstheme="minorBidi"/>
                <w:sz w:val="22"/>
                <w:szCs w:val="22"/>
                <w:lang w:eastAsia="zh-CN"/>
              </w:rPr>
            </w:pPr>
            <w:r w:rsidRPr="002D4215">
              <w:rPr>
                <w:sz w:val="22"/>
                <w:szCs w:val="22"/>
                <w:lang w:eastAsia="zh-CN"/>
              </w:rPr>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F6E6BBA" w14:textId="77777777" w:rsidR="00927DE1" w:rsidRPr="002D4215" w:rsidRDefault="00FD669D">
            <w:pPr>
              <w:pStyle w:val="Tablehead"/>
              <w:rPr>
                <w:rFonts w:cstheme="minorBidi"/>
                <w:sz w:val="22"/>
                <w:szCs w:val="22"/>
                <w:lang w:eastAsia="zh-CN"/>
              </w:rPr>
            </w:pPr>
            <w:r w:rsidRPr="002D4215">
              <w:rPr>
                <w:sz w:val="22"/>
                <w:szCs w:val="22"/>
                <w:lang w:eastAsia="zh-CN"/>
              </w:rPr>
              <w:t>Notation</w:t>
            </w:r>
          </w:p>
        </w:tc>
        <w:tc>
          <w:tcPr>
            <w:tcW w:w="1817" w:type="dxa"/>
            <w:tcBorders>
              <w:top w:val="single" w:sz="4" w:space="0" w:color="auto"/>
              <w:left w:val="single" w:sz="4" w:space="0" w:color="auto"/>
              <w:bottom w:val="single" w:sz="4" w:space="0" w:color="auto"/>
              <w:right w:val="single" w:sz="4" w:space="0" w:color="auto"/>
            </w:tcBorders>
            <w:vAlign w:val="center"/>
            <w:hideMark/>
          </w:tcPr>
          <w:p w14:paraId="3A277F16" w14:textId="77777777" w:rsidR="00927DE1" w:rsidRPr="002D4215" w:rsidRDefault="00FD669D">
            <w:pPr>
              <w:pStyle w:val="Tablehead"/>
              <w:rPr>
                <w:rFonts w:cstheme="minorBidi"/>
                <w:sz w:val="22"/>
                <w:szCs w:val="22"/>
                <w:lang w:eastAsia="zh-CN"/>
              </w:rPr>
            </w:pPr>
            <w:r w:rsidRPr="002D4215">
              <w:rPr>
                <w:sz w:val="22"/>
                <w:szCs w:val="22"/>
                <w:lang w:eastAsia="zh-CN"/>
              </w:rPr>
              <w:t>Value</w:t>
            </w:r>
          </w:p>
        </w:tc>
        <w:tc>
          <w:tcPr>
            <w:tcW w:w="1635" w:type="dxa"/>
            <w:tcBorders>
              <w:top w:val="single" w:sz="4" w:space="0" w:color="auto"/>
              <w:left w:val="single" w:sz="4" w:space="0" w:color="auto"/>
              <w:bottom w:val="single" w:sz="4" w:space="0" w:color="auto"/>
              <w:right w:val="single" w:sz="4" w:space="0" w:color="auto"/>
            </w:tcBorders>
            <w:vAlign w:val="center"/>
            <w:hideMark/>
          </w:tcPr>
          <w:p w14:paraId="18433188" w14:textId="77777777" w:rsidR="00927DE1" w:rsidRPr="002D4215" w:rsidRDefault="00FD669D">
            <w:pPr>
              <w:pStyle w:val="Tablehead"/>
              <w:rPr>
                <w:rFonts w:cstheme="minorBidi"/>
                <w:sz w:val="22"/>
                <w:szCs w:val="22"/>
                <w:lang w:eastAsia="zh-CN"/>
              </w:rPr>
            </w:pPr>
            <w:r w:rsidRPr="002D4215">
              <w:rPr>
                <w:sz w:val="22"/>
                <w:szCs w:val="22"/>
                <w:lang w:eastAsia="zh-CN"/>
              </w:rPr>
              <w:t>Unit</w:t>
            </w:r>
          </w:p>
        </w:tc>
      </w:tr>
      <w:tr w:rsidR="00927DE1" w:rsidRPr="002D4215" w14:paraId="7266AEA9"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17CE591E" w14:textId="77777777" w:rsidR="00927DE1" w:rsidRPr="002D4215" w:rsidRDefault="00FD669D">
            <w:pPr>
              <w:pStyle w:val="Tabletext"/>
              <w:jc w:val="center"/>
              <w:rPr>
                <w:sz w:val="22"/>
                <w:szCs w:val="22"/>
                <w:lang w:eastAsia="zh-CN"/>
              </w:rPr>
            </w:pPr>
            <w:r w:rsidRPr="002D4215">
              <w:rPr>
                <w:sz w:val="22"/>
                <w:szCs w:val="22"/>
                <w:lang w:eastAsia="zh-CN"/>
              </w:rPr>
              <w:t>8</w:t>
            </w:r>
          </w:p>
        </w:tc>
        <w:tc>
          <w:tcPr>
            <w:tcW w:w="4123" w:type="dxa"/>
            <w:tcBorders>
              <w:top w:val="single" w:sz="4" w:space="0" w:color="auto"/>
              <w:left w:val="single" w:sz="4" w:space="0" w:color="auto"/>
              <w:bottom w:val="single" w:sz="4" w:space="0" w:color="auto"/>
              <w:right w:val="single" w:sz="4" w:space="0" w:color="auto"/>
            </w:tcBorders>
            <w:hideMark/>
          </w:tcPr>
          <w:p w14:paraId="623DA0B3" w14:textId="77777777" w:rsidR="00927DE1" w:rsidRPr="002D4215" w:rsidRDefault="00FD669D">
            <w:pPr>
              <w:pStyle w:val="Tabletext"/>
              <w:rPr>
                <w:sz w:val="22"/>
                <w:szCs w:val="22"/>
                <w:lang w:eastAsia="zh-CN"/>
              </w:rPr>
            </w:pPr>
            <w:r w:rsidRPr="002D4215">
              <w:rPr>
                <w:sz w:val="22"/>
                <w:szCs w:val="22"/>
                <w:lang w:eastAsia="zh-CN"/>
              </w:rPr>
              <w:t>A-ESIM minimum elevation angle towards non-GSO FSS system</w:t>
            </w:r>
          </w:p>
        </w:tc>
        <w:tc>
          <w:tcPr>
            <w:tcW w:w="1441" w:type="dxa"/>
            <w:tcBorders>
              <w:top w:val="single" w:sz="4" w:space="0" w:color="auto"/>
              <w:left w:val="single" w:sz="4" w:space="0" w:color="auto"/>
              <w:bottom w:val="single" w:sz="4" w:space="0" w:color="auto"/>
              <w:right w:val="single" w:sz="4" w:space="0" w:color="auto"/>
            </w:tcBorders>
            <w:hideMark/>
          </w:tcPr>
          <w:p w14:paraId="714AD3D5" w14:textId="77777777" w:rsidR="00927DE1" w:rsidRPr="002D4215" w:rsidRDefault="00FD669D">
            <w:pPr>
              <w:pStyle w:val="Tabletext"/>
              <w:jc w:val="center"/>
              <w:rPr>
                <w:i/>
                <w:iCs/>
                <w:sz w:val="22"/>
                <w:szCs w:val="22"/>
                <w:lang w:eastAsia="zh-CN"/>
              </w:rPr>
            </w:pPr>
            <w:r w:rsidRPr="002D4215">
              <w:rPr>
                <w:i/>
                <w:iCs/>
                <w:sz w:val="22"/>
                <w:szCs w:val="22"/>
                <w:lang w:eastAsia="zh-CN"/>
              </w:rPr>
              <w:t>ε</w:t>
            </w:r>
          </w:p>
        </w:tc>
        <w:tc>
          <w:tcPr>
            <w:tcW w:w="1817" w:type="dxa"/>
            <w:tcBorders>
              <w:top w:val="single" w:sz="4" w:space="0" w:color="auto"/>
              <w:left w:val="single" w:sz="4" w:space="0" w:color="auto"/>
              <w:bottom w:val="single" w:sz="4" w:space="0" w:color="auto"/>
              <w:right w:val="single" w:sz="4" w:space="0" w:color="auto"/>
            </w:tcBorders>
            <w:vAlign w:val="center"/>
            <w:hideMark/>
          </w:tcPr>
          <w:p w14:paraId="5EAD864B" w14:textId="77777777" w:rsidR="00927DE1" w:rsidRPr="002D4215" w:rsidRDefault="00FD669D">
            <w:pPr>
              <w:pStyle w:val="Tabletext"/>
              <w:jc w:val="center"/>
              <w:rPr>
                <w:rFonts w:eastAsia="Batang"/>
                <w:sz w:val="22"/>
                <w:szCs w:val="22"/>
                <w:lang w:eastAsia="ko-KR"/>
              </w:rPr>
            </w:pPr>
            <w:r w:rsidRPr="002D4215">
              <w:rPr>
                <w:rFonts w:eastAsia="Batang"/>
                <w:sz w:val="22"/>
                <w:szCs w:val="22"/>
                <w:lang w:eastAsia="ko-KR"/>
              </w:rPr>
              <w:t>Maximum of (10°, Minimum elevation angle A.4.b.7.cbis)</w:t>
            </w:r>
          </w:p>
        </w:tc>
        <w:tc>
          <w:tcPr>
            <w:tcW w:w="1635" w:type="dxa"/>
            <w:tcBorders>
              <w:top w:val="single" w:sz="4" w:space="0" w:color="auto"/>
              <w:left w:val="single" w:sz="4" w:space="0" w:color="auto"/>
              <w:bottom w:val="single" w:sz="4" w:space="0" w:color="auto"/>
              <w:right w:val="single" w:sz="4" w:space="0" w:color="auto"/>
            </w:tcBorders>
            <w:vAlign w:val="center"/>
            <w:hideMark/>
          </w:tcPr>
          <w:p w14:paraId="4205C516" w14:textId="77777777" w:rsidR="00927DE1" w:rsidRPr="002D4215" w:rsidRDefault="00FD669D">
            <w:pPr>
              <w:pStyle w:val="Tabletext"/>
              <w:jc w:val="center"/>
              <w:rPr>
                <w:sz w:val="22"/>
                <w:szCs w:val="22"/>
                <w:lang w:eastAsia="zh-CN"/>
              </w:rPr>
            </w:pPr>
            <w:r w:rsidRPr="002D4215">
              <w:rPr>
                <w:sz w:val="22"/>
                <w:szCs w:val="22"/>
                <w:lang w:eastAsia="zh-CN"/>
              </w:rPr>
              <w:t>°</w:t>
            </w:r>
          </w:p>
        </w:tc>
      </w:tr>
      <w:tr w:rsidR="00927DE1" w:rsidRPr="002D4215" w14:paraId="23DBF995"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68478925" w14:textId="77777777" w:rsidR="00927DE1" w:rsidRPr="002D4215" w:rsidRDefault="00FD669D">
            <w:pPr>
              <w:pStyle w:val="Tabletext"/>
              <w:jc w:val="center"/>
              <w:rPr>
                <w:sz w:val="22"/>
                <w:szCs w:val="22"/>
                <w:lang w:eastAsia="zh-CN"/>
              </w:rPr>
            </w:pPr>
            <w:r w:rsidRPr="002D4215">
              <w:rPr>
                <w:sz w:val="22"/>
                <w:szCs w:val="22"/>
                <w:lang w:eastAsia="zh-CN"/>
              </w:rPr>
              <w:t>9</w:t>
            </w:r>
          </w:p>
        </w:tc>
        <w:tc>
          <w:tcPr>
            <w:tcW w:w="4123" w:type="dxa"/>
            <w:tcBorders>
              <w:top w:val="single" w:sz="4" w:space="0" w:color="auto"/>
              <w:left w:val="single" w:sz="4" w:space="0" w:color="auto"/>
              <w:bottom w:val="single" w:sz="4" w:space="0" w:color="auto"/>
              <w:right w:val="single" w:sz="4" w:space="0" w:color="auto"/>
            </w:tcBorders>
            <w:hideMark/>
          </w:tcPr>
          <w:p w14:paraId="1B65451B" w14:textId="77777777" w:rsidR="00927DE1" w:rsidRPr="002D4215" w:rsidRDefault="00FD669D">
            <w:pPr>
              <w:pStyle w:val="Tabletext"/>
              <w:rPr>
                <w:sz w:val="22"/>
                <w:szCs w:val="22"/>
                <w:lang w:eastAsia="zh-CN"/>
              </w:rPr>
            </w:pPr>
            <w:r w:rsidRPr="002D4215">
              <w:rPr>
                <w:sz w:val="22"/>
                <w:szCs w:val="22"/>
                <w:lang w:eastAsia="zh-CN"/>
              </w:rPr>
              <w:t>Atmospheric attenuation</w:t>
            </w:r>
          </w:p>
        </w:tc>
        <w:tc>
          <w:tcPr>
            <w:tcW w:w="1441" w:type="dxa"/>
            <w:tcBorders>
              <w:top w:val="single" w:sz="4" w:space="0" w:color="auto"/>
              <w:left w:val="single" w:sz="4" w:space="0" w:color="auto"/>
              <w:bottom w:val="single" w:sz="4" w:space="0" w:color="auto"/>
              <w:right w:val="single" w:sz="4" w:space="0" w:color="auto"/>
            </w:tcBorders>
            <w:hideMark/>
          </w:tcPr>
          <w:p w14:paraId="1718EF88" w14:textId="77777777" w:rsidR="00927DE1" w:rsidRPr="002D4215" w:rsidRDefault="00FD669D">
            <w:pPr>
              <w:pStyle w:val="Tabletext"/>
              <w:jc w:val="center"/>
              <w:rPr>
                <w:i/>
                <w:iCs/>
                <w:sz w:val="22"/>
                <w:szCs w:val="22"/>
                <w:lang w:eastAsia="zh-CN"/>
              </w:rPr>
            </w:pPr>
            <w:r w:rsidRPr="002D4215">
              <w:rPr>
                <w:i/>
                <w:iCs/>
                <w:sz w:val="22"/>
                <w:szCs w:val="22"/>
                <w:lang w:eastAsia="zh-CN"/>
              </w:rPr>
              <w:t>L</w:t>
            </w:r>
            <w:r w:rsidRPr="002D4215">
              <w:rPr>
                <w:i/>
                <w:iCs/>
                <w:sz w:val="22"/>
                <w:szCs w:val="22"/>
                <w:vertAlign w:val="subscript"/>
                <w:lang w:eastAsia="zh-CN"/>
              </w:rPr>
              <w:t>atm</w:t>
            </w:r>
          </w:p>
        </w:tc>
        <w:tc>
          <w:tcPr>
            <w:tcW w:w="1817" w:type="dxa"/>
            <w:tcBorders>
              <w:top w:val="single" w:sz="4" w:space="0" w:color="auto"/>
              <w:left w:val="single" w:sz="4" w:space="0" w:color="auto"/>
              <w:bottom w:val="single" w:sz="4" w:space="0" w:color="auto"/>
              <w:right w:val="single" w:sz="4" w:space="0" w:color="auto"/>
            </w:tcBorders>
            <w:hideMark/>
          </w:tcPr>
          <w:p w14:paraId="32A9FC43" w14:textId="77777777" w:rsidR="00927DE1" w:rsidRPr="002D4215" w:rsidRDefault="00FD669D">
            <w:pPr>
              <w:pStyle w:val="Tabletext"/>
              <w:jc w:val="center"/>
              <w:rPr>
                <w:sz w:val="22"/>
                <w:szCs w:val="22"/>
                <w:lang w:eastAsia="zh-CN"/>
              </w:rPr>
            </w:pPr>
            <w:r w:rsidRPr="002D4215">
              <w:rPr>
                <w:sz w:val="22"/>
                <w:szCs w:val="22"/>
                <w:lang w:eastAsia="zh-CN"/>
              </w:rPr>
              <w:t xml:space="preserve"> Computed with Rec. ITU-R P.676 (see NOTE below)</w:t>
            </w:r>
          </w:p>
        </w:tc>
        <w:tc>
          <w:tcPr>
            <w:tcW w:w="1635" w:type="dxa"/>
            <w:tcBorders>
              <w:top w:val="single" w:sz="4" w:space="0" w:color="auto"/>
              <w:left w:val="single" w:sz="4" w:space="0" w:color="auto"/>
              <w:bottom w:val="single" w:sz="4" w:space="0" w:color="auto"/>
              <w:right w:val="single" w:sz="4" w:space="0" w:color="auto"/>
            </w:tcBorders>
            <w:hideMark/>
          </w:tcPr>
          <w:p w14:paraId="3E3F7799" w14:textId="77777777" w:rsidR="00927DE1" w:rsidRPr="002D4215" w:rsidRDefault="00FD669D">
            <w:pPr>
              <w:pStyle w:val="Tabletext"/>
              <w:jc w:val="center"/>
              <w:rPr>
                <w:sz w:val="22"/>
                <w:szCs w:val="22"/>
                <w:lang w:eastAsia="zh-CN"/>
              </w:rPr>
            </w:pPr>
            <w:r w:rsidRPr="002D4215">
              <w:rPr>
                <w:sz w:val="22"/>
                <w:szCs w:val="22"/>
                <w:lang w:eastAsia="zh-CN"/>
              </w:rPr>
              <w:t>dB</w:t>
            </w:r>
          </w:p>
        </w:tc>
      </w:tr>
      <w:tr w:rsidR="00927DE1" w:rsidRPr="002D4215" w14:paraId="068FFE87"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49028A2B" w14:textId="77777777" w:rsidR="00927DE1" w:rsidRPr="002D4215" w:rsidRDefault="00FD669D">
            <w:pPr>
              <w:pStyle w:val="Tabletext"/>
              <w:jc w:val="center"/>
              <w:rPr>
                <w:sz w:val="22"/>
                <w:szCs w:val="22"/>
                <w:lang w:eastAsia="zh-CN"/>
              </w:rPr>
            </w:pPr>
            <w:r w:rsidRPr="002D4215">
              <w:rPr>
                <w:sz w:val="22"/>
                <w:szCs w:val="22"/>
                <w:lang w:eastAsia="zh-CN"/>
              </w:rPr>
              <w:lastRenderedPageBreak/>
              <w:t>10</w:t>
            </w:r>
          </w:p>
        </w:tc>
        <w:tc>
          <w:tcPr>
            <w:tcW w:w="4123" w:type="dxa"/>
            <w:tcBorders>
              <w:top w:val="single" w:sz="4" w:space="0" w:color="auto"/>
              <w:left w:val="single" w:sz="4" w:space="0" w:color="auto"/>
              <w:bottom w:val="single" w:sz="4" w:space="0" w:color="auto"/>
              <w:right w:val="single" w:sz="4" w:space="0" w:color="auto"/>
            </w:tcBorders>
            <w:hideMark/>
          </w:tcPr>
          <w:p w14:paraId="017B6094" w14:textId="77777777" w:rsidR="00927DE1" w:rsidRPr="002D4215" w:rsidRDefault="00FD669D">
            <w:pPr>
              <w:pStyle w:val="Tabletext"/>
              <w:rPr>
                <w:sz w:val="22"/>
                <w:szCs w:val="22"/>
                <w:lang w:eastAsia="zh-CN"/>
              </w:rPr>
            </w:pPr>
            <w:r w:rsidRPr="002D4215">
              <w:rPr>
                <w:sz w:val="22"/>
                <w:szCs w:val="22"/>
                <w:lang w:eastAsia="zh-CN"/>
              </w:rPr>
              <w:t>Angle of arrival of the incident wave on the Earth’s surface</w:t>
            </w:r>
          </w:p>
        </w:tc>
        <w:tc>
          <w:tcPr>
            <w:tcW w:w="1441" w:type="dxa"/>
            <w:tcBorders>
              <w:top w:val="single" w:sz="4" w:space="0" w:color="auto"/>
              <w:left w:val="single" w:sz="4" w:space="0" w:color="auto"/>
              <w:bottom w:val="single" w:sz="4" w:space="0" w:color="auto"/>
              <w:right w:val="single" w:sz="4" w:space="0" w:color="auto"/>
            </w:tcBorders>
            <w:hideMark/>
          </w:tcPr>
          <w:p w14:paraId="7534AFC8" w14:textId="77777777" w:rsidR="00927DE1" w:rsidRPr="002D4215" w:rsidRDefault="00FD669D">
            <w:pPr>
              <w:pStyle w:val="Tabletext"/>
              <w:jc w:val="center"/>
              <w:rPr>
                <w:sz w:val="22"/>
                <w:szCs w:val="22"/>
                <w:lang w:eastAsia="zh-CN"/>
              </w:rPr>
            </w:pPr>
            <m:oMathPara>
              <m:oMath>
                <m:r>
                  <w:rPr>
                    <w:rFonts w:ascii="Cambria Math" w:hAnsi="Cambria Math"/>
                    <w:sz w:val="22"/>
                    <w:szCs w:val="22"/>
                    <w:lang w:eastAsia="zh-CN"/>
                  </w:rPr>
                  <m:t>δ</m:t>
                </m:r>
              </m:oMath>
            </m:oMathPara>
          </w:p>
        </w:tc>
        <w:tc>
          <w:tcPr>
            <w:tcW w:w="1817" w:type="dxa"/>
            <w:tcBorders>
              <w:top w:val="single" w:sz="4" w:space="0" w:color="auto"/>
              <w:left w:val="single" w:sz="4" w:space="0" w:color="auto"/>
              <w:bottom w:val="single" w:sz="4" w:space="0" w:color="auto"/>
              <w:right w:val="single" w:sz="4" w:space="0" w:color="auto"/>
            </w:tcBorders>
            <w:vAlign w:val="center"/>
            <w:hideMark/>
          </w:tcPr>
          <w:p w14:paraId="01487755" w14:textId="721623F8" w:rsidR="00927DE1" w:rsidRPr="002D4215" w:rsidRDefault="00FD669D">
            <w:pPr>
              <w:pStyle w:val="Tabletext"/>
              <w:jc w:val="center"/>
              <w:rPr>
                <w:sz w:val="22"/>
                <w:szCs w:val="22"/>
                <w:lang w:eastAsia="zh-CN"/>
              </w:rPr>
            </w:pPr>
            <w:r w:rsidRPr="002D4215">
              <w:rPr>
                <w:sz w:val="22"/>
                <w:szCs w:val="22"/>
                <w:lang w:eastAsia="zh-CN"/>
              </w:rPr>
              <w:t xml:space="preserve">Specified by the pre-established sets of </w:t>
            </w:r>
            <w:r w:rsidR="00396B66" w:rsidRPr="002D4215">
              <w:rPr>
                <w:sz w:val="22"/>
                <w:szCs w:val="22"/>
                <w:lang w:eastAsia="zh-CN"/>
              </w:rPr>
              <w:t xml:space="preserve">pfd </w:t>
            </w:r>
            <w:r w:rsidRPr="002D4215">
              <w:rPr>
                <w:sz w:val="22"/>
                <w:szCs w:val="22"/>
                <w:lang w:eastAsia="zh-CN"/>
              </w:rPr>
              <w:t xml:space="preserve">limits in </w:t>
            </w:r>
            <w:r w:rsidRPr="002D4215">
              <w:rPr>
                <w:sz w:val="22"/>
                <w:szCs w:val="22"/>
              </w:rPr>
              <w:t>Part 2 of Annex 1</w:t>
            </w:r>
            <w:r w:rsidRPr="002D4215">
              <w:rPr>
                <w:sz w:val="22"/>
                <w:szCs w:val="22"/>
                <w:lang w:eastAsia="zh-CN"/>
              </w:rPr>
              <w:t>, variable from 0° to 90°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5416B7A4" w14:textId="77777777" w:rsidR="00927DE1" w:rsidRPr="002D4215" w:rsidRDefault="00FD669D">
            <w:pPr>
              <w:pStyle w:val="Tabletext"/>
              <w:jc w:val="center"/>
              <w:rPr>
                <w:sz w:val="22"/>
                <w:szCs w:val="22"/>
                <w:lang w:eastAsia="zh-CN"/>
              </w:rPr>
            </w:pPr>
            <w:r w:rsidRPr="002D4215">
              <w:rPr>
                <w:sz w:val="22"/>
                <w:szCs w:val="22"/>
                <w:lang w:eastAsia="zh-CN"/>
              </w:rPr>
              <w:t>deg</w:t>
            </w:r>
          </w:p>
        </w:tc>
      </w:tr>
      <w:tr w:rsidR="00927DE1" w:rsidRPr="002D4215" w14:paraId="5A5614F2"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5D2427DB" w14:textId="77777777" w:rsidR="00927DE1" w:rsidRPr="002D4215" w:rsidRDefault="00FD669D">
            <w:pPr>
              <w:pStyle w:val="Tabletext"/>
              <w:jc w:val="center"/>
              <w:rPr>
                <w:sz w:val="22"/>
                <w:szCs w:val="22"/>
                <w:lang w:eastAsia="zh-CN"/>
              </w:rPr>
            </w:pPr>
            <w:r w:rsidRPr="002D4215">
              <w:rPr>
                <w:sz w:val="22"/>
                <w:szCs w:val="22"/>
                <w:lang w:eastAsia="zh-CN"/>
              </w:rPr>
              <w:t>11</w:t>
            </w:r>
          </w:p>
        </w:tc>
        <w:tc>
          <w:tcPr>
            <w:tcW w:w="4123" w:type="dxa"/>
            <w:tcBorders>
              <w:top w:val="single" w:sz="4" w:space="0" w:color="auto"/>
              <w:left w:val="single" w:sz="4" w:space="0" w:color="auto"/>
              <w:bottom w:val="single" w:sz="4" w:space="0" w:color="auto"/>
              <w:right w:val="single" w:sz="4" w:space="0" w:color="auto"/>
            </w:tcBorders>
            <w:hideMark/>
          </w:tcPr>
          <w:p w14:paraId="4F19D9D8" w14:textId="77777777" w:rsidR="00927DE1" w:rsidRPr="002D4215" w:rsidRDefault="00FD669D">
            <w:pPr>
              <w:pStyle w:val="Tabletext"/>
              <w:rPr>
                <w:sz w:val="22"/>
                <w:szCs w:val="22"/>
                <w:lang w:eastAsia="zh-CN"/>
              </w:rPr>
            </w:pPr>
            <w:r w:rsidRPr="002D4215">
              <w:rPr>
                <w:sz w:val="22"/>
                <w:szCs w:val="22"/>
                <w:lang w:eastAsia="zh-CN"/>
              </w:rPr>
              <w:t>Minimum examination altitude</w:t>
            </w:r>
          </w:p>
        </w:tc>
        <w:tc>
          <w:tcPr>
            <w:tcW w:w="1441" w:type="dxa"/>
            <w:tcBorders>
              <w:top w:val="single" w:sz="4" w:space="0" w:color="auto"/>
              <w:left w:val="single" w:sz="4" w:space="0" w:color="auto"/>
              <w:bottom w:val="single" w:sz="4" w:space="0" w:color="auto"/>
              <w:right w:val="single" w:sz="4" w:space="0" w:color="auto"/>
            </w:tcBorders>
            <w:hideMark/>
          </w:tcPr>
          <w:p w14:paraId="2DC712C7" w14:textId="77777777" w:rsidR="00927DE1" w:rsidRPr="002D4215" w:rsidRDefault="00FD669D">
            <w:pPr>
              <w:pStyle w:val="Tabletext"/>
              <w:jc w:val="center"/>
              <w:rPr>
                <w:i/>
                <w:iCs/>
                <w:sz w:val="22"/>
                <w:szCs w:val="22"/>
                <w:lang w:eastAsia="zh-CN"/>
              </w:rPr>
            </w:pPr>
            <w:r w:rsidRPr="002D4215">
              <w:rPr>
                <w:i/>
                <w:iCs/>
                <w:sz w:val="22"/>
                <w:szCs w:val="22"/>
                <w:lang w:eastAsia="zh-CN"/>
              </w:rPr>
              <w:t>H</w:t>
            </w:r>
            <w:r w:rsidRPr="002D4215">
              <w:rPr>
                <w:i/>
                <w:iCs/>
                <w:sz w:val="22"/>
                <w:szCs w:val="22"/>
                <w:vertAlign w:val="subscript"/>
                <w:lang w:eastAsia="zh-CN"/>
              </w:rPr>
              <w:t>min</w:t>
            </w:r>
          </w:p>
        </w:tc>
        <w:tc>
          <w:tcPr>
            <w:tcW w:w="1817" w:type="dxa"/>
            <w:tcBorders>
              <w:top w:val="single" w:sz="4" w:space="0" w:color="auto"/>
              <w:left w:val="single" w:sz="4" w:space="0" w:color="auto"/>
              <w:bottom w:val="single" w:sz="4" w:space="0" w:color="auto"/>
              <w:right w:val="single" w:sz="4" w:space="0" w:color="auto"/>
            </w:tcBorders>
            <w:vAlign w:val="center"/>
            <w:hideMark/>
          </w:tcPr>
          <w:p w14:paraId="492837EE" w14:textId="77777777" w:rsidR="00927DE1" w:rsidRPr="002D4215" w:rsidRDefault="00FD669D">
            <w:pPr>
              <w:pStyle w:val="Tabletext"/>
              <w:jc w:val="center"/>
              <w:rPr>
                <w:sz w:val="22"/>
                <w:szCs w:val="22"/>
                <w:lang w:eastAsia="zh-CN"/>
              </w:rPr>
            </w:pPr>
            <w:r w:rsidRPr="002D4215">
              <w:rPr>
                <w:sz w:val="22"/>
                <w:szCs w:val="22"/>
                <w:lang w:eastAsia="zh-CN"/>
              </w:rPr>
              <w:t>0.01</w:t>
            </w:r>
          </w:p>
        </w:tc>
        <w:tc>
          <w:tcPr>
            <w:tcW w:w="1635" w:type="dxa"/>
            <w:tcBorders>
              <w:top w:val="single" w:sz="4" w:space="0" w:color="auto"/>
              <w:left w:val="single" w:sz="4" w:space="0" w:color="auto"/>
              <w:bottom w:val="single" w:sz="4" w:space="0" w:color="auto"/>
              <w:right w:val="single" w:sz="4" w:space="0" w:color="auto"/>
            </w:tcBorders>
            <w:vAlign w:val="center"/>
            <w:hideMark/>
          </w:tcPr>
          <w:p w14:paraId="26F684EC" w14:textId="77777777" w:rsidR="00927DE1" w:rsidRPr="002D4215" w:rsidRDefault="00FD669D">
            <w:pPr>
              <w:pStyle w:val="Tabletext"/>
              <w:jc w:val="center"/>
              <w:rPr>
                <w:sz w:val="22"/>
                <w:szCs w:val="22"/>
                <w:lang w:eastAsia="zh-CN"/>
              </w:rPr>
            </w:pPr>
            <w:r w:rsidRPr="002D4215">
              <w:rPr>
                <w:sz w:val="22"/>
                <w:szCs w:val="22"/>
                <w:lang w:eastAsia="zh-CN"/>
              </w:rPr>
              <w:t>km</w:t>
            </w:r>
          </w:p>
        </w:tc>
      </w:tr>
      <w:tr w:rsidR="00927DE1" w:rsidRPr="002D4215" w14:paraId="16890AF5"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336E5F22" w14:textId="77777777" w:rsidR="00927DE1" w:rsidRPr="002D4215" w:rsidRDefault="00FD669D">
            <w:pPr>
              <w:pStyle w:val="Tabletext"/>
              <w:jc w:val="center"/>
              <w:rPr>
                <w:sz w:val="22"/>
                <w:szCs w:val="22"/>
                <w:lang w:eastAsia="zh-CN"/>
              </w:rPr>
            </w:pPr>
            <w:r w:rsidRPr="002D4215">
              <w:rPr>
                <w:sz w:val="22"/>
                <w:szCs w:val="22"/>
                <w:lang w:eastAsia="zh-CN"/>
              </w:rPr>
              <w:t>12</w:t>
            </w:r>
          </w:p>
        </w:tc>
        <w:tc>
          <w:tcPr>
            <w:tcW w:w="4123" w:type="dxa"/>
            <w:tcBorders>
              <w:top w:val="single" w:sz="4" w:space="0" w:color="auto"/>
              <w:left w:val="single" w:sz="4" w:space="0" w:color="auto"/>
              <w:bottom w:val="single" w:sz="4" w:space="0" w:color="auto"/>
              <w:right w:val="single" w:sz="4" w:space="0" w:color="auto"/>
            </w:tcBorders>
            <w:hideMark/>
          </w:tcPr>
          <w:p w14:paraId="2C445F50" w14:textId="77777777" w:rsidR="00927DE1" w:rsidRPr="002D4215" w:rsidRDefault="00FD669D">
            <w:pPr>
              <w:pStyle w:val="Tabletext"/>
              <w:rPr>
                <w:sz w:val="22"/>
                <w:szCs w:val="22"/>
                <w:lang w:eastAsia="zh-CN"/>
              </w:rPr>
            </w:pPr>
            <w:r w:rsidRPr="002D4215">
              <w:rPr>
                <w:sz w:val="22"/>
                <w:szCs w:val="22"/>
                <w:lang w:eastAsia="zh-CN"/>
              </w:rPr>
              <w:t>Maximum examination altitude</w:t>
            </w:r>
          </w:p>
        </w:tc>
        <w:tc>
          <w:tcPr>
            <w:tcW w:w="1441" w:type="dxa"/>
            <w:tcBorders>
              <w:top w:val="single" w:sz="4" w:space="0" w:color="auto"/>
              <w:left w:val="single" w:sz="4" w:space="0" w:color="auto"/>
              <w:bottom w:val="single" w:sz="4" w:space="0" w:color="auto"/>
              <w:right w:val="single" w:sz="4" w:space="0" w:color="auto"/>
            </w:tcBorders>
            <w:hideMark/>
          </w:tcPr>
          <w:p w14:paraId="5609503C" w14:textId="77777777" w:rsidR="00927DE1" w:rsidRPr="002D4215" w:rsidRDefault="00FD669D">
            <w:pPr>
              <w:pStyle w:val="Tabletext"/>
              <w:jc w:val="center"/>
              <w:rPr>
                <w:i/>
                <w:iCs/>
                <w:sz w:val="22"/>
                <w:szCs w:val="22"/>
                <w:lang w:eastAsia="zh-CN"/>
              </w:rPr>
            </w:pPr>
            <w:r w:rsidRPr="002D4215">
              <w:rPr>
                <w:i/>
                <w:iCs/>
                <w:sz w:val="22"/>
                <w:szCs w:val="22"/>
                <w:lang w:eastAsia="zh-CN"/>
              </w:rPr>
              <w:t>H</w:t>
            </w:r>
            <w:r w:rsidRPr="002D4215">
              <w:rPr>
                <w:i/>
                <w:iCs/>
                <w:sz w:val="22"/>
                <w:szCs w:val="22"/>
                <w:vertAlign w:val="subscript"/>
                <w:lang w:eastAsia="zh-CN"/>
              </w:rPr>
              <w:t>max</w:t>
            </w:r>
          </w:p>
        </w:tc>
        <w:tc>
          <w:tcPr>
            <w:tcW w:w="1817" w:type="dxa"/>
            <w:tcBorders>
              <w:top w:val="single" w:sz="4" w:space="0" w:color="auto"/>
              <w:left w:val="single" w:sz="4" w:space="0" w:color="auto"/>
              <w:bottom w:val="single" w:sz="4" w:space="0" w:color="auto"/>
              <w:right w:val="single" w:sz="4" w:space="0" w:color="auto"/>
            </w:tcBorders>
            <w:vAlign w:val="center"/>
            <w:hideMark/>
          </w:tcPr>
          <w:p w14:paraId="3E57F546" w14:textId="77777777" w:rsidR="00927DE1" w:rsidRPr="002D4215" w:rsidRDefault="00FD669D">
            <w:pPr>
              <w:pStyle w:val="Tabletext"/>
              <w:jc w:val="center"/>
              <w:rPr>
                <w:sz w:val="22"/>
                <w:szCs w:val="22"/>
                <w:lang w:eastAsia="zh-CN"/>
              </w:rPr>
            </w:pPr>
            <w:r w:rsidRPr="002D4215">
              <w:rPr>
                <w:sz w:val="22"/>
                <w:szCs w:val="22"/>
                <w:lang w:eastAsia="zh-CN"/>
              </w:rPr>
              <w:t>15.0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4F695259" w14:textId="77777777" w:rsidR="00927DE1" w:rsidRPr="002D4215" w:rsidRDefault="00FD669D">
            <w:pPr>
              <w:pStyle w:val="Tabletext"/>
              <w:jc w:val="center"/>
              <w:rPr>
                <w:sz w:val="22"/>
                <w:szCs w:val="22"/>
                <w:lang w:eastAsia="zh-CN"/>
              </w:rPr>
            </w:pPr>
            <w:r w:rsidRPr="002D4215">
              <w:rPr>
                <w:sz w:val="22"/>
                <w:szCs w:val="22"/>
                <w:lang w:eastAsia="zh-CN"/>
              </w:rPr>
              <w:t>km</w:t>
            </w:r>
          </w:p>
        </w:tc>
      </w:tr>
      <w:tr w:rsidR="00927DE1" w:rsidRPr="002D4215" w14:paraId="657E3916"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22761EB0" w14:textId="77777777" w:rsidR="00927DE1" w:rsidRPr="002D4215" w:rsidRDefault="00FD669D">
            <w:pPr>
              <w:pStyle w:val="Tabletext"/>
              <w:jc w:val="center"/>
              <w:rPr>
                <w:sz w:val="22"/>
                <w:szCs w:val="22"/>
                <w:lang w:eastAsia="zh-CN"/>
              </w:rPr>
            </w:pPr>
            <w:r w:rsidRPr="002D4215">
              <w:rPr>
                <w:sz w:val="22"/>
                <w:szCs w:val="22"/>
                <w:lang w:eastAsia="zh-CN"/>
              </w:rPr>
              <w:t>13</w:t>
            </w:r>
          </w:p>
        </w:tc>
        <w:tc>
          <w:tcPr>
            <w:tcW w:w="4123" w:type="dxa"/>
            <w:tcBorders>
              <w:top w:val="single" w:sz="4" w:space="0" w:color="auto"/>
              <w:left w:val="single" w:sz="4" w:space="0" w:color="auto"/>
              <w:bottom w:val="single" w:sz="4" w:space="0" w:color="auto"/>
              <w:right w:val="single" w:sz="4" w:space="0" w:color="auto"/>
            </w:tcBorders>
            <w:hideMark/>
          </w:tcPr>
          <w:p w14:paraId="28841CEE" w14:textId="77777777" w:rsidR="00927DE1" w:rsidRPr="002D4215" w:rsidRDefault="00FD669D">
            <w:pPr>
              <w:pStyle w:val="Tabletext"/>
              <w:rPr>
                <w:sz w:val="22"/>
                <w:szCs w:val="22"/>
                <w:lang w:eastAsia="zh-CN"/>
              </w:rPr>
            </w:pPr>
            <w:r w:rsidRPr="002D4215">
              <w:rPr>
                <w:sz w:val="22"/>
                <w:szCs w:val="22"/>
                <w:lang w:eastAsia="zh-CN"/>
              </w:rPr>
              <w:t>Examination altitude spacing</w:t>
            </w:r>
            <w:r w:rsidRPr="002D4215">
              <w:rPr>
                <w:rStyle w:val="Appelnotedebasdep"/>
                <w:sz w:val="22"/>
                <w:szCs w:val="22"/>
                <w:lang w:eastAsia="zh-CN"/>
              </w:rPr>
              <w:footnoteReference w:id="2"/>
            </w:r>
          </w:p>
        </w:tc>
        <w:tc>
          <w:tcPr>
            <w:tcW w:w="1441" w:type="dxa"/>
            <w:tcBorders>
              <w:top w:val="single" w:sz="4" w:space="0" w:color="auto"/>
              <w:left w:val="single" w:sz="4" w:space="0" w:color="auto"/>
              <w:bottom w:val="single" w:sz="4" w:space="0" w:color="auto"/>
              <w:right w:val="single" w:sz="4" w:space="0" w:color="auto"/>
            </w:tcBorders>
            <w:hideMark/>
          </w:tcPr>
          <w:p w14:paraId="6F56ABE0" w14:textId="77777777" w:rsidR="00927DE1" w:rsidRPr="002D4215" w:rsidRDefault="00FD669D">
            <w:pPr>
              <w:pStyle w:val="Tabletext"/>
              <w:jc w:val="center"/>
              <w:rPr>
                <w:i/>
                <w:iCs/>
                <w:sz w:val="22"/>
                <w:szCs w:val="22"/>
                <w:lang w:eastAsia="zh-CN"/>
              </w:rPr>
            </w:pPr>
            <w:r w:rsidRPr="002D4215">
              <w:rPr>
                <w:i/>
                <w:iCs/>
                <w:sz w:val="22"/>
                <w:szCs w:val="22"/>
                <w:lang w:eastAsia="zh-CN"/>
              </w:rPr>
              <w:t>H</w:t>
            </w:r>
            <w:r w:rsidRPr="002D4215">
              <w:rPr>
                <w:i/>
                <w:iCs/>
                <w:sz w:val="22"/>
                <w:szCs w:val="22"/>
                <w:vertAlign w:val="subscript"/>
                <w:lang w:eastAsia="zh-CN"/>
              </w:rPr>
              <w:t>step</w:t>
            </w:r>
          </w:p>
        </w:tc>
        <w:tc>
          <w:tcPr>
            <w:tcW w:w="1817" w:type="dxa"/>
            <w:tcBorders>
              <w:top w:val="single" w:sz="4" w:space="0" w:color="auto"/>
              <w:left w:val="single" w:sz="4" w:space="0" w:color="auto"/>
              <w:bottom w:val="single" w:sz="4" w:space="0" w:color="auto"/>
              <w:right w:val="single" w:sz="4" w:space="0" w:color="auto"/>
            </w:tcBorders>
            <w:vAlign w:val="center"/>
            <w:hideMark/>
          </w:tcPr>
          <w:p w14:paraId="6B0CB346" w14:textId="77777777" w:rsidR="00927DE1" w:rsidRPr="002D4215" w:rsidRDefault="00FD669D">
            <w:pPr>
              <w:pStyle w:val="Tabletext"/>
              <w:jc w:val="center"/>
              <w:rPr>
                <w:sz w:val="22"/>
                <w:szCs w:val="22"/>
                <w:lang w:eastAsia="zh-CN"/>
              </w:rPr>
            </w:pPr>
            <w:r w:rsidRPr="002D4215">
              <w:rPr>
                <w:sz w:val="22"/>
                <w:szCs w:val="22"/>
                <w:lang w:eastAsia="zh-CN"/>
              </w:rPr>
              <w:t>1.0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61466ADB" w14:textId="77777777" w:rsidR="00927DE1" w:rsidRPr="002D4215" w:rsidRDefault="00FD669D">
            <w:pPr>
              <w:pStyle w:val="Tabletext"/>
              <w:jc w:val="center"/>
              <w:rPr>
                <w:sz w:val="22"/>
                <w:szCs w:val="22"/>
                <w:lang w:eastAsia="zh-CN"/>
              </w:rPr>
            </w:pPr>
            <w:r w:rsidRPr="002D4215">
              <w:rPr>
                <w:sz w:val="22"/>
                <w:szCs w:val="22"/>
                <w:lang w:eastAsia="zh-CN"/>
              </w:rPr>
              <w:t>km</w:t>
            </w:r>
          </w:p>
        </w:tc>
      </w:tr>
      <w:tr w:rsidR="00927DE1" w:rsidRPr="002D4215" w14:paraId="78AB6F4C" w14:textId="77777777">
        <w:trPr>
          <w:jc w:val="center"/>
        </w:trPr>
        <w:tc>
          <w:tcPr>
            <w:tcW w:w="704" w:type="dxa"/>
            <w:tcBorders>
              <w:top w:val="single" w:sz="4" w:space="0" w:color="auto"/>
              <w:left w:val="single" w:sz="4" w:space="0" w:color="auto"/>
              <w:bottom w:val="single" w:sz="4" w:space="0" w:color="auto"/>
              <w:right w:val="single" w:sz="4" w:space="0" w:color="auto"/>
            </w:tcBorders>
            <w:hideMark/>
          </w:tcPr>
          <w:p w14:paraId="3660DF8D" w14:textId="77777777" w:rsidR="00927DE1" w:rsidRPr="002D4215" w:rsidRDefault="00FD669D">
            <w:pPr>
              <w:pStyle w:val="Tabletext"/>
              <w:jc w:val="center"/>
              <w:rPr>
                <w:sz w:val="22"/>
                <w:szCs w:val="22"/>
                <w:lang w:eastAsia="zh-CN"/>
              </w:rPr>
            </w:pPr>
            <w:r w:rsidRPr="002D4215">
              <w:rPr>
                <w:sz w:val="22"/>
                <w:szCs w:val="22"/>
                <w:lang w:eastAsia="zh-CN"/>
              </w:rPr>
              <w:t>14</w:t>
            </w:r>
          </w:p>
        </w:tc>
        <w:tc>
          <w:tcPr>
            <w:tcW w:w="4123" w:type="dxa"/>
            <w:tcBorders>
              <w:top w:val="single" w:sz="4" w:space="0" w:color="auto"/>
              <w:left w:val="single" w:sz="4" w:space="0" w:color="auto"/>
              <w:bottom w:val="single" w:sz="4" w:space="0" w:color="auto"/>
              <w:right w:val="single" w:sz="4" w:space="0" w:color="auto"/>
            </w:tcBorders>
            <w:hideMark/>
          </w:tcPr>
          <w:p w14:paraId="3D6D06E7" w14:textId="77777777" w:rsidR="00927DE1" w:rsidRPr="002D4215" w:rsidRDefault="00FD669D">
            <w:pPr>
              <w:pStyle w:val="Tabletext"/>
              <w:rPr>
                <w:sz w:val="22"/>
                <w:szCs w:val="22"/>
                <w:lang w:eastAsia="zh-CN"/>
              </w:rPr>
            </w:pPr>
            <w:r w:rsidRPr="002D4215">
              <w:rPr>
                <w:sz w:val="22"/>
                <w:szCs w:val="22"/>
                <w:lang w:eastAsia="zh-CN"/>
              </w:rPr>
              <w:t>Fuselage attenuation</w:t>
            </w:r>
          </w:p>
        </w:tc>
        <w:tc>
          <w:tcPr>
            <w:tcW w:w="1441" w:type="dxa"/>
            <w:tcBorders>
              <w:top w:val="single" w:sz="4" w:space="0" w:color="auto"/>
              <w:left w:val="single" w:sz="4" w:space="0" w:color="auto"/>
              <w:bottom w:val="single" w:sz="4" w:space="0" w:color="auto"/>
              <w:right w:val="single" w:sz="4" w:space="0" w:color="auto"/>
            </w:tcBorders>
            <w:hideMark/>
          </w:tcPr>
          <w:p w14:paraId="1AAEAE3A" w14:textId="77777777" w:rsidR="00927DE1" w:rsidRPr="002D4215" w:rsidRDefault="00FD669D">
            <w:pPr>
              <w:pStyle w:val="Tabletext"/>
              <w:jc w:val="center"/>
              <w:rPr>
                <w:i/>
                <w:iCs/>
                <w:sz w:val="22"/>
                <w:szCs w:val="22"/>
                <w:lang w:eastAsia="zh-CN"/>
              </w:rPr>
            </w:pPr>
            <w:r w:rsidRPr="002D4215">
              <w:rPr>
                <w:i/>
                <w:iCs/>
                <w:sz w:val="22"/>
                <w:szCs w:val="22"/>
                <w:lang w:eastAsia="zh-CN"/>
              </w:rPr>
              <w:t>L</w:t>
            </w:r>
            <w:r w:rsidRPr="002D4215">
              <w:rPr>
                <w:i/>
                <w:iCs/>
                <w:sz w:val="22"/>
                <w:szCs w:val="22"/>
                <w:vertAlign w:val="subscript"/>
                <w:lang w:eastAsia="zh-CN"/>
              </w:rPr>
              <w:t>f</w:t>
            </w:r>
          </w:p>
        </w:tc>
        <w:tc>
          <w:tcPr>
            <w:tcW w:w="1817" w:type="dxa"/>
            <w:tcBorders>
              <w:top w:val="single" w:sz="4" w:space="0" w:color="auto"/>
              <w:left w:val="single" w:sz="4" w:space="0" w:color="auto"/>
              <w:bottom w:val="single" w:sz="4" w:space="0" w:color="auto"/>
              <w:right w:val="single" w:sz="4" w:space="0" w:color="auto"/>
            </w:tcBorders>
            <w:vAlign w:val="center"/>
            <w:hideMark/>
          </w:tcPr>
          <w:p w14:paraId="3A5EA689" w14:textId="77777777" w:rsidR="00927DE1" w:rsidRPr="002D4215" w:rsidRDefault="00FD669D">
            <w:pPr>
              <w:pStyle w:val="Tabletext"/>
              <w:jc w:val="center"/>
              <w:rPr>
                <w:sz w:val="22"/>
                <w:szCs w:val="22"/>
                <w:lang w:eastAsia="zh-CN"/>
              </w:rPr>
            </w:pPr>
            <w:r w:rsidRPr="002D4215">
              <w:rPr>
                <w:sz w:val="22"/>
                <w:szCs w:val="22"/>
                <w:lang w:eastAsia="zh-CN"/>
              </w:rPr>
              <w:t>Computed based on ITU-R Reports or Recommendations (see Table 4)</w:t>
            </w:r>
          </w:p>
        </w:tc>
        <w:tc>
          <w:tcPr>
            <w:tcW w:w="1635" w:type="dxa"/>
            <w:tcBorders>
              <w:top w:val="single" w:sz="4" w:space="0" w:color="auto"/>
              <w:left w:val="single" w:sz="4" w:space="0" w:color="auto"/>
              <w:bottom w:val="single" w:sz="4" w:space="0" w:color="auto"/>
              <w:right w:val="single" w:sz="4" w:space="0" w:color="auto"/>
            </w:tcBorders>
            <w:vAlign w:val="center"/>
            <w:hideMark/>
          </w:tcPr>
          <w:p w14:paraId="5C27A9D6" w14:textId="77777777" w:rsidR="00927DE1" w:rsidRPr="002D4215" w:rsidRDefault="00FD669D">
            <w:pPr>
              <w:pStyle w:val="Tabletext"/>
              <w:jc w:val="center"/>
              <w:rPr>
                <w:sz w:val="22"/>
                <w:szCs w:val="22"/>
                <w:lang w:eastAsia="zh-CN"/>
              </w:rPr>
            </w:pPr>
            <w:r w:rsidRPr="002D4215">
              <w:rPr>
                <w:sz w:val="22"/>
                <w:szCs w:val="22"/>
                <w:lang w:eastAsia="zh-CN"/>
              </w:rPr>
              <w:t>dB</w:t>
            </w:r>
          </w:p>
        </w:tc>
      </w:tr>
    </w:tbl>
    <w:p w14:paraId="63D9C0C6" w14:textId="77777777" w:rsidR="00927DE1" w:rsidRPr="002D4215" w:rsidRDefault="00927DE1">
      <w:pPr>
        <w:pStyle w:val="Note"/>
        <w:rPr>
          <w:sz w:val="22"/>
          <w:szCs w:val="22"/>
          <w:lang w:eastAsia="en-GB"/>
        </w:rPr>
      </w:pPr>
    </w:p>
    <w:p w14:paraId="33C56A09" w14:textId="5B643467" w:rsidR="00927DE1" w:rsidRPr="002D4215" w:rsidRDefault="00FD669D">
      <w:pPr>
        <w:pStyle w:val="Note"/>
        <w:rPr>
          <w:sz w:val="22"/>
          <w:szCs w:val="22"/>
        </w:rPr>
      </w:pPr>
      <w:r w:rsidRPr="002D4215">
        <w:rPr>
          <w:sz w:val="22"/>
          <w:szCs w:val="22"/>
        </w:rPr>
        <w:t>NOTE</w:t>
      </w:r>
      <w:r w:rsidR="00396B66" w:rsidRPr="002D4215">
        <w:rPr>
          <w:sz w:val="22"/>
          <w:szCs w:val="22"/>
        </w:rPr>
        <w:t>:</w:t>
      </w:r>
      <w:r w:rsidRPr="002D4215">
        <w:rPr>
          <w:sz w:val="22"/>
          <w:szCs w:val="22"/>
        </w:rPr>
        <w:t xml:space="preserve"> The atmospheric attenuation is computed with Recommendation ITU-R P.676, with the mean annual global reference atmosphere as defined in Recommendation ITU-R P.835 </w:t>
      </w:r>
    </w:p>
    <w:p w14:paraId="3781A9A5" w14:textId="77777777" w:rsidR="00927DE1" w:rsidRPr="002D4215" w:rsidRDefault="00FD669D">
      <w:pPr>
        <w:pStyle w:val="TableNo"/>
        <w:rPr>
          <w:sz w:val="22"/>
          <w:szCs w:val="22"/>
        </w:rPr>
      </w:pPr>
      <w:r w:rsidRPr="002D4215">
        <w:rPr>
          <w:sz w:val="22"/>
          <w:szCs w:val="22"/>
        </w:rPr>
        <w:t>Figure 1</w:t>
      </w:r>
    </w:p>
    <w:p w14:paraId="0455F8A2" w14:textId="77777777" w:rsidR="00927DE1" w:rsidRPr="002D4215" w:rsidRDefault="00FD669D">
      <w:pPr>
        <w:pStyle w:val="Figuretitle"/>
        <w:rPr>
          <w:sz w:val="22"/>
          <w:szCs w:val="22"/>
        </w:rPr>
      </w:pPr>
      <w:r w:rsidRPr="002D4215">
        <w:rPr>
          <w:sz w:val="22"/>
          <w:szCs w:val="22"/>
        </w:rPr>
        <w:t>Geometry for the examination of compliance for two different A-ESIM altitudes</w:t>
      </w:r>
    </w:p>
    <w:p w14:paraId="71302296" w14:textId="77777777" w:rsidR="00927DE1" w:rsidRPr="002D4215" w:rsidRDefault="00FD669D">
      <w:r w:rsidRPr="002D4215">
        <w:rPr>
          <w:noProof/>
        </w:rPr>
        <w:drawing>
          <wp:inline distT="0" distB="0" distL="0" distR="0" wp14:anchorId="0AA0AB95" wp14:editId="50E32063">
            <wp:extent cx="5393055" cy="2095500"/>
            <wp:effectExtent l="0" t="0" r="0" b="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3055" cy="2095500"/>
                    </a:xfrm>
                    <a:prstGeom prst="rect">
                      <a:avLst/>
                    </a:prstGeom>
                    <a:noFill/>
                    <a:ln>
                      <a:noFill/>
                    </a:ln>
                  </pic:spPr>
                </pic:pic>
              </a:graphicData>
            </a:graphic>
          </wp:inline>
        </w:drawing>
      </w:r>
    </w:p>
    <w:p w14:paraId="5EABB61F" w14:textId="77777777" w:rsidR="00927DE1" w:rsidRPr="002D4215" w:rsidRDefault="00FD669D">
      <w:pPr>
        <w:pStyle w:val="TableNo"/>
        <w:rPr>
          <w:sz w:val="22"/>
          <w:szCs w:val="22"/>
        </w:rPr>
      </w:pPr>
      <w:r w:rsidRPr="002D4215">
        <w:rPr>
          <w:sz w:val="22"/>
          <w:szCs w:val="22"/>
        </w:rPr>
        <w:t>TABLE 4</w:t>
      </w:r>
    </w:p>
    <w:p w14:paraId="7C76B72C" w14:textId="77777777" w:rsidR="00927DE1" w:rsidRPr="002D4215" w:rsidRDefault="00FD669D">
      <w:pPr>
        <w:pStyle w:val="Tabletitle"/>
        <w:rPr>
          <w:sz w:val="22"/>
          <w:szCs w:val="22"/>
        </w:rPr>
      </w:pPr>
      <w:r w:rsidRPr="002D4215">
        <w:rPr>
          <w:sz w:val="22"/>
          <w:szCs w:val="22"/>
        </w:rPr>
        <w:t xml:space="preserve">Fuselage Attenuation Model </w:t>
      </w:r>
    </w:p>
    <w:tbl>
      <w:tblPr>
        <w:tblW w:w="0" w:type="auto"/>
        <w:jc w:val="center"/>
        <w:tblLook w:val="04A0" w:firstRow="1" w:lastRow="0" w:firstColumn="1" w:lastColumn="0" w:noHBand="0" w:noVBand="1"/>
      </w:tblPr>
      <w:tblGrid>
        <w:gridCol w:w="2880"/>
        <w:gridCol w:w="810"/>
        <w:gridCol w:w="720"/>
        <w:gridCol w:w="1710"/>
      </w:tblGrid>
      <w:tr w:rsidR="00927DE1" w:rsidRPr="002D4215" w14:paraId="74187BCF" w14:textId="77777777">
        <w:trPr>
          <w:jc w:val="center"/>
        </w:trPr>
        <w:tc>
          <w:tcPr>
            <w:tcW w:w="2880" w:type="dxa"/>
            <w:tcBorders>
              <w:top w:val="single" w:sz="4" w:space="0" w:color="auto"/>
              <w:left w:val="single" w:sz="4" w:space="0" w:color="auto"/>
              <w:bottom w:val="single" w:sz="4" w:space="0" w:color="auto"/>
              <w:right w:val="single" w:sz="4" w:space="0" w:color="auto"/>
            </w:tcBorders>
            <w:hideMark/>
          </w:tcPr>
          <w:p w14:paraId="715E131C" w14:textId="77777777" w:rsidR="00927DE1" w:rsidRPr="002D4215" w:rsidRDefault="00AE25EB">
            <w:pPr>
              <w:pStyle w:val="Tabletext"/>
              <w:rPr>
                <w:sz w:val="22"/>
                <w:szCs w:val="22"/>
                <w:lang w:eastAsia="zh-CN"/>
              </w:rPr>
            </w:pPr>
            <m:oMathPara>
              <m:oMathParaPr>
                <m:jc m:val="left"/>
              </m:oMathParaPr>
              <m:oMath>
                <m:sSub>
                  <m:sSubPr>
                    <m:ctrlPr>
                      <w:rPr>
                        <w:rFonts w:ascii="Cambria Math" w:hAnsi="Cambria Math"/>
                        <w:sz w:val="22"/>
                        <w:szCs w:val="22"/>
                        <w:lang w:eastAsia="zh-CN"/>
                      </w:rPr>
                    </m:ctrlPr>
                  </m:sSubPr>
                  <m:e>
                    <m:r>
                      <w:rPr>
                        <w:rFonts w:ascii="Cambria Math" w:hAnsi="Cambria Math"/>
                        <w:sz w:val="22"/>
                        <w:szCs w:val="22"/>
                        <w:lang w:eastAsia="zh-CN"/>
                      </w:rPr>
                      <m:t>L</m:t>
                    </m:r>
                  </m:e>
                  <m:sub>
                    <m:r>
                      <w:rPr>
                        <w:rFonts w:ascii="Cambria Math" w:hAnsi="Cambria Math"/>
                        <w:sz w:val="22"/>
                        <w:szCs w:val="22"/>
                        <w:lang w:eastAsia="zh-CN"/>
                      </w:rPr>
                      <m:t>fuse</m:t>
                    </m:r>
                  </m:sub>
                </m:sSub>
                <m:d>
                  <m:dPr>
                    <m:ctrlPr>
                      <w:rPr>
                        <w:rFonts w:ascii="Cambria Math" w:hAnsi="Cambria Math"/>
                        <w:sz w:val="22"/>
                        <w:szCs w:val="22"/>
                        <w:lang w:eastAsia="zh-CN"/>
                      </w:rPr>
                    </m:ctrlPr>
                  </m:dPr>
                  <m:e>
                    <m:r>
                      <w:rPr>
                        <w:rFonts w:ascii="Cambria Math" w:hAnsi="Cambria Math"/>
                        <w:sz w:val="22"/>
                        <w:szCs w:val="22"/>
                        <w:lang w:eastAsia="zh-CN"/>
                      </w:rPr>
                      <m:t>γ</m:t>
                    </m:r>
                  </m:e>
                </m:d>
                <m:r>
                  <m:rPr>
                    <m:sty m:val="p"/>
                  </m:rPr>
                  <w:rPr>
                    <w:rFonts w:ascii="Cambria Math" w:hAnsi="Cambria Math"/>
                    <w:sz w:val="22"/>
                    <w:szCs w:val="22"/>
                    <w:lang w:eastAsia="zh-CN"/>
                  </w:rPr>
                  <m:t>=3.5+0.25∙</m:t>
                </m:r>
                <m:r>
                  <w:rPr>
                    <w:rFonts w:ascii="Cambria Math" w:hAnsi="Cambria Math"/>
                    <w:sz w:val="22"/>
                    <w:szCs w:val="22"/>
                    <w:lang w:eastAsia="zh-CN"/>
                  </w:rPr>
                  <m:t>γ</m:t>
                </m:r>
              </m:oMath>
            </m:oMathPara>
          </w:p>
        </w:tc>
        <w:tc>
          <w:tcPr>
            <w:tcW w:w="810" w:type="dxa"/>
            <w:tcBorders>
              <w:top w:val="single" w:sz="4" w:space="0" w:color="auto"/>
              <w:left w:val="single" w:sz="4" w:space="0" w:color="auto"/>
              <w:bottom w:val="single" w:sz="4" w:space="0" w:color="auto"/>
              <w:right w:val="single" w:sz="4" w:space="0" w:color="auto"/>
            </w:tcBorders>
            <w:hideMark/>
          </w:tcPr>
          <w:p w14:paraId="41100A64" w14:textId="77777777" w:rsidR="00927DE1" w:rsidRPr="002D4215" w:rsidRDefault="00FD669D">
            <w:pPr>
              <w:pStyle w:val="Tabletext"/>
              <w:jc w:val="center"/>
              <w:rPr>
                <w:sz w:val="22"/>
                <w:szCs w:val="22"/>
                <w:lang w:eastAsia="zh-CN"/>
              </w:rPr>
            </w:pPr>
            <w:r w:rsidRPr="002D4215">
              <w:rPr>
                <w:sz w:val="22"/>
                <w:szCs w:val="22"/>
                <w:lang w:eastAsia="zh-CN"/>
              </w:rPr>
              <w:t>dB</w:t>
            </w:r>
          </w:p>
        </w:tc>
        <w:tc>
          <w:tcPr>
            <w:tcW w:w="720" w:type="dxa"/>
            <w:tcBorders>
              <w:top w:val="single" w:sz="4" w:space="0" w:color="auto"/>
              <w:left w:val="single" w:sz="4" w:space="0" w:color="auto"/>
              <w:bottom w:val="single" w:sz="4" w:space="0" w:color="auto"/>
              <w:right w:val="single" w:sz="4" w:space="0" w:color="auto"/>
            </w:tcBorders>
            <w:hideMark/>
          </w:tcPr>
          <w:p w14:paraId="1F6B637D" w14:textId="77777777" w:rsidR="00927DE1" w:rsidRPr="002D4215" w:rsidRDefault="00FD669D">
            <w:pPr>
              <w:pStyle w:val="Tabletext"/>
              <w:jc w:val="center"/>
              <w:rPr>
                <w:sz w:val="22"/>
                <w:szCs w:val="22"/>
                <w:lang w:eastAsia="zh-CN"/>
              </w:rPr>
            </w:pPr>
            <w:r w:rsidRPr="002D4215">
              <w:rPr>
                <w:sz w:val="22"/>
                <w:szCs w:val="22"/>
                <w:lang w:eastAsia="zh-CN"/>
              </w:rPr>
              <w:t>for</w:t>
            </w:r>
          </w:p>
        </w:tc>
        <w:tc>
          <w:tcPr>
            <w:tcW w:w="1710" w:type="dxa"/>
            <w:tcBorders>
              <w:top w:val="single" w:sz="4" w:space="0" w:color="auto"/>
              <w:left w:val="single" w:sz="4" w:space="0" w:color="auto"/>
              <w:bottom w:val="single" w:sz="4" w:space="0" w:color="auto"/>
              <w:right w:val="single" w:sz="4" w:space="0" w:color="auto"/>
            </w:tcBorders>
            <w:hideMark/>
          </w:tcPr>
          <w:p w14:paraId="75D47EFC" w14:textId="77777777" w:rsidR="00927DE1" w:rsidRPr="002D4215" w:rsidRDefault="00FD669D">
            <w:pPr>
              <w:pStyle w:val="Tabletext"/>
              <w:rPr>
                <w:sz w:val="22"/>
                <w:szCs w:val="22"/>
                <w:lang w:eastAsia="zh-CN"/>
              </w:rPr>
            </w:pPr>
            <w:r w:rsidRPr="002D4215">
              <w:rPr>
                <w:sz w:val="22"/>
                <w:szCs w:val="22"/>
                <w:lang w:eastAsia="zh-CN"/>
              </w:rPr>
              <w:t>0°≤ γ ≤ 10°</w:t>
            </w:r>
          </w:p>
        </w:tc>
      </w:tr>
      <w:tr w:rsidR="00927DE1" w:rsidRPr="002D4215" w14:paraId="2D5D1DBC" w14:textId="77777777">
        <w:trPr>
          <w:jc w:val="center"/>
        </w:trPr>
        <w:tc>
          <w:tcPr>
            <w:tcW w:w="2880" w:type="dxa"/>
            <w:tcBorders>
              <w:top w:val="single" w:sz="4" w:space="0" w:color="auto"/>
              <w:left w:val="single" w:sz="4" w:space="0" w:color="auto"/>
              <w:bottom w:val="single" w:sz="4" w:space="0" w:color="auto"/>
              <w:right w:val="single" w:sz="4" w:space="0" w:color="auto"/>
            </w:tcBorders>
            <w:hideMark/>
          </w:tcPr>
          <w:p w14:paraId="6A52B48D" w14:textId="77777777" w:rsidR="00927DE1" w:rsidRPr="002D4215" w:rsidRDefault="00AE25EB">
            <w:pPr>
              <w:pStyle w:val="Tabletext"/>
              <w:rPr>
                <w:sz w:val="22"/>
                <w:szCs w:val="22"/>
                <w:lang w:eastAsia="zh-CN"/>
              </w:rPr>
            </w:pPr>
            <m:oMathPara>
              <m:oMathParaPr>
                <m:jc m:val="left"/>
              </m:oMathParaPr>
              <m:oMath>
                <m:sSub>
                  <m:sSubPr>
                    <m:ctrlPr>
                      <w:rPr>
                        <w:rFonts w:ascii="Cambria Math" w:hAnsi="Cambria Math"/>
                        <w:sz w:val="22"/>
                        <w:szCs w:val="22"/>
                        <w:lang w:eastAsia="zh-CN"/>
                      </w:rPr>
                    </m:ctrlPr>
                  </m:sSubPr>
                  <m:e>
                    <m:r>
                      <w:rPr>
                        <w:rFonts w:ascii="Cambria Math" w:hAnsi="Cambria Math"/>
                        <w:sz w:val="22"/>
                        <w:szCs w:val="22"/>
                        <w:lang w:eastAsia="zh-CN"/>
                      </w:rPr>
                      <m:t>L</m:t>
                    </m:r>
                  </m:e>
                  <m:sub>
                    <m:r>
                      <w:rPr>
                        <w:rFonts w:ascii="Cambria Math" w:hAnsi="Cambria Math"/>
                        <w:sz w:val="22"/>
                        <w:szCs w:val="22"/>
                        <w:lang w:eastAsia="zh-CN"/>
                      </w:rPr>
                      <m:t>fuse</m:t>
                    </m:r>
                  </m:sub>
                </m:sSub>
                <m:d>
                  <m:dPr>
                    <m:ctrlPr>
                      <w:rPr>
                        <w:rFonts w:ascii="Cambria Math" w:hAnsi="Cambria Math"/>
                        <w:sz w:val="22"/>
                        <w:szCs w:val="22"/>
                        <w:lang w:eastAsia="zh-CN"/>
                      </w:rPr>
                    </m:ctrlPr>
                  </m:dPr>
                  <m:e>
                    <m:r>
                      <w:rPr>
                        <w:rFonts w:ascii="Cambria Math" w:hAnsi="Cambria Math"/>
                        <w:sz w:val="22"/>
                        <w:szCs w:val="22"/>
                        <w:lang w:eastAsia="zh-CN"/>
                      </w:rPr>
                      <m:t>γ</m:t>
                    </m:r>
                  </m:e>
                </m:d>
                <m:r>
                  <m:rPr>
                    <m:sty m:val="p"/>
                  </m:rPr>
                  <w:rPr>
                    <w:rFonts w:ascii="Cambria Math" w:hAnsi="Cambria Math"/>
                    <w:sz w:val="22"/>
                    <w:szCs w:val="22"/>
                    <w:lang w:eastAsia="zh-CN"/>
                  </w:rPr>
                  <m:t>=-2+0.79∙</m:t>
                </m:r>
                <m:r>
                  <w:rPr>
                    <w:rFonts w:ascii="Cambria Math" w:hAnsi="Cambria Math"/>
                    <w:sz w:val="22"/>
                    <w:szCs w:val="22"/>
                    <w:lang w:eastAsia="zh-CN"/>
                  </w:rPr>
                  <m:t>γ</m:t>
                </m:r>
              </m:oMath>
            </m:oMathPara>
          </w:p>
        </w:tc>
        <w:tc>
          <w:tcPr>
            <w:tcW w:w="810" w:type="dxa"/>
            <w:tcBorders>
              <w:top w:val="single" w:sz="4" w:space="0" w:color="auto"/>
              <w:left w:val="single" w:sz="4" w:space="0" w:color="auto"/>
              <w:bottom w:val="single" w:sz="4" w:space="0" w:color="auto"/>
              <w:right w:val="single" w:sz="4" w:space="0" w:color="auto"/>
            </w:tcBorders>
            <w:hideMark/>
          </w:tcPr>
          <w:p w14:paraId="01E564E9" w14:textId="77777777" w:rsidR="00927DE1" w:rsidRPr="002D4215" w:rsidRDefault="00FD669D">
            <w:pPr>
              <w:pStyle w:val="Tabletext"/>
              <w:jc w:val="center"/>
              <w:rPr>
                <w:sz w:val="22"/>
                <w:szCs w:val="22"/>
                <w:lang w:eastAsia="zh-CN"/>
              </w:rPr>
            </w:pPr>
            <w:r w:rsidRPr="002D4215">
              <w:rPr>
                <w:sz w:val="22"/>
                <w:szCs w:val="22"/>
                <w:lang w:eastAsia="zh-CN"/>
              </w:rPr>
              <w:t>dB</w:t>
            </w:r>
          </w:p>
        </w:tc>
        <w:tc>
          <w:tcPr>
            <w:tcW w:w="720" w:type="dxa"/>
            <w:tcBorders>
              <w:top w:val="single" w:sz="4" w:space="0" w:color="auto"/>
              <w:left w:val="single" w:sz="4" w:space="0" w:color="auto"/>
              <w:bottom w:val="single" w:sz="4" w:space="0" w:color="auto"/>
              <w:right w:val="single" w:sz="4" w:space="0" w:color="auto"/>
            </w:tcBorders>
            <w:hideMark/>
          </w:tcPr>
          <w:p w14:paraId="585CF065" w14:textId="77777777" w:rsidR="00927DE1" w:rsidRPr="002D4215" w:rsidRDefault="00FD669D">
            <w:pPr>
              <w:pStyle w:val="Tabletext"/>
              <w:jc w:val="center"/>
              <w:rPr>
                <w:sz w:val="22"/>
                <w:szCs w:val="22"/>
                <w:lang w:eastAsia="zh-CN"/>
              </w:rPr>
            </w:pPr>
            <w:r w:rsidRPr="002D4215">
              <w:rPr>
                <w:sz w:val="22"/>
                <w:szCs w:val="22"/>
                <w:lang w:eastAsia="zh-CN"/>
              </w:rPr>
              <w:t>for</w:t>
            </w:r>
          </w:p>
        </w:tc>
        <w:tc>
          <w:tcPr>
            <w:tcW w:w="1710" w:type="dxa"/>
            <w:tcBorders>
              <w:top w:val="single" w:sz="4" w:space="0" w:color="auto"/>
              <w:left w:val="single" w:sz="4" w:space="0" w:color="auto"/>
              <w:bottom w:val="single" w:sz="4" w:space="0" w:color="auto"/>
              <w:right w:val="single" w:sz="4" w:space="0" w:color="auto"/>
            </w:tcBorders>
            <w:hideMark/>
          </w:tcPr>
          <w:p w14:paraId="007F43EA" w14:textId="77777777" w:rsidR="00927DE1" w:rsidRPr="002D4215" w:rsidRDefault="00FD669D">
            <w:pPr>
              <w:pStyle w:val="Tabletext"/>
              <w:rPr>
                <w:sz w:val="22"/>
                <w:szCs w:val="22"/>
                <w:lang w:eastAsia="zh-CN"/>
              </w:rPr>
            </w:pPr>
            <w:r w:rsidRPr="002D4215">
              <w:rPr>
                <w:sz w:val="22"/>
                <w:szCs w:val="22"/>
                <w:lang w:eastAsia="zh-CN"/>
              </w:rPr>
              <w:t>10°&lt; γ ≤ 34°</w:t>
            </w:r>
          </w:p>
        </w:tc>
      </w:tr>
      <w:tr w:rsidR="00927DE1" w:rsidRPr="002D4215" w14:paraId="54669A10" w14:textId="77777777">
        <w:trPr>
          <w:jc w:val="center"/>
        </w:trPr>
        <w:tc>
          <w:tcPr>
            <w:tcW w:w="2880" w:type="dxa"/>
            <w:tcBorders>
              <w:top w:val="single" w:sz="4" w:space="0" w:color="auto"/>
              <w:left w:val="single" w:sz="4" w:space="0" w:color="auto"/>
              <w:bottom w:val="single" w:sz="4" w:space="0" w:color="auto"/>
              <w:right w:val="single" w:sz="4" w:space="0" w:color="auto"/>
            </w:tcBorders>
            <w:hideMark/>
          </w:tcPr>
          <w:p w14:paraId="684A71D7" w14:textId="77777777" w:rsidR="00927DE1" w:rsidRPr="002D4215" w:rsidRDefault="00AE25EB">
            <w:pPr>
              <w:pStyle w:val="Tabletext"/>
              <w:rPr>
                <w:sz w:val="22"/>
                <w:szCs w:val="22"/>
                <w:lang w:eastAsia="zh-CN"/>
              </w:rPr>
            </w:pPr>
            <m:oMathPara>
              <m:oMathParaPr>
                <m:jc m:val="left"/>
              </m:oMathParaPr>
              <m:oMath>
                <m:sSub>
                  <m:sSubPr>
                    <m:ctrlPr>
                      <w:rPr>
                        <w:rFonts w:ascii="Cambria Math" w:hAnsi="Cambria Math"/>
                        <w:sz w:val="22"/>
                        <w:szCs w:val="22"/>
                        <w:lang w:eastAsia="zh-CN"/>
                      </w:rPr>
                    </m:ctrlPr>
                  </m:sSubPr>
                  <m:e>
                    <m:r>
                      <w:rPr>
                        <w:rFonts w:ascii="Cambria Math" w:hAnsi="Cambria Math"/>
                        <w:sz w:val="22"/>
                        <w:szCs w:val="22"/>
                        <w:lang w:eastAsia="zh-CN"/>
                      </w:rPr>
                      <m:t>L</m:t>
                    </m:r>
                  </m:e>
                  <m:sub>
                    <m:r>
                      <w:rPr>
                        <w:rFonts w:ascii="Cambria Math" w:hAnsi="Cambria Math"/>
                        <w:sz w:val="22"/>
                        <w:szCs w:val="22"/>
                        <w:lang w:eastAsia="zh-CN"/>
                      </w:rPr>
                      <m:t>fuse</m:t>
                    </m:r>
                  </m:sub>
                </m:sSub>
                <m:d>
                  <m:dPr>
                    <m:ctrlPr>
                      <w:rPr>
                        <w:rFonts w:ascii="Cambria Math" w:hAnsi="Cambria Math"/>
                        <w:sz w:val="22"/>
                        <w:szCs w:val="22"/>
                        <w:lang w:eastAsia="zh-CN"/>
                      </w:rPr>
                    </m:ctrlPr>
                  </m:dPr>
                  <m:e>
                    <m:r>
                      <w:rPr>
                        <w:rFonts w:ascii="Cambria Math" w:hAnsi="Cambria Math"/>
                        <w:sz w:val="22"/>
                        <w:szCs w:val="22"/>
                        <w:lang w:eastAsia="zh-CN"/>
                      </w:rPr>
                      <m:t>γ</m:t>
                    </m:r>
                  </m:e>
                </m:d>
                <m:r>
                  <m:rPr>
                    <m:sty m:val="p"/>
                  </m:rPr>
                  <w:rPr>
                    <w:rFonts w:ascii="Cambria Math" w:hAnsi="Cambria Math"/>
                    <w:sz w:val="22"/>
                    <w:szCs w:val="22"/>
                    <w:lang w:eastAsia="zh-CN"/>
                  </w:rPr>
                  <m:t>=3.75+0.625∙</m:t>
                </m:r>
                <m:r>
                  <w:rPr>
                    <w:rFonts w:ascii="Cambria Math" w:hAnsi="Cambria Math"/>
                    <w:sz w:val="22"/>
                    <w:szCs w:val="22"/>
                    <w:lang w:eastAsia="zh-CN"/>
                  </w:rPr>
                  <m:t>γ</m:t>
                </m:r>
              </m:oMath>
            </m:oMathPara>
          </w:p>
        </w:tc>
        <w:tc>
          <w:tcPr>
            <w:tcW w:w="810" w:type="dxa"/>
            <w:tcBorders>
              <w:top w:val="single" w:sz="4" w:space="0" w:color="auto"/>
              <w:left w:val="single" w:sz="4" w:space="0" w:color="auto"/>
              <w:bottom w:val="single" w:sz="4" w:space="0" w:color="auto"/>
              <w:right w:val="single" w:sz="4" w:space="0" w:color="auto"/>
            </w:tcBorders>
            <w:hideMark/>
          </w:tcPr>
          <w:p w14:paraId="0AFE2175" w14:textId="77777777" w:rsidR="00927DE1" w:rsidRPr="002D4215" w:rsidRDefault="00FD669D">
            <w:pPr>
              <w:pStyle w:val="Tabletext"/>
              <w:jc w:val="center"/>
              <w:rPr>
                <w:sz w:val="22"/>
                <w:szCs w:val="22"/>
                <w:lang w:eastAsia="zh-CN"/>
              </w:rPr>
            </w:pPr>
            <w:r w:rsidRPr="002D4215">
              <w:rPr>
                <w:sz w:val="22"/>
                <w:szCs w:val="22"/>
                <w:lang w:eastAsia="zh-CN"/>
              </w:rPr>
              <w:t>dB</w:t>
            </w:r>
          </w:p>
        </w:tc>
        <w:tc>
          <w:tcPr>
            <w:tcW w:w="720" w:type="dxa"/>
            <w:tcBorders>
              <w:top w:val="single" w:sz="4" w:space="0" w:color="auto"/>
              <w:left w:val="single" w:sz="4" w:space="0" w:color="auto"/>
              <w:bottom w:val="single" w:sz="4" w:space="0" w:color="auto"/>
              <w:right w:val="single" w:sz="4" w:space="0" w:color="auto"/>
            </w:tcBorders>
            <w:hideMark/>
          </w:tcPr>
          <w:p w14:paraId="5256474A" w14:textId="77777777" w:rsidR="00927DE1" w:rsidRPr="002D4215" w:rsidRDefault="00FD669D">
            <w:pPr>
              <w:pStyle w:val="Tabletext"/>
              <w:jc w:val="center"/>
              <w:rPr>
                <w:sz w:val="22"/>
                <w:szCs w:val="22"/>
                <w:lang w:eastAsia="zh-CN"/>
              </w:rPr>
            </w:pPr>
            <w:r w:rsidRPr="002D4215">
              <w:rPr>
                <w:sz w:val="22"/>
                <w:szCs w:val="22"/>
                <w:lang w:eastAsia="zh-CN"/>
              </w:rPr>
              <w:t>for</w:t>
            </w:r>
          </w:p>
        </w:tc>
        <w:tc>
          <w:tcPr>
            <w:tcW w:w="1710" w:type="dxa"/>
            <w:tcBorders>
              <w:top w:val="single" w:sz="4" w:space="0" w:color="auto"/>
              <w:left w:val="single" w:sz="4" w:space="0" w:color="auto"/>
              <w:bottom w:val="single" w:sz="4" w:space="0" w:color="auto"/>
              <w:right w:val="single" w:sz="4" w:space="0" w:color="auto"/>
            </w:tcBorders>
            <w:hideMark/>
          </w:tcPr>
          <w:p w14:paraId="52F9CE27" w14:textId="77777777" w:rsidR="00927DE1" w:rsidRPr="002D4215" w:rsidRDefault="00FD669D">
            <w:pPr>
              <w:pStyle w:val="Tabletext"/>
              <w:rPr>
                <w:sz w:val="22"/>
                <w:szCs w:val="22"/>
                <w:lang w:eastAsia="zh-CN"/>
              </w:rPr>
            </w:pPr>
            <w:r w:rsidRPr="002D4215">
              <w:rPr>
                <w:sz w:val="22"/>
                <w:szCs w:val="22"/>
                <w:lang w:eastAsia="zh-CN"/>
              </w:rPr>
              <w:t>34°&lt; γ ≤ 50°</w:t>
            </w:r>
          </w:p>
        </w:tc>
      </w:tr>
      <w:tr w:rsidR="00927DE1" w:rsidRPr="002D4215" w14:paraId="44572717" w14:textId="77777777">
        <w:trPr>
          <w:jc w:val="center"/>
        </w:trPr>
        <w:tc>
          <w:tcPr>
            <w:tcW w:w="2880" w:type="dxa"/>
            <w:tcBorders>
              <w:top w:val="single" w:sz="4" w:space="0" w:color="auto"/>
              <w:left w:val="single" w:sz="4" w:space="0" w:color="auto"/>
              <w:bottom w:val="single" w:sz="4" w:space="0" w:color="auto"/>
              <w:right w:val="single" w:sz="4" w:space="0" w:color="auto"/>
            </w:tcBorders>
            <w:hideMark/>
          </w:tcPr>
          <w:p w14:paraId="7F31473A" w14:textId="77777777" w:rsidR="00927DE1" w:rsidRPr="002D4215" w:rsidRDefault="00AE25EB">
            <w:pPr>
              <w:pStyle w:val="Tabletext"/>
              <w:rPr>
                <w:sz w:val="22"/>
                <w:szCs w:val="22"/>
                <w:lang w:eastAsia="zh-CN"/>
              </w:rPr>
            </w:pPr>
            <m:oMathPara>
              <m:oMathParaPr>
                <m:jc m:val="left"/>
              </m:oMathParaPr>
              <m:oMath>
                <m:sSub>
                  <m:sSubPr>
                    <m:ctrlPr>
                      <w:rPr>
                        <w:rFonts w:ascii="Cambria Math" w:hAnsi="Cambria Math"/>
                        <w:sz w:val="22"/>
                        <w:szCs w:val="22"/>
                        <w:lang w:eastAsia="zh-CN"/>
                      </w:rPr>
                    </m:ctrlPr>
                  </m:sSubPr>
                  <m:e>
                    <m:r>
                      <w:rPr>
                        <w:rFonts w:ascii="Cambria Math" w:hAnsi="Cambria Math"/>
                        <w:sz w:val="22"/>
                        <w:szCs w:val="22"/>
                        <w:lang w:eastAsia="zh-CN"/>
                      </w:rPr>
                      <m:t>L</m:t>
                    </m:r>
                  </m:e>
                  <m:sub>
                    <m:r>
                      <w:rPr>
                        <w:rFonts w:ascii="Cambria Math" w:hAnsi="Cambria Math"/>
                        <w:sz w:val="22"/>
                        <w:szCs w:val="22"/>
                        <w:lang w:eastAsia="zh-CN"/>
                      </w:rPr>
                      <m:t>fuse</m:t>
                    </m:r>
                  </m:sub>
                </m:sSub>
                <m:d>
                  <m:dPr>
                    <m:ctrlPr>
                      <w:rPr>
                        <w:rFonts w:ascii="Cambria Math" w:hAnsi="Cambria Math"/>
                        <w:sz w:val="22"/>
                        <w:szCs w:val="22"/>
                        <w:lang w:eastAsia="zh-CN"/>
                      </w:rPr>
                    </m:ctrlPr>
                  </m:dPr>
                  <m:e>
                    <m:r>
                      <w:rPr>
                        <w:rFonts w:ascii="Cambria Math" w:hAnsi="Cambria Math"/>
                        <w:sz w:val="22"/>
                        <w:szCs w:val="22"/>
                        <w:lang w:eastAsia="zh-CN"/>
                      </w:rPr>
                      <m:t>γ</m:t>
                    </m:r>
                  </m:e>
                </m:d>
                <m:r>
                  <m:rPr>
                    <m:sty m:val="p"/>
                  </m:rPr>
                  <w:rPr>
                    <w:rFonts w:ascii="Cambria Math" w:hAnsi="Cambria Math"/>
                    <w:sz w:val="22"/>
                    <w:szCs w:val="22"/>
                    <w:lang w:eastAsia="zh-CN"/>
                  </w:rPr>
                  <m:t>=35</m:t>
                </m:r>
              </m:oMath>
            </m:oMathPara>
          </w:p>
        </w:tc>
        <w:tc>
          <w:tcPr>
            <w:tcW w:w="810" w:type="dxa"/>
            <w:tcBorders>
              <w:top w:val="single" w:sz="4" w:space="0" w:color="auto"/>
              <w:left w:val="single" w:sz="4" w:space="0" w:color="auto"/>
              <w:bottom w:val="single" w:sz="4" w:space="0" w:color="auto"/>
              <w:right w:val="single" w:sz="4" w:space="0" w:color="auto"/>
            </w:tcBorders>
            <w:hideMark/>
          </w:tcPr>
          <w:p w14:paraId="20868019" w14:textId="77777777" w:rsidR="00927DE1" w:rsidRPr="002D4215" w:rsidRDefault="00FD669D">
            <w:pPr>
              <w:pStyle w:val="Tabletext"/>
              <w:jc w:val="center"/>
              <w:rPr>
                <w:sz w:val="22"/>
                <w:szCs w:val="22"/>
                <w:lang w:eastAsia="zh-CN"/>
              </w:rPr>
            </w:pPr>
            <w:r w:rsidRPr="002D4215">
              <w:rPr>
                <w:sz w:val="22"/>
                <w:szCs w:val="22"/>
                <w:lang w:eastAsia="zh-CN"/>
              </w:rPr>
              <w:t>dB</w:t>
            </w:r>
          </w:p>
        </w:tc>
        <w:tc>
          <w:tcPr>
            <w:tcW w:w="720" w:type="dxa"/>
            <w:tcBorders>
              <w:top w:val="single" w:sz="4" w:space="0" w:color="auto"/>
              <w:left w:val="single" w:sz="4" w:space="0" w:color="auto"/>
              <w:bottom w:val="single" w:sz="4" w:space="0" w:color="auto"/>
              <w:right w:val="single" w:sz="4" w:space="0" w:color="auto"/>
            </w:tcBorders>
            <w:hideMark/>
          </w:tcPr>
          <w:p w14:paraId="62ECF4A7" w14:textId="77777777" w:rsidR="00927DE1" w:rsidRPr="002D4215" w:rsidRDefault="00FD669D">
            <w:pPr>
              <w:pStyle w:val="Tabletext"/>
              <w:jc w:val="center"/>
              <w:rPr>
                <w:sz w:val="22"/>
                <w:szCs w:val="22"/>
                <w:lang w:eastAsia="zh-CN"/>
              </w:rPr>
            </w:pPr>
            <w:r w:rsidRPr="002D4215">
              <w:rPr>
                <w:sz w:val="22"/>
                <w:szCs w:val="22"/>
                <w:lang w:eastAsia="zh-CN"/>
              </w:rPr>
              <w:t>for</w:t>
            </w:r>
          </w:p>
        </w:tc>
        <w:tc>
          <w:tcPr>
            <w:tcW w:w="1710" w:type="dxa"/>
            <w:tcBorders>
              <w:top w:val="single" w:sz="4" w:space="0" w:color="auto"/>
              <w:left w:val="single" w:sz="4" w:space="0" w:color="auto"/>
              <w:bottom w:val="single" w:sz="4" w:space="0" w:color="auto"/>
              <w:right w:val="single" w:sz="4" w:space="0" w:color="auto"/>
            </w:tcBorders>
            <w:hideMark/>
          </w:tcPr>
          <w:p w14:paraId="3772A600" w14:textId="77777777" w:rsidR="00927DE1" w:rsidRPr="002D4215" w:rsidRDefault="00FD669D">
            <w:pPr>
              <w:pStyle w:val="Tabletext"/>
              <w:rPr>
                <w:sz w:val="22"/>
                <w:szCs w:val="22"/>
                <w:lang w:eastAsia="zh-CN"/>
              </w:rPr>
            </w:pPr>
            <w:r w:rsidRPr="002D4215">
              <w:rPr>
                <w:sz w:val="22"/>
                <w:szCs w:val="22"/>
                <w:lang w:eastAsia="zh-CN"/>
              </w:rPr>
              <w:t>50°&lt; γ ≤ 90°</w:t>
            </w:r>
          </w:p>
        </w:tc>
      </w:tr>
    </w:tbl>
    <w:p w14:paraId="5E837612" w14:textId="77777777" w:rsidR="00927DE1" w:rsidRPr="002D4215" w:rsidRDefault="00FD669D">
      <w:pPr>
        <w:pStyle w:val="Note"/>
        <w:rPr>
          <w:sz w:val="22"/>
          <w:szCs w:val="22"/>
          <w:lang w:eastAsia="en-GB"/>
        </w:rPr>
      </w:pPr>
      <w:r w:rsidRPr="002D4215">
        <w:rPr>
          <w:sz w:val="22"/>
          <w:szCs w:val="22"/>
        </w:rPr>
        <w:t xml:space="preserve">Notes: </w:t>
      </w:r>
    </w:p>
    <w:p w14:paraId="74556CC6" w14:textId="57A0DC85" w:rsidR="00927DE1" w:rsidRPr="002D4215" w:rsidRDefault="00FD669D">
      <w:pPr>
        <w:pStyle w:val="Note"/>
        <w:ind w:left="284" w:hanging="284"/>
        <w:rPr>
          <w:sz w:val="22"/>
          <w:szCs w:val="22"/>
        </w:rPr>
      </w:pPr>
      <w:r w:rsidRPr="002D4215">
        <w:rPr>
          <w:sz w:val="22"/>
          <w:szCs w:val="22"/>
        </w:rPr>
        <w:t>•</w:t>
      </w:r>
      <w:r w:rsidRPr="002D4215">
        <w:rPr>
          <w:sz w:val="22"/>
          <w:szCs w:val="22"/>
        </w:rPr>
        <w:tab/>
        <w:t>This fuselage attenuation model is based on measurements made at 14.2 GHz (see Figure 3.6-14 in Rep</w:t>
      </w:r>
      <w:r w:rsidR="009E757F" w:rsidRPr="002D4215">
        <w:rPr>
          <w:sz w:val="22"/>
          <w:szCs w:val="22"/>
        </w:rPr>
        <w:t>ort</w:t>
      </w:r>
      <w:r w:rsidRPr="002D4215">
        <w:rPr>
          <w:sz w:val="22"/>
          <w:szCs w:val="22"/>
        </w:rPr>
        <w:t> ITU-R M.2221-0)</w:t>
      </w:r>
    </w:p>
    <w:p w14:paraId="489AECAF" w14:textId="77777777" w:rsidR="00927DE1" w:rsidRPr="002D4215" w:rsidRDefault="00FD669D">
      <w:pPr>
        <w:pStyle w:val="Titre2"/>
        <w:rPr>
          <w:sz w:val="22"/>
          <w:szCs w:val="22"/>
        </w:rPr>
      </w:pPr>
      <w:r w:rsidRPr="002D4215">
        <w:rPr>
          <w:sz w:val="22"/>
          <w:szCs w:val="22"/>
        </w:rPr>
        <w:t>2.3</w:t>
      </w:r>
      <w:r w:rsidRPr="002D4215">
        <w:rPr>
          <w:sz w:val="22"/>
          <w:szCs w:val="22"/>
        </w:rPr>
        <w:tab/>
        <w:t>Calculation Algorithm</w:t>
      </w:r>
    </w:p>
    <w:p w14:paraId="7A76DDB9" w14:textId="77777777" w:rsidR="00927DE1" w:rsidRPr="002D4215" w:rsidRDefault="00FD669D">
      <w:pPr>
        <w:rPr>
          <w:sz w:val="22"/>
          <w:szCs w:val="22"/>
        </w:rPr>
      </w:pPr>
      <w:r w:rsidRPr="002D4215">
        <w:rPr>
          <w:sz w:val="22"/>
          <w:szCs w:val="22"/>
        </w:rPr>
        <w:t xml:space="preserve">This section includes a step-by-step description of how the examination methodology would be implemented.  </w:t>
      </w:r>
    </w:p>
    <w:p w14:paraId="3D24EE7B" w14:textId="77777777" w:rsidR="00927DE1" w:rsidRPr="002D4215" w:rsidRDefault="00FD669D">
      <w:pPr>
        <w:pStyle w:val="EditorsNote"/>
        <w:rPr>
          <w:b/>
          <w:bCs/>
          <w:sz w:val="22"/>
          <w:szCs w:val="22"/>
        </w:rPr>
      </w:pPr>
      <w:r w:rsidRPr="002D4215">
        <w:rPr>
          <w:b/>
          <w:bCs/>
          <w:sz w:val="22"/>
          <w:szCs w:val="22"/>
        </w:rPr>
        <w:t>START</w:t>
      </w:r>
    </w:p>
    <w:p w14:paraId="4CDDAA4B" w14:textId="77777777" w:rsidR="00927DE1" w:rsidRPr="002D4215" w:rsidRDefault="00FD669D">
      <w:pPr>
        <w:pStyle w:val="enumlev1"/>
        <w:rPr>
          <w:sz w:val="22"/>
          <w:szCs w:val="22"/>
        </w:rPr>
      </w:pPr>
      <w:r w:rsidRPr="002D4215">
        <w:rPr>
          <w:sz w:val="22"/>
          <w:szCs w:val="22"/>
        </w:rPr>
        <w:t>i)</w:t>
      </w:r>
      <w:r w:rsidRPr="002D4215">
        <w:rPr>
          <w:sz w:val="22"/>
          <w:szCs w:val="22"/>
        </w:rPr>
        <w:tab/>
        <w:t xml:space="preserve">For each A-ESIM altitude, it is necessary to generate as many </w:t>
      </w:r>
      <m:oMath>
        <m:sSub>
          <m:sSubPr>
            <m:ctrlPr>
              <w:rPr>
                <w:rFonts w:ascii="Cambria Math" w:hAnsi="Cambria Math"/>
                <w:i/>
                <w:sz w:val="22"/>
                <w:szCs w:val="22"/>
              </w:rPr>
            </m:ctrlPr>
          </m:sSubPr>
          <m:e>
            <m:r>
              <m:rPr>
                <m:sty m:val="p"/>
              </m:rPr>
              <w:rPr>
                <w:rFonts w:ascii="Cambria Math" w:hAnsi="Cambria Math"/>
                <w:sz w:val="22"/>
                <w:szCs w:val="22"/>
              </w:rPr>
              <m:t>δ</m:t>
            </m:r>
          </m:e>
          <m:sub>
            <m:r>
              <w:rPr>
                <w:rFonts w:ascii="Cambria Math" w:hAnsi="Cambria Math"/>
                <w:sz w:val="22"/>
                <w:szCs w:val="22"/>
              </w:rPr>
              <m:t>n</m:t>
            </m:r>
          </m:sub>
        </m:sSub>
      </m:oMath>
      <w:r w:rsidRPr="002D4215">
        <w:rPr>
          <w:sz w:val="22"/>
          <w:szCs w:val="22"/>
        </w:rPr>
        <w:t xml:space="preserve"> angles (angle of arrival of the incident wave) as required in order to test the full compliance with the applicable set of pfd limits. The </w:t>
      </w:r>
      <w:r w:rsidRPr="002D4215">
        <w:rPr>
          <w:i/>
          <w:iCs/>
          <w:sz w:val="22"/>
          <w:szCs w:val="22"/>
        </w:rPr>
        <w:t>N</w:t>
      </w:r>
      <w:r w:rsidRPr="002D4215">
        <w:rPr>
          <w:sz w:val="22"/>
          <w:szCs w:val="22"/>
        </w:rPr>
        <w:t xml:space="preserve"> angles </w:t>
      </w:r>
      <m:oMath>
        <m:sSub>
          <m:sSubPr>
            <m:ctrlPr>
              <w:rPr>
                <w:rFonts w:ascii="Cambria Math" w:hAnsi="Cambria Math"/>
                <w:i/>
                <w:sz w:val="22"/>
                <w:szCs w:val="22"/>
              </w:rPr>
            </m:ctrlPr>
          </m:sSubPr>
          <m:e>
            <m:r>
              <m:rPr>
                <m:sty m:val="p"/>
              </m:rPr>
              <w:rPr>
                <w:rFonts w:ascii="Cambria Math" w:hAnsi="Cambria Math"/>
                <w:sz w:val="22"/>
                <w:szCs w:val="22"/>
              </w:rPr>
              <m:t>δ</m:t>
            </m:r>
          </m:e>
          <m:sub>
            <m:r>
              <w:rPr>
                <w:rFonts w:ascii="Cambria Math" w:hAnsi="Cambria Math"/>
                <w:sz w:val="22"/>
                <w:szCs w:val="22"/>
              </w:rPr>
              <m:t>n</m:t>
            </m:r>
          </m:sub>
        </m:sSub>
      </m:oMath>
      <w:r w:rsidRPr="002D4215">
        <w:rPr>
          <w:sz w:val="22"/>
          <w:szCs w:val="22"/>
        </w:rPr>
        <w:t xml:space="preserve"> must be comprised between 0° and 90° and have a resolution compatible with the granularity of the pre-established pfd limits. Each of the angles </w:t>
      </w:r>
      <m:oMath>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n</m:t>
            </m:r>
          </m:sub>
        </m:sSub>
      </m:oMath>
      <w:r w:rsidRPr="002D4215">
        <w:rPr>
          <w:rFonts w:eastAsiaTheme="minorEastAsia"/>
          <w:sz w:val="22"/>
          <w:szCs w:val="22"/>
        </w:rPr>
        <w:t xml:space="preserve"> will correspond to as many </w:t>
      </w:r>
      <w:r w:rsidRPr="002D4215">
        <w:rPr>
          <w:rFonts w:eastAsiaTheme="minorEastAsia"/>
          <w:i/>
          <w:iCs/>
          <w:sz w:val="22"/>
          <w:szCs w:val="22"/>
        </w:rPr>
        <w:t>N</w:t>
      </w:r>
      <w:r w:rsidRPr="002D4215">
        <w:rPr>
          <w:rFonts w:eastAsiaTheme="minorEastAsia"/>
          <w:sz w:val="22"/>
          <w:szCs w:val="22"/>
        </w:rPr>
        <w:t xml:space="preserve"> points on the ground.</w:t>
      </w:r>
    </w:p>
    <w:p w14:paraId="6EDACF44" w14:textId="77777777" w:rsidR="00927DE1" w:rsidRPr="002D4215" w:rsidRDefault="00FD669D">
      <w:pPr>
        <w:pStyle w:val="enumlev1"/>
        <w:rPr>
          <w:sz w:val="22"/>
          <w:szCs w:val="22"/>
        </w:rPr>
      </w:pPr>
      <w:r w:rsidRPr="002D4215">
        <w:rPr>
          <w:sz w:val="22"/>
          <w:szCs w:val="22"/>
        </w:rPr>
        <w:t>ii)</w:t>
      </w:r>
      <w:r w:rsidRPr="002D4215">
        <w:rPr>
          <w:sz w:val="22"/>
          <w:szCs w:val="22"/>
        </w:rPr>
        <w:tab/>
        <w:t xml:space="preserve">For each altitude </w:t>
      </w:r>
      <w:r w:rsidRPr="002D4215">
        <w:rPr>
          <w:i/>
          <w:iCs/>
          <w:sz w:val="22"/>
          <w:szCs w:val="22"/>
        </w:rPr>
        <w:t>H</w:t>
      </w:r>
      <w:r w:rsidRPr="002D4215">
        <w:rPr>
          <w:i/>
          <w:iCs/>
          <w:sz w:val="22"/>
          <w:szCs w:val="22"/>
          <w:vertAlign w:val="subscript"/>
        </w:rPr>
        <w:t>j</w:t>
      </w:r>
      <w:r w:rsidRPr="002D4215">
        <w:rPr>
          <w:sz w:val="22"/>
          <w:szCs w:val="22"/>
          <w:vertAlign w:val="subscript"/>
        </w:rPr>
        <w:t> </w:t>
      </w:r>
      <w:r w:rsidRPr="002D4215">
        <w:rPr>
          <w:sz w:val="22"/>
          <w:szCs w:val="22"/>
        </w:rPr>
        <w:t xml:space="preserve">= </w:t>
      </w:r>
      <w:r w:rsidRPr="002D4215">
        <w:rPr>
          <w:i/>
          <w:iCs/>
          <w:sz w:val="22"/>
          <w:szCs w:val="22"/>
        </w:rPr>
        <w:t>H</w:t>
      </w:r>
      <w:r w:rsidRPr="002D4215">
        <w:rPr>
          <w:i/>
          <w:iCs/>
          <w:sz w:val="22"/>
          <w:szCs w:val="22"/>
          <w:vertAlign w:val="subscript"/>
        </w:rPr>
        <w:t>min</w:t>
      </w:r>
      <w:r w:rsidRPr="002D4215">
        <w:rPr>
          <w:sz w:val="22"/>
          <w:szCs w:val="22"/>
        </w:rPr>
        <w:t xml:space="preserve">, </w:t>
      </w:r>
      <w:r w:rsidRPr="002D4215">
        <w:rPr>
          <w:i/>
          <w:iCs/>
          <w:sz w:val="22"/>
          <w:szCs w:val="22"/>
        </w:rPr>
        <w:t>H</w:t>
      </w:r>
      <w:r w:rsidRPr="002D4215">
        <w:rPr>
          <w:i/>
          <w:iCs/>
          <w:sz w:val="22"/>
          <w:szCs w:val="22"/>
          <w:vertAlign w:val="subscript"/>
        </w:rPr>
        <w:t>min</w:t>
      </w:r>
      <w:r w:rsidRPr="002D4215">
        <w:rPr>
          <w:sz w:val="22"/>
          <w:szCs w:val="22"/>
          <w:vertAlign w:val="subscript"/>
        </w:rPr>
        <w:t xml:space="preserve"> </w:t>
      </w:r>
      <w:r w:rsidRPr="002D4215">
        <w:rPr>
          <w:sz w:val="22"/>
          <w:szCs w:val="22"/>
        </w:rPr>
        <w:t xml:space="preserve">+ </w:t>
      </w:r>
      <w:r w:rsidRPr="002D4215">
        <w:rPr>
          <w:i/>
          <w:iCs/>
          <w:sz w:val="22"/>
          <w:szCs w:val="22"/>
        </w:rPr>
        <w:t>H</w:t>
      </w:r>
      <w:r w:rsidRPr="002D4215">
        <w:rPr>
          <w:i/>
          <w:iCs/>
          <w:sz w:val="22"/>
          <w:szCs w:val="22"/>
          <w:vertAlign w:val="subscript"/>
        </w:rPr>
        <w:t>step</w:t>
      </w:r>
      <w:r w:rsidRPr="002D4215">
        <w:rPr>
          <w:sz w:val="22"/>
          <w:szCs w:val="22"/>
        </w:rPr>
        <w:t xml:space="preserve">, …, </w:t>
      </w:r>
      <w:r w:rsidRPr="002D4215">
        <w:rPr>
          <w:i/>
          <w:iCs/>
          <w:sz w:val="22"/>
          <w:szCs w:val="22"/>
        </w:rPr>
        <w:t>H</w:t>
      </w:r>
      <w:r w:rsidRPr="002D4215">
        <w:rPr>
          <w:i/>
          <w:iCs/>
          <w:sz w:val="22"/>
          <w:szCs w:val="22"/>
          <w:vertAlign w:val="subscript"/>
        </w:rPr>
        <w:t>max</w:t>
      </w:r>
      <w:r w:rsidRPr="002D4215">
        <w:rPr>
          <w:sz w:val="22"/>
          <w:szCs w:val="22"/>
        </w:rPr>
        <w:t>:</w:t>
      </w:r>
    </w:p>
    <w:p w14:paraId="5B4E639B" w14:textId="77777777" w:rsidR="00927DE1" w:rsidRPr="002D4215" w:rsidRDefault="00FD669D">
      <w:pPr>
        <w:pStyle w:val="enumlev2"/>
        <w:rPr>
          <w:sz w:val="22"/>
          <w:szCs w:val="22"/>
          <w:vertAlign w:val="subscript"/>
        </w:rPr>
      </w:pPr>
      <w:r w:rsidRPr="002D4215">
        <w:rPr>
          <w:sz w:val="22"/>
          <w:szCs w:val="22"/>
        </w:rPr>
        <w:t>a)</w:t>
      </w:r>
      <w:r w:rsidRPr="002D4215">
        <w:rPr>
          <w:sz w:val="22"/>
          <w:szCs w:val="22"/>
        </w:rPr>
        <w:tab/>
        <w:t xml:space="preserve">set the altitude of the </w:t>
      </w:r>
      <w:r w:rsidRPr="002D4215">
        <w:rPr>
          <w:i/>
          <w:iCs/>
          <w:sz w:val="22"/>
          <w:szCs w:val="22"/>
        </w:rPr>
        <w:t>A_ESIM</w:t>
      </w:r>
      <w:r w:rsidRPr="002D4215">
        <w:rPr>
          <w:sz w:val="22"/>
          <w:szCs w:val="22"/>
        </w:rPr>
        <w:t xml:space="preserve"> to </w:t>
      </w:r>
      <w:r w:rsidRPr="002D4215">
        <w:rPr>
          <w:i/>
          <w:iCs/>
          <w:sz w:val="22"/>
          <w:szCs w:val="22"/>
        </w:rPr>
        <w:t>H</w:t>
      </w:r>
      <w:r w:rsidRPr="002D4215">
        <w:rPr>
          <w:i/>
          <w:iCs/>
          <w:sz w:val="22"/>
          <w:szCs w:val="22"/>
          <w:vertAlign w:val="subscript"/>
        </w:rPr>
        <w:t>j</w:t>
      </w:r>
    </w:p>
    <w:p w14:paraId="69500D8B" w14:textId="77777777" w:rsidR="00927DE1" w:rsidRPr="002D4215" w:rsidRDefault="00FD669D">
      <w:pPr>
        <w:pStyle w:val="enumlev2"/>
        <w:jc w:val="both"/>
        <w:rPr>
          <w:sz w:val="22"/>
          <w:szCs w:val="22"/>
        </w:rPr>
      </w:pPr>
      <w:r w:rsidRPr="002D4215">
        <w:rPr>
          <w:sz w:val="22"/>
          <w:szCs w:val="22"/>
        </w:rPr>
        <w:t>b)</w:t>
      </w:r>
      <w:r w:rsidRPr="002D4215">
        <w:rPr>
          <w:sz w:val="22"/>
          <w:szCs w:val="22"/>
        </w:rPr>
        <w:tab/>
        <w:t xml:space="preserve">compute the angles below the horizon </w:t>
      </w:r>
      <m:oMath>
        <m:sSub>
          <m:sSubPr>
            <m:ctrlPr>
              <w:rPr>
                <w:rFonts w:ascii="Cambria Math" w:hAnsi="Cambria Math"/>
                <w:sz w:val="22"/>
                <w:szCs w:val="22"/>
              </w:rPr>
            </m:ctrlPr>
          </m:sSubPr>
          <m:e>
            <m:r>
              <m:rPr>
                <m:sty m:val="p"/>
              </m:rPr>
              <w:rPr>
                <w:rFonts w:ascii="Cambria Math" w:hAnsi="Cambria Math"/>
                <w:sz w:val="22"/>
                <w:szCs w:val="22"/>
              </w:rPr>
              <m:t>γ</m:t>
            </m:r>
          </m:e>
          <m:sub>
            <m:r>
              <w:rPr>
                <w:rFonts w:ascii="Cambria Math" w:hAnsi="Cambria Math"/>
                <w:sz w:val="22"/>
                <w:szCs w:val="22"/>
              </w:rPr>
              <m:t>j,n</m:t>
            </m:r>
          </m:sub>
        </m:sSub>
      </m:oMath>
      <w:r w:rsidRPr="002D4215">
        <w:rPr>
          <w:sz w:val="22"/>
          <w:szCs w:val="22"/>
        </w:rPr>
        <w:t xml:space="preserve"> as seen from the A-ESIM for each of the </w:t>
      </w:r>
      <w:r w:rsidRPr="002D4215">
        <w:rPr>
          <w:i/>
          <w:iCs/>
          <w:sz w:val="22"/>
          <w:szCs w:val="22"/>
        </w:rPr>
        <w:t>N</w:t>
      </w:r>
      <w:r w:rsidRPr="002D4215">
        <w:rPr>
          <w:sz w:val="22"/>
          <w:szCs w:val="22"/>
        </w:rPr>
        <w:t xml:space="preserve"> angles </w:t>
      </w:r>
      <m:oMath>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n</m:t>
            </m:r>
          </m:sub>
        </m:sSub>
      </m:oMath>
      <w:r w:rsidRPr="002D4215">
        <w:rPr>
          <w:sz w:val="22"/>
          <w:szCs w:val="22"/>
        </w:rPr>
        <w:t xml:space="preserve"> generated in i) using the following equation:</w:t>
      </w:r>
    </w:p>
    <w:p w14:paraId="3F247E57" w14:textId="77777777" w:rsidR="00927DE1" w:rsidRPr="002D4215" w:rsidRDefault="00FD669D">
      <w:pPr>
        <w:pStyle w:val="Equation"/>
        <w:rPr>
          <w:sz w:val="22"/>
          <w:szCs w:val="22"/>
        </w:rPr>
      </w:pPr>
      <w:r w:rsidRPr="002D4215">
        <w:rPr>
          <w:sz w:val="22"/>
          <w:szCs w:val="22"/>
        </w:rPr>
        <w:tab/>
      </w:r>
      <w:r w:rsidRPr="002D4215">
        <w:rPr>
          <w:sz w:val="22"/>
          <w:szCs w:val="22"/>
        </w:rPr>
        <w:tab/>
      </w:r>
      <m:oMath>
        <m:sSub>
          <m:sSubPr>
            <m:ctrlPr>
              <w:rPr>
                <w:rFonts w:ascii="Cambria Math" w:hAnsi="Cambria Math"/>
                <w:sz w:val="22"/>
                <w:szCs w:val="22"/>
              </w:rPr>
            </m:ctrlPr>
          </m:sSubPr>
          <m:e>
            <m:r>
              <m:rPr>
                <m:sty m:val="p"/>
              </m:rPr>
              <w:rPr>
                <w:rFonts w:ascii="Cambria Math" w:hAnsi="Cambria Math"/>
                <w:sz w:val="22"/>
                <w:szCs w:val="22"/>
              </w:rPr>
              <m:t>γ</m:t>
            </m:r>
          </m:e>
          <m:sub>
            <m:r>
              <w:rPr>
                <w:rFonts w:ascii="Cambria Math" w:hAnsi="Cambria Math"/>
                <w:sz w:val="22"/>
                <w:szCs w:val="22"/>
              </w:rPr>
              <m:t>j,n</m:t>
            </m:r>
          </m:sub>
        </m:sSub>
        <m:r>
          <m:rPr>
            <m:sty m:val="p"/>
          </m:rPr>
          <w:rPr>
            <w:rFonts w:ascii="Cambria Math" w:hAnsi="Cambria Math"/>
            <w:sz w:val="22"/>
            <w:szCs w:val="22"/>
          </w:rPr>
          <m:t>=arccos⁡</m:t>
        </m:r>
        <m:d>
          <m:dPr>
            <m:ctrlPr>
              <w:rPr>
                <w:rFonts w:ascii="Cambria Math" w:hAnsi="Cambria Math"/>
                <w:sz w:val="22"/>
                <w:szCs w:val="22"/>
              </w:rPr>
            </m:ctrlPr>
          </m:dPr>
          <m:e>
            <m:f>
              <m:fPr>
                <m:ctrlPr>
                  <w:rPr>
                    <w:rFonts w:ascii="Cambria Math" w:hAnsi="Cambria Math"/>
                    <w:sz w:val="22"/>
                    <w:szCs w:val="22"/>
                  </w:rPr>
                </m:ctrlPr>
              </m:fPr>
              <m:num>
                <m:func>
                  <m:funcPr>
                    <m:ctrlPr>
                      <w:rPr>
                        <w:rFonts w:ascii="Cambria Math" w:hAnsi="Cambria Math"/>
                        <w:sz w:val="22"/>
                        <w:szCs w:val="22"/>
                      </w:rPr>
                    </m:ctrlPr>
                  </m:funcPr>
                  <m:fName>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e</m:t>
                        </m:r>
                      </m:sub>
                    </m:sSub>
                    <m:r>
                      <m:rPr>
                        <m:sty m:val="p"/>
                      </m:rPr>
                      <w:rPr>
                        <w:rFonts w:ascii="Cambria Math" w:hAnsi="Cambria Math"/>
                        <w:sz w:val="22"/>
                        <w:szCs w:val="22"/>
                      </w:rPr>
                      <m:t>∙cos</m:t>
                    </m:r>
                  </m:fName>
                  <m:e>
                    <m:d>
                      <m:dPr>
                        <m:ctrlPr>
                          <w:rPr>
                            <w:rFonts w:ascii="Cambria Math" w:hAnsi="Cambria Math"/>
                            <w:sz w:val="22"/>
                            <w:szCs w:val="22"/>
                          </w:rPr>
                        </m:ctrlPr>
                      </m:dPr>
                      <m:e>
                        <m:sSub>
                          <m:sSubPr>
                            <m:ctrlPr>
                              <w:rPr>
                                <w:rFonts w:ascii="Cambria Math" w:hAnsi="Cambria Math"/>
                                <w:sz w:val="22"/>
                                <w:szCs w:val="22"/>
                              </w:rPr>
                            </m:ctrlPr>
                          </m:sSubPr>
                          <m:e>
                            <m:r>
                              <m:rPr>
                                <m:sty m:val="p"/>
                              </m:rPr>
                              <w:rPr>
                                <w:rFonts w:ascii="Cambria Math" w:hAnsi="Cambria Math"/>
                                <w:sz w:val="22"/>
                                <w:szCs w:val="22"/>
                              </w:rPr>
                              <m:t>δ</m:t>
                            </m:r>
                          </m:e>
                          <m:sub>
                            <m:r>
                              <w:rPr>
                                <w:rFonts w:ascii="Cambria Math" w:hAnsi="Cambria Math"/>
                                <w:sz w:val="22"/>
                                <w:szCs w:val="22"/>
                              </w:rPr>
                              <m:t>n</m:t>
                            </m:r>
                          </m:sub>
                        </m:sSub>
                      </m:e>
                    </m:d>
                  </m:e>
                </m:func>
              </m:num>
              <m:den>
                <m:d>
                  <m:dPr>
                    <m:ctrlPr>
                      <w:rPr>
                        <w:rFonts w:ascii="Cambria Math" w:hAnsi="Cambria Math"/>
                        <w:i/>
                        <w:sz w:val="22"/>
                        <w:szCs w:val="22"/>
                      </w:rPr>
                    </m:ctrlPr>
                  </m:dPr>
                  <m:e>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e</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j</m:t>
                        </m:r>
                      </m:sub>
                    </m:sSub>
                  </m:e>
                </m:d>
              </m:den>
            </m:f>
          </m:e>
        </m:d>
      </m:oMath>
      <w:r w:rsidRPr="002D4215">
        <w:rPr>
          <w:sz w:val="22"/>
          <w:szCs w:val="22"/>
        </w:rPr>
        <w:tab/>
      </w:r>
      <w:r w:rsidRPr="002D4215">
        <w:rPr>
          <w:rFonts w:eastAsia="SimSun"/>
          <w:sz w:val="22"/>
          <w:szCs w:val="22"/>
        </w:rPr>
        <w:t>(2)</w:t>
      </w:r>
    </w:p>
    <w:p w14:paraId="760F9835" w14:textId="77777777" w:rsidR="00927DE1" w:rsidRPr="002D4215" w:rsidRDefault="00FD669D">
      <w:pPr>
        <w:pStyle w:val="enumlev1"/>
        <w:rPr>
          <w:sz w:val="22"/>
          <w:szCs w:val="22"/>
        </w:rPr>
      </w:pPr>
      <w:r w:rsidRPr="002D4215">
        <w:rPr>
          <w:sz w:val="22"/>
          <w:szCs w:val="22"/>
        </w:rPr>
        <w:tab/>
        <w:t xml:space="preserve">where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e</m:t>
            </m:r>
          </m:sub>
        </m:sSub>
      </m:oMath>
      <w:r w:rsidRPr="002D4215">
        <w:rPr>
          <w:rFonts w:eastAsiaTheme="minorEastAsia"/>
          <w:sz w:val="22"/>
          <w:szCs w:val="22"/>
        </w:rPr>
        <w:t xml:space="preserve"> </w:t>
      </w:r>
      <w:r w:rsidRPr="002D4215">
        <w:rPr>
          <w:sz w:val="22"/>
          <w:szCs w:val="22"/>
        </w:rPr>
        <w:t>is the mean earth radius.</w:t>
      </w:r>
    </w:p>
    <w:p w14:paraId="4F4F29D5" w14:textId="77777777" w:rsidR="00927DE1" w:rsidRPr="002D4215" w:rsidRDefault="00FD669D">
      <w:pPr>
        <w:pStyle w:val="enumlev2"/>
        <w:jc w:val="both"/>
        <w:rPr>
          <w:sz w:val="22"/>
          <w:szCs w:val="22"/>
        </w:rPr>
      </w:pPr>
      <w:r w:rsidRPr="002D4215">
        <w:rPr>
          <w:sz w:val="22"/>
          <w:szCs w:val="22"/>
        </w:rPr>
        <w:t>c)</w:t>
      </w:r>
      <w:r w:rsidRPr="002D4215">
        <w:rPr>
          <w:sz w:val="22"/>
          <w:szCs w:val="22"/>
        </w:rPr>
        <w:tab/>
        <w:t xml:space="preserve">Compute the distance </w:t>
      </w:r>
      <w:r w:rsidRPr="002D4215">
        <w:rPr>
          <w:i/>
          <w:iCs/>
          <w:sz w:val="22"/>
          <w:szCs w:val="22"/>
        </w:rPr>
        <w:t>D</w:t>
      </w:r>
      <w:r w:rsidRPr="002D4215">
        <w:rPr>
          <w:i/>
          <w:iCs/>
          <w:sz w:val="22"/>
          <w:szCs w:val="22"/>
          <w:vertAlign w:val="subscript"/>
        </w:rPr>
        <w:t>j,n</w:t>
      </w:r>
      <w:r w:rsidRPr="002D4215">
        <w:rPr>
          <w:sz w:val="22"/>
          <w:szCs w:val="22"/>
        </w:rPr>
        <w:t xml:space="preserve">, in km, for </w:t>
      </w:r>
      <w:r w:rsidRPr="002D4215">
        <w:rPr>
          <w:i/>
          <w:iCs/>
          <w:sz w:val="22"/>
          <w:szCs w:val="22"/>
        </w:rPr>
        <w:t>n </w:t>
      </w:r>
      <w:r w:rsidRPr="002D4215">
        <w:rPr>
          <w:sz w:val="22"/>
          <w:szCs w:val="22"/>
        </w:rPr>
        <w:t xml:space="preserve">= </w:t>
      </w:r>
      <w:r w:rsidRPr="002D4215">
        <w:rPr>
          <w:i/>
          <w:sz w:val="22"/>
          <w:szCs w:val="22"/>
        </w:rPr>
        <w:t xml:space="preserve">1, …, </w:t>
      </w:r>
      <w:r w:rsidRPr="002D4215">
        <w:rPr>
          <w:i/>
          <w:iCs/>
          <w:sz w:val="22"/>
          <w:szCs w:val="22"/>
        </w:rPr>
        <w:t>N</w:t>
      </w:r>
      <w:r w:rsidRPr="002D4215">
        <w:rPr>
          <w:sz w:val="22"/>
          <w:szCs w:val="22"/>
        </w:rPr>
        <w:t xml:space="preserve"> between</w:t>
      </w:r>
      <w:r w:rsidRPr="002D4215">
        <w:rPr>
          <w:rFonts w:eastAsiaTheme="minorEastAsia"/>
          <w:sz w:val="22"/>
          <w:szCs w:val="22"/>
        </w:rPr>
        <w:t xml:space="preserve"> </w:t>
      </w:r>
      <w:r w:rsidRPr="002D4215">
        <w:rPr>
          <w:sz w:val="22"/>
          <w:szCs w:val="22"/>
        </w:rPr>
        <w:t>the A-ESIM and the tested point on the ground:</w:t>
      </w:r>
    </w:p>
    <w:p w14:paraId="2B049E88" w14:textId="77777777" w:rsidR="00927DE1" w:rsidRPr="002D4215" w:rsidRDefault="00FD669D">
      <w:pPr>
        <w:pStyle w:val="Equation"/>
        <w:rPr>
          <w:sz w:val="22"/>
          <w:szCs w:val="22"/>
        </w:rPr>
      </w:pPr>
      <w:r w:rsidRPr="002D4215">
        <w:rPr>
          <w:sz w:val="22"/>
          <w:szCs w:val="22"/>
        </w:rPr>
        <w:tab/>
      </w:r>
      <w:r w:rsidRPr="002D4215">
        <w:rPr>
          <w:sz w:val="22"/>
          <w:szCs w:val="22"/>
        </w:rPr>
        <w:tab/>
      </w:r>
      <m:oMath>
        <m:sSub>
          <m:sSubPr>
            <m:ctrlPr>
              <w:rPr>
                <w:rFonts w:ascii="Cambria Math" w:hAnsi="Cambria Math"/>
                <w:sz w:val="22"/>
                <w:szCs w:val="22"/>
              </w:rPr>
            </m:ctrlPr>
          </m:sSubPr>
          <m:e>
            <m:r>
              <w:rPr>
                <w:rFonts w:ascii="Cambria Math" w:hAnsi="Cambria Math"/>
                <w:sz w:val="22"/>
                <w:szCs w:val="22"/>
              </w:rPr>
              <m:t>D</m:t>
            </m:r>
          </m:e>
          <m:sub>
            <m:r>
              <w:rPr>
                <w:rFonts w:ascii="Cambria Math" w:hAnsi="Cambria Math"/>
                <w:sz w:val="22"/>
                <w:szCs w:val="22"/>
              </w:rPr>
              <m:t>j</m:t>
            </m:r>
            <m:r>
              <m:rPr>
                <m:sty m:val="p"/>
              </m:rPr>
              <w:rPr>
                <w:rFonts w:ascii="Cambria Math" w:hAnsi="Cambria Math"/>
                <w:sz w:val="22"/>
                <w:szCs w:val="22"/>
              </w:rPr>
              <m:t>,</m:t>
            </m:r>
            <m:r>
              <w:rPr>
                <w:rFonts w:ascii="Cambria Math" w:hAnsi="Cambria Math"/>
                <w:sz w:val="22"/>
                <w:szCs w:val="22"/>
              </w:rPr>
              <m:t>n</m:t>
            </m:r>
          </m:sub>
        </m:sSub>
        <m:r>
          <m:rPr>
            <m:sty m:val="p"/>
          </m:rPr>
          <w:rPr>
            <w:rFonts w:ascii="Cambria Math" w:hAnsi="Cambria Math"/>
            <w:sz w:val="22"/>
            <w:szCs w:val="22"/>
          </w:rPr>
          <m:t>=</m:t>
        </m:r>
        <m:rad>
          <m:radPr>
            <m:degHide m:val="1"/>
            <m:ctrlPr>
              <w:rPr>
                <w:rFonts w:ascii="Cambria Math" w:hAnsi="Cambria Math"/>
                <w:sz w:val="22"/>
                <w:szCs w:val="22"/>
              </w:rPr>
            </m:ctrlPr>
          </m:radPr>
          <m:deg/>
          <m:e>
            <m:sSubSup>
              <m:sSubSupPr>
                <m:ctrlPr>
                  <w:rPr>
                    <w:rFonts w:ascii="Cambria Math" w:hAnsi="Cambria Math"/>
                    <w:sz w:val="22"/>
                    <w:szCs w:val="22"/>
                  </w:rPr>
                </m:ctrlPr>
              </m:sSubSupPr>
              <m:e>
                <m:r>
                  <w:rPr>
                    <w:rFonts w:ascii="Cambria Math" w:hAnsi="Cambria Math"/>
                    <w:sz w:val="22"/>
                    <w:szCs w:val="22"/>
                  </w:rPr>
                  <m:t>R</m:t>
                </m:r>
              </m:e>
              <m:sub>
                <m:r>
                  <w:rPr>
                    <w:rFonts w:ascii="Cambria Math" w:hAnsi="Cambria Math"/>
                    <w:sz w:val="22"/>
                    <w:szCs w:val="22"/>
                  </w:rPr>
                  <m:t>e</m:t>
                </m:r>
              </m:sub>
              <m:sup>
                <m:r>
                  <m:rPr>
                    <m:sty m:val="p"/>
                  </m:rPr>
                  <w:rPr>
                    <w:rFonts w:ascii="Cambria Math" w:hAnsi="Cambria Math"/>
                    <w:sz w:val="22"/>
                    <w:szCs w:val="22"/>
                  </w:rPr>
                  <m:t>2</m:t>
                </m:r>
              </m:sup>
            </m:sSub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e</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j</m:t>
                        </m:r>
                      </m:sub>
                    </m:sSub>
                  </m:e>
                </m:d>
              </m:e>
              <m:sup>
                <m:r>
                  <m:rPr>
                    <m:sty m:val="p"/>
                  </m:rPr>
                  <w:rPr>
                    <w:rFonts w:ascii="Cambria Math" w:hAnsi="Cambria Math"/>
                    <w:sz w:val="22"/>
                    <w:szCs w:val="22"/>
                  </w:rPr>
                  <m:t>2</m:t>
                </m:r>
              </m:sup>
            </m:sSup>
            <m:r>
              <m:rPr>
                <m:sty m:val="p"/>
              </m:rPr>
              <w:rPr>
                <w:rFonts w:ascii="Cambria Math" w:hAnsi="Cambria Math"/>
                <w:sz w:val="22"/>
                <w:szCs w:val="22"/>
              </w:rPr>
              <m:t xml:space="preserve">-2 </m:t>
            </m:r>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e</m:t>
                </m:r>
              </m:sub>
            </m:sSub>
            <m:r>
              <m:rPr>
                <m:sty m:val="p"/>
              </m:rPr>
              <w:rPr>
                <w:rFonts w:ascii="Cambria Math" w:hAnsi="Cambria Math"/>
                <w:sz w:val="22"/>
                <w:szCs w:val="22"/>
              </w:rPr>
              <m:t xml:space="preserve"> </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e</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j</m:t>
                    </m:r>
                  </m:sub>
                </m:sSub>
              </m:e>
            </m:d>
            <m:r>
              <m:rPr>
                <m:sty m:val="p"/>
              </m:rPr>
              <w:rPr>
                <w:rFonts w:ascii="Cambria Math" w:hAnsi="Cambria Math"/>
                <w:sz w:val="22"/>
                <w:szCs w:val="22"/>
              </w:rPr>
              <m:t>cos⁡(</m:t>
            </m:r>
            <m:sSub>
              <m:sSubPr>
                <m:ctrlPr>
                  <w:rPr>
                    <w:rFonts w:ascii="Cambria Math" w:hAnsi="Cambria Math"/>
                    <w:sz w:val="22"/>
                    <w:szCs w:val="22"/>
                  </w:rPr>
                </m:ctrlPr>
              </m:sSubPr>
              <m:e>
                <m:r>
                  <w:rPr>
                    <w:rFonts w:ascii="Cambria Math" w:hAnsi="Cambria Math"/>
                    <w:sz w:val="22"/>
                    <w:szCs w:val="22"/>
                  </w:rPr>
                  <m:t>γ</m:t>
                </m:r>
              </m:e>
              <m:sub>
                <m:r>
                  <w:rPr>
                    <w:rFonts w:ascii="Cambria Math" w:hAnsi="Cambria Math"/>
                    <w:sz w:val="22"/>
                    <w:szCs w:val="22"/>
                  </w:rPr>
                  <m:t>n</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δ</m:t>
                </m:r>
              </m:e>
              <m:sub>
                <m:r>
                  <w:rPr>
                    <w:rFonts w:ascii="Cambria Math" w:hAnsi="Cambria Math"/>
                    <w:sz w:val="22"/>
                    <w:szCs w:val="22"/>
                  </w:rPr>
                  <m:t>n</m:t>
                </m:r>
              </m:sub>
            </m:sSub>
            <m:r>
              <m:rPr>
                <m:sty m:val="p"/>
              </m:rPr>
              <w:rPr>
                <w:rFonts w:ascii="Cambria Math" w:hAnsi="Cambria Math"/>
                <w:sz w:val="22"/>
                <w:szCs w:val="22"/>
              </w:rPr>
              <m:t>)</m:t>
            </m:r>
          </m:e>
        </m:rad>
      </m:oMath>
      <w:r w:rsidRPr="002D4215">
        <w:rPr>
          <w:sz w:val="22"/>
          <w:szCs w:val="22"/>
        </w:rPr>
        <w:tab/>
        <w:t>(3)</w:t>
      </w:r>
    </w:p>
    <w:p w14:paraId="6B428C30" w14:textId="77777777" w:rsidR="00927DE1" w:rsidRPr="002D4215" w:rsidRDefault="00FD669D">
      <w:pPr>
        <w:pStyle w:val="enumlev2"/>
        <w:rPr>
          <w:sz w:val="22"/>
          <w:szCs w:val="22"/>
        </w:rPr>
      </w:pPr>
      <w:r w:rsidRPr="002D4215">
        <w:rPr>
          <w:sz w:val="22"/>
          <w:szCs w:val="22"/>
        </w:rPr>
        <w:t>d)</w:t>
      </w:r>
      <w:r w:rsidRPr="002D4215">
        <w:rPr>
          <w:sz w:val="22"/>
          <w:szCs w:val="22"/>
        </w:rPr>
        <w:tab/>
        <w:t xml:space="preserve">Compute the fuselage attenuation </w:t>
      </w:r>
      <w:r w:rsidRPr="002D4215">
        <w:rPr>
          <w:i/>
          <w:iCs/>
          <w:sz w:val="22"/>
          <w:szCs w:val="22"/>
        </w:rPr>
        <w:t>L</w:t>
      </w:r>
      <w:r w:rsidRPr="002D4215">
        <w:rPr>
          <w:i/>
          <w:iCs/>
          <w:sz w:val="22"/>
          <w:szCs w:val="22"/>
          <w:vertAlign w:val="subscript"/>
        </w:rPr>
        <w:t>f j,n</w:t>
      </w:r>
      <w:r w:rsidRPr="002D4215">
        <w:rPr>
          <w:sz w:val="22"/>
          <w:szCs w:val="22"/>
        </w:rPr>
        <w:t xml:space="preserve"> (dB) with </w:t>
      </w:r>
      <w:r w:rsidRPr="002D4215">
        <w:rPr>
          <w:i/>
          <w:iCs/>
          <w:sz w:val="22"/>
          <w:szCs w:val="22"/>
        </w:rPr>
        <w:t>n</w:t>
      </w:r>
      <w:r w:rsidRPr="002D4215">
        <w:rPr>
          <w:sz w:val="22"/>
          <w:szCs w:val="22"/>
        </w:rPr>
        <w:t> = </w:t>
      </w:r>
      <w:r w:rsidRPr="002D4215">
        <w:rPr>
          <w:i/>
          <w:sz w:val="22"/>
          <w:szCs w:val="22"/>
        </w:rPr>
        <w:t>1, …, N</w:t>
      </w:r>
      <w:r w:rsidRPr="002D4215">
        <w:rPr>
          <w:sz w:val="22"/>
          <w:szCs w:val="22"/>
        </w:rPr>
        <w:t xml:space="preserve"> applicable to each of the angles </w:t>
      </w:r>
      <m:oMath>
        <m:sSub>
          <m:sSubPr>
            <m:ctrlPr>
              <w:rPr>
                <w:rFonts w:ascii="Cambria Math" w:hAnsi="Cambria Math"/>
                <w:sz w:val="22"/>
                <w:szCs w:val="22"/>
              </w:rPr>
            </m:ctrlPr>
          </m:sSubPr>
          <m:e>
            <m:r>
              <m:rPr>
                <m:sty m:val="p"/>
              </m:rPr>
              <w:rPr>
                <w:rFonts w:ascii="Cambria Math" w:hAnsi="Cambria Math"/>
                <w:sz w:val="22"/>
                <w:szCs w:val="22"/>
              </w:rPr>
              <m:t>γ</m:t>
            </m:r>
          </m:e>
          <m:sub>
            <m:r>
              <w:rPr>
                <w:rFonts w:ascii="Cambria Math" w:hAnsi="Cambria Math"/>
                <w:sz w:val="22"/>
                <w:szCs w:val="22"/>
              </w:rPr>
              <m:t>j,n</m:t>
            </m:r>
          </m:sub>
        </m:sSub>
      </m:oMath>
      <w:r w:rsidRPr="002D4215">
        <w:rPr>
          <w:sz w:val="22"/>
          <w:szCs w:val="22"/>
        </w:rPr>
        <w:t xml:space="preserve"> computed in b) above.</w:t>
      </w:r>
    </w:p>
    <w:p w14:paraId="730903E5" w14:textId="77777777" w:rsidR="00927DE1" w:rsidRPr="002D4215" w:rsidRDefault="00FD669D">
      <w:pPr>
        <w:pStyle w:val="enumlev2"/>
        <w:jc w:val="both"/>
        <w:rPr>
          <w:sz w:val="22"/>
          <w:szCs w:val="22"/>
        </w:rPr>
      </w:pPr>
      <w:r w:rsidRPr="002D4215">
        <w:rPr>
          <w:sz w:val="22"/>
          <w:szCs w:val="22"/>
        </w:rPr>
        <w:t>e)</w:t>
      </w:r>
      <w:r w:rsidRPr="002D4215">
        <w:rPr>
          <w:sz w:val="22"/>
          <w:szCs w:val="22"/>
        </w:rPr>
        <w:tab/>
        <w:t xml:space="preserve">Compute the gaseous absorption </w:t>
      </w:r>
      <w:r w:rsidRPr="002D4215">
        <w:rPr>
          <w:i/>
          <w:iCs/>
          <w:sz w:val="22"/>
          <w:szCs w:val="22"/>
        </w:rPr>
        <w:t>L</w:t>
      </w:r>
      <w:r w:rsidRPr="002D4215">
        <w:rPr>
          <w:i/>
          <w:iCs/>
          <w:sz w:val="22"/>
          <w:szCs w:val="22"/>
          <w:vertAlign w:val="subscript"/>
        </w:rPr>
        <w:t>atm_j,n</w:t>
      </w:r>
      <w:r w:rsidRPr="002D4215">
        <w:rPr>
          <w:sz w:val="22"/>
          <w:szCs w:val="22"/>
        </w:rPr>
        <w:t xml:space="preserve"> (dB) with </w:t>
      </w:r>
      <w:r w:rsidRPr="002D4215">
        <w:rPr>
          <w:i/>
          <w:iCs/>
          <w:sz w:val="22"/>
          <w:szCs w:val="22"/>
        </w:rPr>
        <w:t>n </w:t>
      </w:r>
      <w:r w:rsidRPr="002D4215">
        <w:rPr>
          <w:sz w:val="22"/>
          <w:szCs w:val="22"/>
        </w:rPr>
        <w:t>= </w:t>
      </w:r>
      <w:r w:rsidRPr="002D4215">
        <w:rPr>
          <w:i/>
          <w:sz w:val="22"/>
          <w:szCs w:val="22"/>
        </w:rPr>
        <w:t xml:space="preserve">1, …, </w:t>
      </w:r>
      <w:r w:rsidRPr="002D4215">
        <w:rPr>
          <w:i/>
          <w:iCs/>
          <w:sz w:val="22"/>
          <w:szCs w:val="22"/>
        </w:rPr>
        <w:t>N</w:t>
      </w:r>
      <w:r w:rsidRPr="002D4215">
        <w:rPr>
          <w:sz w:val="22"/>
          <w:szCs w:val="22"/>
        </w:rPr>
        <w:t xml:space="preserve"> applicable to each of the distances </w:t>
      </w:r>
      <m:oMath>
        <m:sSub>
          <m:sSubPr>
            <m:ctrlPr>
              <w:rPr>
                <w:rFonts w:ascii="Cambria Math" w:hAnsi="Cambria Math"/>
                <w:i/>
                <w:sz w:val="22"/>
                <w:szCs w:val="22"/>
              </w:rPr>
            </m:ctrlPr>
          </m:sSubPr>
          <m:e>
            <m:r>
              <w:rPr>
                <w:rFonts w:ascii="Cambria Math" w:hAnsi="Cambria Math"/>
                <w:sz w:val="22"/>
                <w:szCs w:val="22"/>
              </w:rPr>
              <m:t>D</m:t>
            </m:r>
          </m:e>
          <m:sub>
            <m:r>
              <w:rPr>
                <w:rFonts w:ascii="Cambria Math" w:hAnsi="Cambria Math"/>
                <w:sz w:val="22"/>
                <w:szCs w:val="22"/>
              </w:rPr>
              <m:t>j,n</m:t>
            </m:r>
          </m:sub>
        </m:sSub>
      </m:oMath>
      <w:r w:rsidRPr="002D4215">
        <w:rPr>
          <w:rFonts w:eastAsiaTheme="minorEastAsia"/>
          <w:sz w:val="22"/>
          <w:szCs w:val="22"/>
        </w:rPr>
        <w:t xml:space="preserve"> </w:t>
      </w:r>
      <w:r w:rsidRPr="002D4215">
        <w:rPr>
          <w:sz w:val="22"/>
          <w:szCs w:val="22"/>
        </w:rPr>
        <w:t>computed in c) above, using the applicable sections of Recommendation ITU-R P.676.</w:t>
      </w:r>
    </w:p>
    <w:p w14:paraId="3BE76F23" w14:textId="77777777" w:rsidR="00927DE1" w:rsidRPr="002D4215" w:rsidRDefault="00FD669D">
      <w:pPr>
        <w:pStyle w:val="enumlev2"/>
        <w:ind w:left="0" w:firstLine="0"/>
        <w:jc w:val="both"/>
        <w:rPr>
          <w:sz w:val="22"/>
          <w:szCs w:val="22"/>
        </w:rPr>
      </w:pPr>
      <w:r w:rsidRPr="002D4215">
        <w:rPr>
          <w:sz w:val="22"/>
          <w:szCs w:val="22"/>
        </w:rPr>
        <w:t>iii)</w:t>
      </w:r>
      <w:r w:rsidRPr="002D4215">
        <w:rPr>
          <w:sz w:val="22"/>
          <w:szCs w:val="22"/>
        </w:rPr>
        <w:tab/>
      </w:r>
    </w:p>
    <w:p w14:paraId="389F70CD" w14:textId="77777777" w:rsidR="00927DE1" w:rsidRPr="002D4215" w:rsidRDefault="00FD669D">
      <w:pPr>
        <w:pStyle w:val="enumlev2"/>
        <w:jc w:val="both"/>
        <w:rPr>
          <w:sz w:val="22"/>
          <w:szCs w:val="22"/>
        </w:rPr>
      </w:pPr>
      <w:r w:rsidRPr="002D4215">
        <w:rPr>
          <w:sz w:val="22"/>
          <w:szCs w:val="22"/>
        </w:rPr>
        <w:t xml:space="preserve">a) </w:t>
      </w:r>
      <w:r w:rsidRPr="002D4215">
        <w:rPr>
          <w:sz w:val="22"/>
          <w:szCs w:val="22"/>
        </w:rPr>
        <w:tab/>
        <w:t xml:space="preserve">For each altitude </w:t>
      </w:r>
      <w:r w:rsidRPr="002D4215">
        <w:rPr>
          <w:i/>
          <w:iCs/>
          <w:sz w:val="22"/>
          <w:szCs w:val="22"/>
        </w:rPr>
        <w:t>H</w:t>
      </w:r>
      <w:r w:rsidRPr="002D4215">
        <w:rPr>
          <w:i/>
          <w:iCs/>
          <w:sz w:val="22"/>
          <w:szCs w:val="22"/>
          <w:vertAlign w:val="subscript"/>
        </w:rPr>
        <w:t>j</w:t>
      </w:r>
      <w:r w:rsidRPr="002D4215">
        <w:rPr>
          <w:sz w:val="22"/>
          <w:szCs w:val="22"/>
          <w:vertAlign w:val="subscript"/>
        </w:rPr>
        <w:t> </w:t>
      </w:r>
      <w:r w:rsidRPr="002D4215">
        <w:rPr>
          <w:sz w:val="22"/>
          <w:szCs w:val="22"/>
        </w:rPr>
        <w:t xml:space="preserve">= </w:t>
      </w:r>
      <w:r w:rsidRPr="002D4215">
        <w:rPr>
          <w:i/>
          <w:iCs/>
          <w:sz w:val="22"/>
          <w:szCs w:val="22"/>
        </w:rPr>
        <w:t>H</w:t>
      </w:r>
      <w:r w:rsidRPr="002D4215">
        <w:rPr>
          <w:i/>
          <w:iCs/>
          <w:sz w:val="22"/>
          <w:szCs w:val="22"/>
          <w:vertAlign w:val="subscript"/>
        </w:rPr>
        <w:t>min</w:t>
      </w:r>
      <w:r w:rsidRPr="002D4215">
        <w:rPr>
          <w:sz w:val="22"/>
          <w:szCs w:val="22"/>
        </w:rPr>
        <w:t xml:space="preserve">, </w:t>
      </w:r>
      <w:r w:rsidRPr="002D4215">
        <w:rPr>
          <w:i/>
          <w:iCs/>
          <w:sz w:val="22"/>
          <w:szCs w:val="22"/>
        </w:rPr>
        <w:t>H</w:t>
      </w:r>
      <w:r w:rsidRPr="002D4215">
        <w:rPr>
          <w:i/>
          <w:iCs/>
          <w:sz w:val="22"/>
          <w:szCs w:val="22"/>
          <w:vertAlign w:val="subscript"/>
        </w:rPr>
        <w:t>min</w:t>
      </w:r>
      <w:r w:rsidRPr="002D4215">
        <w:rPr>
          <w:sz w:val="22"/>
          <w:szCs w:val="22"/>
          <w:vertAlign w:val="subscript"/>
        </w:rPr>
        <w:t xml:space="preserve"> </w:t>
      </w:r>
      <w:r w:rsidRPr="002D4215">
        <w:rPr>
          <w:sz w:val="22"/>
          <w:szCs w:val="22"/>
        </w:rPr>
        <w:t xml:space="preserve">+ </w:t>
      </w:r>
      <w:r w:rsidRPr="002D4215">
        <w:rPr>
          <w:i/>
          <w:iCs/>
          <w:sz w:val="22"/>
          <w:szCs w:val="22"/>
        </w:rPr>
        <w:t>H</w:t>
      </w:r>
      <w:r w:rsidRPr="002D4215">
        <w:rPr>
          <w:i/>
          <w:iCs/>
          <w:sz w:val="22"/>
          <w:szCs w:val="22"/>
          <w:vertAlign w:val="subscript"/>
        </w:rPr>
        <w:t>step</w:t>
      </w:r>
      <w:r w:rsidRPr="002D4215">
        <w:rPr>
          <w:sz w:val="22"/>
          <w:szCs w:val="22"/>
        </w:rPr>
        <w:t xml:space="preserve">, …, </w:t>
      </w:r>
      <w:r w:rsidRPr="002D4215">
        <w:rPr>
          <w:i/>
          <w:iCs/>
          <w:sz w:val="22"/>
          <w:szCs w:val="22"/>
        </w:rPr>
        <w:t>H</w:t>
      </w:r>
      <w:r w:rsidRPr="002D4215">
        <w:rPr>
          <w:i/>
          <w:iCs/>
          <w:sz w:val="22"/>
          <w:szCs w:val="22"/>
          <w:vertAlign w:val="subscript"/>
        </w:rPr>
        <w:t>max</w:t>
      </w:r>
      <w:r w:rsidRPr="002D4215">
        <w:rPr>
          <w:sz w:val="22"/>
          <w:szCs w:val="22"/>
        </w:rPr>
        <w:t xml:space="preserve">, and each angle below the horizon </w:t>
      </w:r>
      <m:oMath>
        <m:sSub>
          <m:sSubPr>
            <m:ctrlPr>
              <w:rPr>
                <w:rFonts w:ascii="Cambria Math" w:hAnsi="Cambria Math"/>
                <w:sz w:val="22"/>
                <w:szCs w:val="22"/>
              </w:rPr>
            </m:ctrlPr>
          </m:sSubPr>
          <m:e>
            <m:r>
              <m:rPr>
                <m:sty m:val="p"/>
              </m:rPr>
              <w:rPr>
                <w:rFonts w:ascii="Cambria Math" w:hAnsi="Cambria Math"/>
                <w:sz w:val="22"/>
                <w:szCs w:val="22"/>
              </w:rPr>
              <m:t>γ</m:t>
            </m:r>
          </m:e>
          <m:sub>
            <m:r>
              <w:rPr>
                <w:rFonts w:ascii="Cambria Math" w:hAnsi="Cambria Math"/>
                <w:sz w:val="22"/>
                <w:szCs w:val="22"/>
              </w:rPr>
              <m:t>j,n</m:t>
            </m:r>
          </m:sub>
        </m:sSub>
      </m:oMath>
      <w:r w:rsidRPr="002D4215">
        <w:rPr>
          <w:sz w:val="22"/>
          <w:szCs w:val="22"/>
        </w:rPr>
        <w:t xml:space="preserve">, compute the maximum emission power in the reference bandwidth </w:t>
      </w:r>
      <m:oMath>
        <m:sSub>
          <m:sSubPr>
            <m:ctrlPr>
              <w:rPr>
                <w:rFonts w:ascii="Cambria Math" w:hAnsi="Cambria Math"/>
                <w:sz w:val="22"/>
                <w:szCs w:val="22"/>
              </w:rPr>
            </m:ctrlPr>
          </m:sSubPr>
          <m:e>
            <m:r>
              <w:rPr>
                <w:rFonts w:ascii="Cambria Math" w:hAnsi="Cambria Math"/>
                <w:sz w:val="22"/>
                <w:szCs w:val="22"/>
              </w:rPr>
              <m:t>P</m:t>
            </m:r>
          </m:e>
          <m:sub>
            <m:r>
              <w:rPr>
                <w:rFonts w:ascii="Cambria Math" w:hAnsi="Cambria Math"/>
                <w:sz w:val="22"/>
                <w:szCs w:val="22"/>
              </w:rPr>
              <m:t>j</m:t>
            </m:r>
            <m:r>
              <m:rPr>
                <m:sty m:val="p"/>
              </m:rPr>
              <w:rPr>
                <w:rFonts w:ascii="Cambria Math" w:hAnsi="Cambria Math"/>
                <w:sz w:val="22"/>
                <w:szCs w:val="22"/>
              </w:rPr>
              <m:t>,</m:t>
            </m:r>
            <m:r>
              <w:rPr>
                <w:rFonts w:ascii="Cambria Math" w:hAnsi="Cambria Math"/>
                <w:sz w:val="22"/>
                <w:szCs w:val="22"/>
              </w:rPr>
              <m:t>n</m:t>
            </m:r>
          </m:sub>
        </m:sSub>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δ</m:t>
            </m:r>
          </m:e>
          <m:sub>
            <m:r>
              <w:rPr>
                <w:rFonts w:ascii="Cambria Math" w:hAnsi="Cambria Math"/>
                <w:sz w:val="22"/>
                <w:szCs w:val="22"/>
              </w:rPr>
              <m:t>n</m:t>
            </m:r>
          </m:sub>
        </m:sSub>
        <m:r>
          <m:rPr>
            <m:sty m:val="p"/>
          </m:rP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γ</m:t>
            </m:r>
          </m:e>
          <m:sub>
            <m:r>
              <m:rPr>
                <m:sty m:val="p"/>
              </m:rPr>
              <w:rPr>
                <w:rFonts w:ascii="Cambria Math" w:hAnsi="Cambria Math"/>
                <w:sz w:val="22"/>
                <w:szCs w:val="22"/>
              </w:rPr>
              <m:t>j,n</m:t>
            </m:r>
          </m:sub>
        </m:sSub>
        <m:r>
          <m:rPr>
            <m:sty m:val="p"/>
          </m:rPr>
          <w:rPr>
            <w:rFonts w:ascii="Cambria Math" w:hAnsi="Cambria Math"/>
            <w:sz w:val="22"/>
            <w:szCs w:val="22"/>
          </w:rPr>
          <m:t>)</m:t>
        </m:r>
      </m:oMath>
      <w:r w:rsidRPr="002D4215">
        <w:rPr>
          <w:sz w:val="22"/>
          <w:szCs w:val="22"/>
        </w:rPr>
        <w:t xml:space="preserve"> for which the pfd limits are met using the following algorithm:</w:t>
      </w:r>
    </w:p>
    <w:p w14:paraId="57B72F34" w14:textId="77777777" w:rsidR="00927DE1" w:rsidRPr="002D4215" w:rsidRDefault="00AE25EB">
      <w:pPr>
        <w:pStyle w:val="enumlev2"/>
        <w:jc w:val="both"/>
        <w:rPr>
          <w:sz w:val="22"/>
          <w:szCs w:val="22"/>
        </w:rPr>
      </w:pPr>
      <m:oMathPara>
        <m:oMath>
          <m:sSub>
            <m:sSubPr>
              <m:ctrlPr>
                <w:rPr>
                  <w:rFonts w:ascii="Cambria Math" w:hAnsi="Cambria Math"/>
                  <w:sz w:val="22"/>
                  <w:szCs w:val="22"/>
                </w:rPr>
              </m:ctrlPr>
            </m:sSubPr>
            <m:e>
              <m:r>
                <w:rPr>
                  <w:rFonts w:ascii="Cambria Math" w:hAnsi="Cambria Math"/>
                  <w:sz w:val="22"/>
                  <w:szCs w:val="22"/>
                </w:rPr>
                <m:t>P</m:t>
              </m:r>
            </m:e>
            <m:sub>
              <m:r>
                <w:rPr>
                  <w:rFonts w:ascii="Cambria Math" w:hAnsi="Cambria Math"/>
                  <w:sz w:val="22"/>
                  <w:szCs w:val="22"/>
                </w:rPr>
                <m:t>j</m:t>
              </m:r>
              <m:r>
                <m:rPr>
                  <m:sty m:val="p"/>
                </m:rPr>
                <w:rPr>
                  <w:rFonts w:ascii="Cambria Math" w:hAnsi="Cambria Math"/>
                  <w:sz w:val="22"/>
                  <w:szCs w:val="22"/>
                </w:rPr>
                <m:t>,</m:t>
              </m:r>
              <m:r>
                <w:rPr>
                  <w:rFonts w:ascii="Cambria Math" w:hAnsi="Cambria Math"/>
                  <w:sz w:val="22"/>
                  <w:szCs w:val="22"/>
                </w:rPr>
                <m:t>n</m:t>
              </m:r>
            </m:sub>
          </m:sSub>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δ</m:t>
              </m:r>
            </m:e>
            <m:sub>
              <m:r>
                <w:rPr>
                  <w:rFonts w:ascii="Cambria Math" w:hAnsi="Cambria Math"/>
                  <w:sz w:val="22"/>
                  <w:szCs w:val="22"/>
                </w:rPr>
                <m:t>n</m:t>
              </m:r>
            </m:sub>
          </m:sSub>
          <m:r>
            <m:rPr>
              <m:sty m:val="p"/>
            </m:rP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γ</m:t>
              </m:r>
            </m:e>
            <m:sub>
              <m:r>
                <m:rPr>
                  <m:sty m:val="p"/>
                </m:rPr>
                <w:rPr>
                  <w:rFonts w:ascii="Cambria Math" w:hAnsi="Cambria Math"/>
                  <w:sz w:val="22"/>
                  <w:szCs w:val="22"/>
                </w:rPr>
                <m:t>j,n</m:t>
              </m:r>
            </m:sub>
          </m:sSub>
          <m:r>
            <m:rPr>
              <m:sty m:val="p"/>
            </m:rPr>
            <w:rPr>
              <w:rFonts w:ascii="Cambria Math" w:hAnsi="Cambria Math"/>
              <w:sz w:val="22"/>
              <w:szCs w:val="22"/>
            </w:rPr>
            <m:t>)=</m:t>
          </m:r>
          <m:r>
            <w:rPr>
              <w:rFonts w:ascii="Cambria Math" w:hAnsi="Cambria Math"/>
              <w:sz w:val="22"/>
              <w:szCs w:val="22"/>
            </w:rPr>
            <m:t>pfd</m:t>
          </m:r>
          <m:d>
            <m:dPr>
              <m:ctrlPr>
                <w:rPr>
                  <w:rFonts w:ascii="Cambria Math" w:hAnsi="Cambria Math"/>
                  <w:sz w:val="22"/>
                  <w:szCs w:val="22"/>
                </w:rPr>
              </m:ctrlPr>
            </m:dPr>
            <m:e>
              <m:sSub>
                <m:sSubPr>
                  <m:ctrlPr>
                    <w:rPr>
                      <w:rFonts w:ascii="Cambria Math" w:hAnsi="Cambria Math"/>
                      <w:i/>
                      <w:sz w:val="22"/>
                      <w:szCs w:val="22"/>
                    </w:rPr>
                  </m:ctrlPr>
                </m:sSubPr>
                <m:e>
                  <m:r>
                    <w:rPr>
                      <w:rFonts w:ascii="Cambria Math" w:hAnsi="Cambria Math"/>
                      <w:sz w:val="22"/>
                      <w:szCs w:val="22"/>
                    </w:rPr>
                    <m:t>δ</m:t>
                  </m:r>
                </m:e>
                <m:sub>
                  <m:r>
                    <w:rPr>
                      <w:rFonts w:ascii="Cambria Math" w:hAnsi="Cambria Math"/>
                      <w:sz w:val="22"/>
                      <w:szCs w:val="22"/>
                    </w:rPr>
                    <m:t>n</m:t>
                  </m:r>
                </m:sub>
              </m:sSub>
            </m:e>
          </m:d>
          <m:r>
            <m:rPr>
              <m:sty m:val="p"/>
            </m:rPr>
            <w:rPr>
              <w:rFonts w:ascii="Cambria Math" w:hAnsi="Cambria Math"/>
              <w:sz w:val="22"/>
              <w:szCs w:val="22"/>
            </w:rPr>
            <m:t>+10</m:t>
          </m:r>
          <m:func>
            <m:funcPr>
              <m:ctrlPr>
                <w:rPr>
                  <w:rFonts w:ascii="Cambria Math" w:hAnsi="Cambria Math"/>
                  <w:sz w:val="22"/>
                  <w:szCs w:val="22"/>
                </w:rPr>
              </m:ctrlPr>
            </m:funcPr>
            <m:fName>
              <m:sSub>
                <m:sSubPr>
                  <m:ctrlPr>
                    <w:rPr>
                      <w:rFonts w:ascii="Cambria Math" w:hAnsi="Cambria Math"/>
                      <w:sz w:val="22"/>
                      <w:szCs w:val="22"/>
                    </w:rPr>
                  </m:ctrlPr>
                </m:sSubPr>
                <m:e>
                  <m:r>
                    <m:rPr>
                      <m:sty m:val="p"/>
                    </m:rPr>
                    <w:rPr>
                      <w:rFonts w:ascii="Cambria Math" w:hAnsi="Cambria Math"/>
                      <w:sz w:val="22"/>
                      <w:szCs w:val="22"/>
                    </w:rPr>
                    <m:t>log</m:t>
                  </m:r>
                </m:e>
                <m:sub>
                  <m:r>
                    <m:rPr>
                      <m:sty m:val="p"/>
                    </m:rPr>
                    <w:rPr>
                      <w:rFonts w:ascii="Cambria Math" w:hAnsi="Cambria Math"/>
                      <w:sz w:val="22"/>
                      <w:szCs w:val="22"/>
                    </w:rPr>
                    <m:t>10</m:t>
                  </m:r>
                </m:sub>
              </m:sSub>
            </m:fName>
            <m:e>
              <m:d>
                <m:dPr>
                  <m:ctrlPr>
                    <w:rPr>
                      <w:rFonts w:ascii="Cambria Math" w:hAnsi="Cambria Math"/>
                      <w:sz w:val="22"/>
                      <w:szCs w:val="22"/>
                    </w:rPr>
                  </m:ctrlPr>
                </m:dPr>
                <m:e>
                  <m:r>
                    <m:rPr>
                      <m:sty m:val="p"/>
                    </m:rPr>
                    <w:rPr>
                      <w:rFonts w:ascii="Cambria Math" w:hAnsi="Cambria Math"/>
                      <w:sz w:val="22"/>
                      <w:szCs w:val="22"/>
                    </w:rPr>
                    <m:t>4</m:t>
                  </m:r>
                  <m:r>
                    <w:rPr>
                      <w:rFonts w:ascii="Cambria Math" w:hAnsi="Cambria Math"/>
                      <w:sz w:val="22"/>
                      <w:szCs w:val="22"/>
                    </w:rPr>
                    <m:t>π(</m:t>
                  </m:r>
                  <m:sSup>
                    <m:sSupPr>
                      <m:ctrlPr>
                        <w:rPr>
                          <w:rFonts w:ascii="Cambria Math" w:hAnsi="Cambria Math"/>
                          <w:sz w:val="22"/>
                          <w:szCs w:val="22"/>
                        </w:rPr>
                      </m:ctrlPr>
                    </m:sSupPr>
                    <m:e>
                      <m:sSub>
                        <m:sSubPr>
                          <m:ctrlPr>
                            <w:rPr>
                              <w:rFonts w:ascii="Cambria Math" w:hAnsi="Cambria Math"/>
                              <w:i/>
                              <w:sz w:val="22"/>
                              <w:szCs w:val="22"/>
                            </w:rPr>
                          </m:ctrlPr>
                        </m:sSubPr>
                        <m:e>
                          <m:r>
                            <w:rPr>
                              <w:rFonts w:ascii="Cambria Math" w:hAnsi="Cambria Math"/>
                              <w:sz w:val="22"/>
                              <w:szCs w:val="22"/>
                            </w:rPr>
                            <m:t>D</m:t>
                          </m:r>
                        </m:e>
                        <m:sub>
                          <m:r>
                            <w:rPr>
                              <w:rFonts w:ascii="Cambria Math" w:hAnsi="Cambria Math"/>
                              <w:sz w:val="22"/>
                              <w:szCs w:val="22"/>
                            </w:rPr>
                            <m:t>j,n</m:t>
                          </m:r>
                        </m:sub>
                      </m:sSub>
                      <m:r>
                        <w:rPr>
                          <w:rFonts w:ascii="Cambria Math" w:hAnsi="Cambria Math"/>
                          <w:sz w:val="22"/>
                          <w:szCs w:val="22"/>
                        </w:rPr>
                        <m:t>∙1000)</m:t>
                      </m:r>
                    </m:e>
                    <m:sup>
                      <m:r>
                        <m:rPr>
                          <m:sty m:val="p"/>
                        </m:rPr>
                        <w:rPr>
                          <w:rFonts w:ascii="Cambria Math" w:hAnsi="Cambria Math"/>
                          <w:sz w:val="22"/>
                          <w:szCs w:val="22"/>
                        </w:rPr>
                        <m:t>2</m:t>
                      </m:r>
                    </m:sup>
                  </m:sSup>
                </m:e>
              </m:d>
            </m:e>
          </m:func>
          <m:r>
            <m:rPr>
              <m:sty m:val="p"/>
            </m:rPr>
            <w:rPr>
              <w:rFonts w:ascii="Cambria Math" w:hAnsi="Cambria Math"/>
              <w:sz w:val="22"/>
              <w:szCs w:val="22"/>
            </w:rPr>
            <m:t xml:space="preserve">+ </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f j,n</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at</m:t>
              </m:r>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j</m:t>
                  </m:r>
                </m:sub>
              </m:sSub>
              <m:r>
                <m:rPr>
                  <m:sty m:val="p"/>
                </m:rPr>
                <w:rPr>
                  <w:rFonts w:ascii="Cambria Math" w:hAnsi="Cambria Math"/>
                  <w:sz w:val="22"/>
                  <w:szCs w:val="22"/>
                </w:rPr>
                <m:t>,</m:t>
              </m:r>
              <m:r>
                <w:rPr>
                  <w:rFonts w:ascii="Cambria Math" w:hAnsi="Cambria Math"/>
                  <w:sz w:val="22"/>
                  <w:szCs w:val="22"/>
                </w:rPr>
                <m:t>n</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Gtx</m:t>
              </m:r>
              <m:r>
                <m:rPr>
                  <m:sty m:val="p"/>
                </m:rPr>
                <w:rPr>
                  <w:rFonts w:ascii="Cambria Math" w:hAnsi="Cambria Math"/>
                  <w:sz w:val="22"/>
                  <w:szCs w:val="22"/>
                </w:rPr>
                <m:t>(γ</m:t>
              </m:r>
            </m:e>
            <m:sub>
              <m:r>
                <w:rPr>
                  <w:rFonts w:ascii="Cambria Math" w:hAnsi="Cambria Math"/>
                  <w:sz w:val="22"/>
                  <w:szCs w:val="22"/>
                </w:rPr>
                <m:t>j</m:t>
              </m:r>
              <m:r>
                <m:rPr>
                  <m:sty m:val="p"/>
                </m:rPr>
                <w:rPr>
                  <w:rFonts w:ascii="Cambria Math" w:hAnsi="Cambria Math"/>
                  <w:sz w:val="22"/>
                  <w:szCs w:val="22"/>
                </w:rPr>
                <m:t>,</m:t>
              </m:r>
              <m:r>
                <w:rPr>
                  <w:rFonts w:ascii="Cambria Math" w:hAnsi="Cambria Math"/>
                  <w:sz w:val="22"/>
                  <w:szCs w:val="22"/>
                </w:rPr>
                <m:t>n</m:t>
              </m:r>
            </m:sub>
          </m:sSub>
          <m:r>
            <m:rPr>
              <m:sty m:val="p"/>
            </m:rPr>
            <w:rPr>
              <w:rFonts w:ascii="Cambria Math" w:hAnsi="Cambria Math"/>
              <w:sz w:val="22"/>
              <w:szCs w:val="22"/>
            </w:rPr>
            <m:t xml:space="preserve">+ε) </m:t>
          </m:r>
        </m:oMath>
      </m:oMathPara>
    </w:p>
    <w:p w14:paraId="299AC9B7" w14:textId="13CC159B" w:rsidR="00927DE1" w:rsidRPr="002D4215" w:rsidRDefault="00FD669D">
      <w:pPr>
        <w:pStyle w:val="enumlev2"/>
        <w:ind w:left="0" w:firstLine="0"/>
        <w:jc w:val="both"/>
        <w:rPr>
          <w:sz w:val="22"/>
          <w:szCs w:val="22"/>
        </w:rPr>
      </w:pPr>
      <w:r w:rsidRPr="002D4215">
        <w:rPr>
          <w:sz w:val="22"/>
          <w:szCs w:val="22"/>
        </w:rPr>
        <w:t xml:space="preserve">With </w:t>
      </w:r>
      <m:oMath>
        <m:sSub>
          <m:sSubPr>
            <m:ctrlPr>
              <w:rPr>
                <w:rFonts w:ascii="Cambria Math" w:hAnsi="Cambria Math"/>
                <w:sz w:val="22"/>
                <w:szCs w:val="22"/>
              </w:rPr>
            </m:ctrlPr>
          </m:sSubPr>
          <m:e>
            <m:r>
              <w:rPr>
                <w:rFonts w:ascii="Cambria Math" w:hAnsi="Cambria Math"/>
                <w:sz w:val="22"/>
                <w:szCs w:val="22"/>
              </w:rPr>
              <m:t>Gtx</m:t>
            </m:r>
            <m:r>
              <m:rPr>
                <m:sty m:val="p"/>
              </m:rPr>
              <w:rPr>
                <w:rFonts w:ascii="Cambria Math" w:hAnsi="Cambria Math"/>
                <w:sz w:val="22"/>
                <w:szCs w:val="22"/>
              </w:rPr>
              <m:t>(γ</m:t>
            </m:r>
          </m:e>
          <m:sub>
            <m:r>
              <w:rPr>
                <w:rFonts w:ascii="Cambria Math" w:hAnsi="Cambria Math"/>
                <w:sz w:val="22"/>
                <w:szCs w:val="22"/>
              </w:rPr>
              <m:t>j</m:t>
            </m:r>
            <m:r>
              <m:rPr>
                <m:sty m:val="p"/>
              </m:rPr>
              <w:rPr>
                <w:rFonts w:ascii="Cambria Math" w:hAnsi="Cambria Math"/>
                <w:sz w:val="22"/>
                <w:szCs w:val="22"/>
              </w:rPr>
              <m:t>,</m:t>
            </m:r>
            <m:r>
              <w:rPr>
                <w:rFonts w:ascii="Cambria Math" w:hAnsi="Cambria Math"/>
                <w:sz w:val="22"/>
                <w:szCs w:val="22"/>
              </w:rPr>
              <m:t>n</m:t>
            </m:r>
          </m:sub>
        </m:sSub>
        <m:r>
          <m:rPr>
            <m:sty m:val="p"/>
          </m:rPr>
          <w:rPr>
            <w:rFonts w:ascii="Cambria Math" w:hAnsi="Cambria Math"/>
            <w:sz w:val="22"/>
            <w:szCs w:val="22"/>
          </w:rPr>
          <m:t xml:space="preserve">+ε) </m:t>
        </m:r>
      </m:oMath>
      <w:r w:rsidRPr="002D4215">
        <w:rPr>
          <w:sz w:val="22"/>
          <w:szCs w:val="22"/>
        </w:rPr>
        <w:t xml:space="preserve">being the transmit antenna gain with the off-axis angle from the boresight, consisting of the summation of both angles </w:t>
      </w:r>
      <m:oMath>
        <m:sSub>
          <m:sSubPr>
            <m:ctrlPr>
              <w:rPr>
                <w:rFonts w:ascii="Cambria Math" w:hAnsi="Cambria Math"/>
                <w:sz w:val="22"/>
                <w:szCs w:val="22"/>
              </w:rPr>
            </m:ctrlPr>
          </m:sSubPr>
          <m:e>
            <m:r>
              <m:rPr>
                <m:sty m:val="p"/>
              </m:rPr>
              <w:rPr>
                <w:rFonts w:ascii="Cambria Math" w:hAnsi="Cambria Math"/>
                <w:sz w:val="22"/>
                <w:szCs w:val="22"/>
              </w:rPr>
              <m:t>γ</m:t>
            </m:r>
          </m:e>
          <m:sub>
            <m:r>
              <w:rPr>
                <w:rFonts w:ascii="Cambria Math" w:hAnsi="Cambria Math"/>
                <w:sz w:val="22"/>
                <w:szCs w:val="22"/>
              </w:rPr>
              <m:t>j</m:t>
            </m:r>
            <m:r>
              <m:rPr>
                <m:sty m:val="p"/>
              </m:rPr>
              <w:rPr>
                <w:rFonts w:ascii="Cambria Math" w:hAnsi="Cambria Math"/>
                <w:sz w:val="22"/>
                <w:szCs w:val="22"/>
              </w:rPr>
              <m:t>,</m:t>
            </m:r>
            <m:r>
              <w:rPr>
                <w:rFonts w:ascii="Cambria Math" w:hAnsi="Cambria Math"/>
                <w:sz w:val="22"/>
                <w:szCs w:val="22"/>
              </w:rPr>
              <m:t>n</m:t>
            </m:r>
          </m:sub>
        </m:sSub>
      </m:oMath>
      <w:r w:rsidRPr="002D4215">
        <w:rPr>
          <w:sz w:val="22"/>
          <w:szCs w:val="22"/>
        </w:rPr>
        <w:t xml:space="preserve"> and minimum elevation angle </w:t>
      </w:r>
      <m:oMath>
        <m:r>
          <m:rPr>
            <m:sty m:val="p"/>
          </m:rPr>
          <w:rPr>
            <w:rFonts w:ascii="Cambria Math" w:hAnsi="Cambria Math"/>
            <w:sz w:val="22"/>
            <w:szCs w:val="22"/>
          </w:rPr>
          <m:t>ε</m:t>
        </m:r>
      </m:oMath>
      <w:r w:rsidRPr="002D4215">
        <w:rPr>
          <w:sz w:val="22"/>
          <w:szCs w:val="22"/>
        </w:rPr>
        <w:t xml:space="preserve"> as defined in Table 3</w:t>
      </w:r>
    </w:p>
    <w:p w14:paraId="32393392" w14:textId="77777777" w:rsidR="00927DE1" w:rsidRPr="002D4215" w:rsidRDefault="00FD669D">
      <w:pPr>
        <w:pStyle w:val="enumlev2"/>
        <w:rPr>
          <w:sz w:val="22"/>
          <w:szCs w:val="22"/>
        </w:rPr>
      </w:pPr>
      <w:r w:rsidRPr="002D4215">
        <w:rPr>
          <w:sz w:val="22"/>
          <w:szCs w:val="22"/>
        </w:rPr>
        <w:t>b)</w:t>
      </w:r>
      <w:r w:rsidRPr="002D4215">
        <w:rPr>
          <w:sz w:val="22"/>
          <w:szCs w:val="22"/>
        </w:rPr>
        <w:tab/>
        <w:t xml:space="preserve">Compute the minimum Pj across all values calculated at the previous step, </w:t>
      </w:r>
    </w:p>
    <w:p w14:paraId="577C2375" w14:textId="77777777" w:rsidR="00927DE1" w:rsidRPr="009F3F11" w:rsidRDefault="00FD669D">
      <w:pPr>
        <w:pStyle w:val="Equation"/>
        <w:rPr>
          <w:sz w:val="22"/>
          <w:szCs w:val="22"/>
          <w:lang w:val="en-US"/>
        </w:rPr>
      </w:pPr>
      <w:r w:rsidRPr="002D4215">
        <w:rPr>
          <w:sz w:val="22"/>
          <w:szCs w:val="22"/>
        </w:rPr>
        <w:tab/>
      </w:r>
      <w:r w:rsidRPr="002D4215">
        <w:rPr>
          <w:sz w:val="22"/>
          <w:szCs w:val="22"/>
        </w:rPr>
        <w:tab/>
      </w:r>
      <w:proofErr w:type="spellStart"/>
      <w:r w:rsidRPr="009F3F11">
        <w:rPr>
          <w:sz w:val="22"/>
          <w:szCs w:val="22"/>
          <w:lang w:val="en-US"/>
        </w:rPr>
        <w:t>Pj</w:t>
      </w:r>
      <w:proofErr w:type="spellEnd"/>
      <w:r w:rsidRPr="009F3F11">
        <w:rPr>
          <w:sz w:val="22"/>
          <w:szCs w:val="22"/>
          <w:lang w:val="en-US"/>
        </w:rPr>
        <w:t xml:space="preserve"> = Min (</w:t>
      </w:r>
      <m:oMath>
        <m:sSub>
          <m:sSubPr>
            <m:ctrlPr>
              <w:rPr>
                <w:rFonts w:ascii="Cambria Math" w:hAnsi="Cambria Math"/>
                <w:sz w:val="22"/>
                <w:szCs w:val="22"/>
              </w:rPr>
            </m:ctrlPr>
          </m:sSubPr>
          <m:e>
            <m:r>
              <w:rPr>
                <w:rFonts w:ascii="Cambria Math" w:hAnsi="Cambria Math"/>
                <w:sz w:val="22"/>
                <w:szCs w:val="22"/>
              </w:rPr>
              <m:t>P</m:t>
            </m:r>
          </m:e>
          <m:sub>
            <m:r>
              <w:rPr>
                <w:rFonts w:ascii="Cambria Math" w:hAnsi="Cambria Math"/>
                <w:sz w:val="22"/>
                <w:szCs w:val="22"/>
              </w:rPr>
              <m:t>j</m:t>
            </m:r>
            <m:r>
              <m:rPr>
                <m:sty m:val="p"/>
              </m:rPr>
              <w:rPr>
                <w:rFonts w:ascii="Cambria Math" w:hAnsi="Cambria Math"/>
                <w:sz w:val="22"/>
                <w:szCs w:val="22"/>
                <w:lang w:val="en-US"/>
              </w:rPr>
              <m:t>,</m:t>
            </m:r>
            <m:r>
              <w:rPr>
                <w:rFonts w:ascii="Cambria Math" w:hAnsi="Cambria Math"/>
                <w:sz w:val="22"/>
                <w:szCs w:val="22"/>
              </w:rPr>
              <m:t>n</m:t>
            </m:r>
          </m:sub>
        </m:sSub>
        <m:r>
          <m:rPr>
            <m:sty m:val="p"/>
          </m:rPr>
          <w:rPr>
            <w:rFonts w:ascii="Cambria Math" w:hAnsi="Cambria Math"/>
            <w:sz w:val="22"/>
            <w:szCs w:val="22"/>
            <w:lang w:val="en-US"/>
          </w:rPr>
          <m:t>(</m:t>
        </m:r>
        <m:sSub>
          <m:sSubPr>
            <m:ctrlPr>
              <w:rPr>
                <w:rFonts w:ascii="Cambria Math" w:hAnsi="Cambria Math"/>
                <w:sz w:val="22"/>
                <w:szCs w:val="22"/>
              </w:rPr>
            </m:ctrlPr>
          </m:sSubPr>
          <m:e>
            <m:r>
              <m:rPr>
                <m:sty m:val="p"/>
              </m:rPr>
              <w:rPr>
                <w:rFonts w:ascii="Cambria Math" w:hAnsi="Cambria Math"/>
                <w:sz w:val="22"/>
                <w:szCs w:val="22"/>
              </w:rPr>
              <m:t>δ</m:t>
            </m:r>
          </m:e>
          <m:sub>
            <m:r>
              <w:rPr>
                <w:rFonts w:ascii="Cambria Math" w:hAnsi="Cambria Math"/>
                <w:sz w:val="22"/>
                <w:szCs w:val="22"/>
              </w:rPr>
              <m:t>n</m:t>
            </m:r>
          </m:sub>
        </m:sSub>
        <m:r>
          <m:rPr>
            <m:sty m:val="p"/>
          </m:rPr>
          <w:rPr>
            <w:rFonts w:ascii="Cambria Math" w:hAnsi="Cambria Math"/>
            <w:sz w:val="22"/>
            <w:szCs w:val="22"/>
            <w:lang w:val="en-US"/>
          </w:rPr>
          <m:t xml:space="preserve">, </m:t>
        </m:r>
        <m:sSub>
          <m:sSubPr>
            <m:ctrlPr>
              <w:rPr>
                <w:rFonts w:ascii="Cambria Math" w:hAnsi="Cambria Math"/>
                <w:sz w:val="22"/>
                <w:szCs w:val="22"/>
              </w:rPr>
            </m:ctrlPr>
          </m:sSubPr>
          <m:e>
            <m:r>
              <m:rPr>
                <m:sty m:val="p"/>
              </m:rPr>
              <w:rPr>
                <w:rFonts w:ascii="Cambria Math" w:hAnsi="Cambria Math"/>
                <w:sz w:val="22"/>
                <w:szCs w:val="22"/>
              </w:rPr>
              <m:t>γ</m:t>
            </m:r>
          </m:e>
          <m:sub>
            <m:r>
              <m:rPr>
                <m:sty m:val="p"/>
              </m:rPr>
              <w:rPr>
                <w:rFonts w:ascii="Cambria Math" w:hAnsi="Cambria Math"/>
                <w:sz w:val="22"/>
                <w:szCs w:val="22"/>
                <w:lang w:val="en-US"/>
              </w:rPr>
              <m:t>j,n</m:t>
            </m:r>
          </m:sub>
        </m:sSub>
        <m:r>
          <m:rPr>
            <m:sty m:val="p"/>
          </m:rPr>
          <w:rPr>
            <w:rFonts w:ascii="Cambria Math" w:hAnsi="Cambria Math"/>
            <w:sz w:val="22"/>
            <w:szCs w:val="22"/>
            <w:lang w:val="en-US"/>
          </w:rPr>
          <m:t>)</m:t>
        </m:r>
      </m:oMath>
      <w:r w:rsidRPr="009F3F11">
        <w:rPr>
          <w:sz w:val="22"/>
          <w:szCs w:val="22"/>
          <w:lang w:val="en-US"/>
        </w:rPr>
        <w:t>)</w:t>
      </w:r>
    </w:p>
    <w:p w14:paraId="50691AEA" w14:textId="2414B1E2" w:rsidR="00927DE1" w:rsidRPr="002D4215" w:rsidRDefault="00FD669D">
      <w:pPr>
        <w:pStyle w:val="enumlev2"/>
        <w:jc w:val="both"/>
        <w:rPr>
          <w:sz w:val="22"/>
          <w:szCs w:val="22"/>
        </w:rPr>
      </w:pPr>
      <w:r w:rsidRPr="009F3F11">
        <w:rPr>
          <w:sz w:val="22"/>
          <w:szCs w:val="22"/>
          <w:lang w:val="en-US"/>
        </w:rPr>
        <w:tab/>
      </w:r>
      <w:r w:rsidRPr="002D4215">
        <w:rPr>
          <w:sz w:val="22"/>
          <w:szCs w:val="22"/>
        </w:rPr>
        <w:t xml:space="preserve">The output of this step is the maximum power in the reference bandwidth that can be used by the A-ESIM to ensure it complies with the </w:t>
      </w:r>
      <w:r w:rsidR="009E757F" w:rsidRPr="002D4215">
        <w:rPr>
          <w:sz w:val="22"/>
          <w:szCs w:val="22"/>
        </w:rPr>
        <w:t xml:space="preserve">pfd </w:t>
      </w:r>
      <w:r w:rsidRPr="002D4215">
        <w:rPr>
          <w:sz w:val="22"/>
          <w:szCs w:val="22"/>
        </w:rPr>
        <w:t xml:space="preserve">limits in Part 2 of Annex 1, with respect to all angles </w:t>
      </w:r>
      <m:oMath>
        <m:sSub>
          <m:sSubPr>
            <m:ctrlPr>
              <w:rPr>
                <w:rFonts w:ascii="Cambria Math" w:hAnsi="Cambria Math"/>
                <w:sz w:val="22"/>
                <w:szCs w:val="22"/>
              </w:rPr>
            </m:ctrlPr>
          </m:sSubPr>
          <m:e>
            <m:r>
              <m:rPr>
                <m:sty m:val="p"/>
              </m:rPr>
              <w:rPr>
                <w:rFonts w:ascii="Cambria Math" w:hAnsi="Cambria Math"/>
                <w:sz w:val="22"/>
                <w:szCs w:val="22"/>
              </w:rPr>
              <m:t>δ</m:t>
            </m:r>
          </m:e>
          <m:sub>
            <m:r>
              <w:rPr>
                <w:rFonts w:ascii="Cambria Math" w:hAnsi="Cambria Math"/>
                <w:sz w:val="22"/>
                <w:szCs w:val="22"/>
              </w:rPr>
              <m:t>n</m:t>
            </m:r>
          </m:sub>
        </m:sSub>
      </m:oMath>
      <w:r w:rsidRPr="002D4215">
        <w:rPr>
          <w:sz w:val="22"/>
          <w:szCs w:val="22"/>
        </w:rPr>
        <w:t xml:space="preserve"> at the altitude Hj, and the elevation indicated in Table 3. There will be one Pj for each of the Hj altitudes considered.  </w:t>
      </w:r>
    </w:p>
    <w:p w14:paraId="6B3A73EC" w14:textId="77777777" w:rsidR="00927DE1" w:rsidRPr="002D4215" w:rsidRDefault="00FD669D">
      <w:pPr>
        <w:keepNext/>
        <w:rPr>
          <w:sz w:val="22"/>
          <w:szCs w:val="22"/>
        </w:rPr>
      </w:pPr>
      <w:r w:rsidRPr="002D4215">
        <w:rPr>
          <w:sz w:val="22"/>
          <w:szCs w:val="22"/>
        </w:rPr>
        <w:lastRenderedPageBreak/>
        <w:t>The output of step b) is summarised in Table 5 below:</w:t>
      </w:r>
    </w:p>
    <w:p w14:paraId="3C7E1AAC" w14:textId="77777777" w:rsidR="00927DE1" w:rsidRPr="002D4215" w:rsidRDefault="00FD669D">
      <w:pPr>
        <w:pStyle w:val="TableNo"/>
        <w:rPr>
          <w:sz w:val="22"/>
          <w:szCs w:val="22"/>
        </w:rPr>
      </w:pPr>
      <w:r w:rsidRPr="002D4215">
        <w:rPr>
          <w:sz w:val="22"/>
          <w:szCs w:val="22"/>
        </w:rPr>
        <w:t>TABLE 5</w:t>
      </w:r>
    </w:p>
    <w:p w14:paraId="4CD20EBA" w14:textId="77777777" w:rsidR="00927DE1" w:rsidRPr="002D4215" w:rsidRDefault="00FD669D">
      <w:pPr>
        <w:pStyle w:val="Tabletitle"/>
        <w:rPr>
          <w:sz w:val="22"/>
          <w:szCs w:val="22"/>
        </w:rPr>
      </w:pPr>
      <w:r w:rsidRPr="002D4215">
        <w:rPr>
          <w:sz w:val="22"/>
          <w:szCs w:val="22"/>
        </w:rPr>
        <w:t xml:space="preserve">Computed </w:t>
      </w:r>
      <w:r w:rsidRPr="002D4215">
        <w:rPr>
          <w:i/>
          <w:iCs/>
          <w:sz w:val="22"/>
          <w:szCs w:val="22"/>
        </w:rPr>
        <w:t>P</w:t>
      </w:r>
      <w:r w:rsidRPr="002D4215">
        <w:rPr>
          <w:i/>
          <w:iCs/>
          <w:sz w:val="22"/>
          <w:szCs w:val="22"/>
          <w:vertAlign w:val="subscript"/>
        </w:rPr>
        <w:t>j</w:t>
      </w:r>
      <w:r w:rsidRPr="002D4215">
        <w:rPr>
          <w:sz w:val="22"/>
          <w:szCs w:val="22"/>
        </w:rPr>
        <w:t xml:space="preserve"> values</w:t>
      </w:r>
    </w:p>
    <w:tbl>
      <w:tblPr>
        <w:tblW w:w="5575" w:type="dxa"/>
        <w:jc w:val="center"/>
        <w:tblLook w:val="04A0" w:firstRow="1" w:lastRow="0" w:firstColumn="1" w:lastColumn="0" w:noHBand="0" w:noVBand="1"/>
      </w:tblPr>
      <w:tblGrid>
        <w:gridCol w:w="2978"/>
        <w:gridCol w:w="2597"/>
      </w:tblGrid>
      <w:tr w:rsidR="00927DE1" w:rsidRPr="002D4215" w14:paraId="35895456" w14:textId="77777777">
        <w:trPr>
          <w:jc w:val="center"/>
        </w:trPr>
        <w:tc>
          <w:tcPr>
            <w:tcW w:w="2978" w:type="dxa"/>
            <w:tcBorders>
              <w:top w:val="single" w:sz="4" w:space="0" w:color="auto"/>
              <w:left w:val="single" w:sz="4" w:space="0" w:color="auto"/>
              <w:bottom w:val="nil"/>
              <w:right w:val="single" w:sz="4" w:space="0" w:color="auto"/>
            </w:tcBorders>
            <w:hideMark/>
          </w:tcPr>
          <w:p w14:paraId="318BD208" w14:textId="77777777" w:rsidR="00927DE1" w:rsidRPr="002D4215" w:rsidRDefault="00FD669D">
            <w:pPr>
              <w:pStyle w:val="Tablehead"/>
              <w:rPr>
                <w:i/>
                <w:iCs/>
                <w:sz w:val="22"/>
                <w:szCs w:val="22"/>
                <w:vertAlign w:val="subscript"/>
                <w:lang w:eastAsia="zh-CN"/>
              </w:rPr>
            </w:pPr>
            <w:r w:rsidRPr="002D4215">
              <w:rPr>
                <w:i/>
                <w:iCs/>
                <w:sz w:val="22"/>
                <w:szCs w:val="22"/>
                <w:lang w:eastAsia="zh-CN"/>
              </w:rPr>
              <w:t>H</w:t>
            </w:r>
            <w:r w:rsidRPr="002D4215">
              <w:rPr>
                <w:i/>
                <w:iCs/>
                <w:sz w:val="22"/>
                <w:szCs w:val="22"/>
                <w:vertAlign w:val="subscript"/>
                <w:lang w:eastAsia="zh-CN"/>
              </w:rPr>
              <w:t xml:space="preserve">j </w:t>
            </w:r>
          </w:p>
          <w:p w14:paraId="5C055C4A" w14:textId="77777777" w:rsidR="00927DE1" w:rsidRPr="002D4215" w:rsidRDefault="00FD669D">
            <w:pPr>
              <w:pStyle w:val="Tablehead"/>
              <w:rPr>
                <w:rFonts w:cstheme="minorBidi"/>
                <w:i/>
                <w:iCs/>
                <w:sz w:val="22"/>
                <w:szCs w:val="22"/>
                <w:lang w:eastAsia="zh-CN"/>
              </w:rPr>
            </w:pPr>
            <w:r w:rsidRPr="002D4215">
              <w:rPr>
                <w:i/>
                <w:iCs/>
                <w:sz w:val="22"/>
                <w:szCs w:val="22"/>
                <w:lang w:eastAsia="zh-CN"/>
              </w:rPr>
              <w:t>(Altitude)</w:t>
            </w:r>
          </w:p>
        </w:tc>
        <w:tc>
          <w:tcPr>
            <w:tcW w:w="2597" w:type="dxa"/>
            <w:tcBorders>
              <w:top w:val="single" w:sz="4" w:space="0" w:color="auto"/>
              <w:left w:val="single" w:sz="4" w:space="0" w:color="auto"/>
              <w:bottom w:val="nil"/>
              <w:right w:val="single" w:sz="4" w:space="0" w:color="auto"/>
            </w:tcBorders>
            <w:hideMark/>
          </w:tcPr>
          <w:p w14:paraId="54B2657D" w14:textId="77777777" w:rsidR="00927DE1" w:rsidRPr="002D4215" w:rsidRDefault="00FD669D">
            <w:pPr>
              <w:pStyle w:val="Tablehead"/>
              <w:rPr>
                <w:i/>
                <w:iCs/>
                <w:sz w:val="22"/>
                <w:szCs w:val="22"/>
                <w:vertAlign w:val="subscript"/>
                <w:lang w:eastAsia="zh-CN"/>
              </w:rPr>
            </w:pPr>
            <w:r w:rsidRPr="002D4215">
              <w:rPr>
                <w:i/>
                <w:iCs/>
                <w:sz w:val="22"/>
                <w:szCs w:val="22"/>
                <w:lang w:eastAsia="zh-CN"/>
              </w:rPr>
              <w:t xml:space="preserve"> P</w:t>
            </w:r>
            <w:r w:rsidRPr="002D4215">
              <w:rPr>
                <w:i/>
                <w:iCs/>
                <w:sz w:val="22"/>
                <w:szCs w:val="22"/>
                <w:vertAlign w:val="subscript"/>
                <w:lang w:eastAsia="zh-CN"/>
              </w:rPr>
              <w:t>j</w:t>
            </w:r>
          </w:p>
          <w:p w14:paraId="5AEC47BF" w14:textId="77777777" w:rsidR="00927DE1" w:rsidRPr="002D4215" w:rsidRDefault="00FD669D">
            <w:pPr>
              <w:pStyle w:val="Tablehead"/>
              <w:spacing w:line="276" w:lineRule="auto"/>
              <w:rPr>
                <w:rFonts w:cstheme="minorBidi"/>
                <w:i/>
                <w:iCs/>
                <w:sz w:val="22"/>
                <w:szCs w:val="22"/>
                <w:lang w:eastAsia="zh-CN"/>
              </w:rPr>
            </w:pPr>
            <w:r w:rsidRPr="002D4215">
              <w:rPr>
                <w:b w:val="0"/>
                <w:sz w:val="22"/>
                <w:szCs w:val="22"/>
                <w:lang w:eastAsia="zh-CN"/>
              </w:rPr>
              <w:t>(</w:t>
            </w:r>
            <w:r w:rsidRPr="002D4215">
              <w:rPr>
                <w:b w:val="0"/>
                <w:i/>
                <w:iCs/>
                <w:sz w:val="22"/>
                <w:szCs w:val="22"/>
                <w:lang w:eastAsia="zh-CN"/>
              </w:rPr>
              <w:t>Maximum power in the reference bandwidth that can be used at minimum elevation)</w:t>
            </w:r>
          </w:p>
        </w:tc>
      </w:tr>
      <w:tr w:rsidR="00927DE1" w:rsidRPr="002D4215" w14:paraId="580E3C54" w14:textId="77777777">
        <w:trPr>
          <w:jc w:val="center"/>
        </w:trPr>
        <w:tc>
          <w:tcPr>
            <w:tcW w:w="2978" w:type="dxa"/>
            <w:tcBorders>
              <w:top w:val="nil"/>
              <w:left w:val="single" w:sz="4" w:space="0" w:color="auto"/>
              <w:bottom w:val="single" w:sz="4" w:space="0" w:color="auto"/>
              <w:right w:val="single" w:sz="4" w:space="0" w:color="auto"/>
            </w:tcBorders>
            <w:hideMark/>
          </w:tcPr>
          <w:p w14:paraId="70753AEF" w14:textId="77777777" w:rsidR="00927DE1" w:rsidRPr="002D4215" w:rsidRDefault="00FD669D">
            <w:pPr>
              <w:pStyle w:val="Tablehead"/>
              <w:rPr>
                <w:rFonts w:cstheme="minorBidi"/>
                <w:sz w:val="22"/>
                <w:szCs w:val="22"/>
                <w:lang w:eastAsia="zh-CN"/>
              </w:rPr>
            </w:pPr>
            <w:r w:rsidRPr="002D4215">
              <w:rPr>
                <w:sz w:val="22"/>
                <w:szCs w:val="22"/>
                <w:lang w:eastAsia="zh-CN"/>
              </w:rPr>
              <w:t>(km)</w:t>
            </w:r>
          </w:p>
        </w:tc>
        <w:tc>
          <w:tcPr>
            <w:tcW w:w="2597" w:type="dxa"/>
            <w:tcBorders>
              <w:top w:val="nil"/>
              <w:left w:val="single" w:sz="4" w:space="0" w:color="auto"/>
              <w:bottom w:val="single" w:sz="4" w:space="0" w:color="auto"/>
              <w:right w:val="single" w:sz="4" w:space="0" w:color="auto"/>
            </w:tcBorders>
            <w:hideMark/>
          </w:tcPr>
          <w:p w14:paraId="5C62DEE7" w14:textId="77777777" w:rsidR="00927DE1" w:rsidRPr="002D4215" w:rsidRDefault="00FD669D">
            <w:pPr>
              <w:pStyle w:val="Tablehead"/>
              <w:rPr>
                <w:rFonts w:cstheme="minorBidi"/>
                <w:sz w:val="22"/>
                <w:szCs w:val="22"/>
                <w:lang w:eastAsia="zh-CN"/>
              </w:rPr>
            </w:pPr>
            <w:r w:rsidRPr="002D4215">
              <w:rPr>
                <w:sz w:val="22"/>
                <w:szCs w:val="22"/>
                <w:lang w:eastAsia="zh-CN"/>
              </w:rPr>
              <w:t>dB(W/BW)</w:t>
            </w:r>
          </w:p>
        </w:tc>
      </w:tr>
      <w:tr w:rsidR="00927DE1" w:rsidRPr="002D4215" w14:paraId="7639331D"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352D3862" w14:textId="77777777" w:rsidR="00927DE1" w:rsidRPr="002D4215" w:rsidRDefault="00FD669D">
            <w:pPr>
              <w:pStyle w:val="Tabletext"/>
              <w:jc w:val="center"/>
              <w:rPr>
                <w:sz w:val="22"/>
                <w:szCs w:val="22"/>
                <w:lang w:eastAsia="zh-CN"/>
              </w:rPr>
            </w:pPr>
            <w:r w:rsidRPr="002D4215">
              <w:rPr>
                <w:sz w:val="22"/>
                <w:szCs w:val="22"/>
                <w:lang w:eastAsia="zh-CN"/>
              </w:rPr>
              <w:t>0.01</w:t>
            </w:r>
          </w:p>
        </w:tc>
        <w:tc>
          <w:tcPr>
            <w:tcW w:w="2597" w:type="dxa"/>
            <w:tcBorders>
              <w:top w:val="single" w:sz="4" w:space="0" w:color="auto"/>
              <w:left w:val="single" w:sz="4" w:space="0" w:color="auto"/>
              <w:bottom w:val="single" w:sz="4" w:space="0" w:color="auto"/>
              <w:right w:val="single" w:sz="4" w:space="0" w:color="auto"/>
            </w:tcBorders>
            <w:hideMark/>
          </w:tcPr>
          <w:p w14:paraId="22D8E796"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7440AF14"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0B6AE6A2" w14:textId="77777777" w:rsidR="00927DE1" w:rsidRPr="002D4215" w:rsidRDefault="00FD669D">
            <w:pPr>
              <w:pStyle w:val="Tabletext"/>
              <w:jc w:val="center"/>
              <w:rPr>
                <w:sz w:val="22"/>
                <w:szCs w:val="22"/>
                <w:lang w:eastAsia="zh-CN"/>
              </w:rPr>
            </w:pPr>
            <w:r w:rsidRPr="002D4215">
              <w:rPr>
                <w:sz w:val="22"/>
                <w:szCs w:val="22"/>
                <w:lang w:eastAsia="zh-CN"/>
              </w:rPr>
              <w:t>1.0</w:t>
            </w:r>
          </w:p>
        </w:tc>
        <w:tc>
          <w:tcPr>
            <w:tcW w:w="2597" w:type="dxa"/>
            <w:tcBorders>
              <w:top w:val="single" w:sz="4" w:space="0" w:color="auto"/>
              <w:left w:val="single" w:sz="4" w:space="0" w:color="auto"/>
              <w:bottom w:val="single" w:sz="4" w:space="0" w:color="auto"/>
              <w:right w:val="single" w:sz="4" w:space="0" w:color="auto"/>
            </w:tcBorders>
            <w:hideMark/>
          </w:tcPr>
          <w:p w14:paraId="1F1E9B83"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0675A5B0"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70897ED6" w14:textId="77777777" w:rsidR="00927DE1" w:rsidRPr="002D4215" w:rsidRDefault="00FD669D">
            <w:pPr>
              <w:pStyle w:val="Tabletext"/>
              <w:jc w:val="center"/>
              <w:rPr>
                <w:sz w:val="22"/>
                <w:szCs w:val="22"/>
                <w:lang w:eastAsia="zh-CN"/>
              </w:rPr>
            </w:pPr>
            <w:r w:rsidRPr="002D4215">
              <w:rPr>
                <w:sz w:val="22"/>
                <w:szCs w:val="22"/>
                <w:lang w:eastAsia="zh-CN"/>
              </w:rPr>
              <w:t>2.0</w:t>
            </w:r>
          </w:p>
        </w:tc>
        <w:tc>
          <w:tcPr>
            <w:tcW w:w="2597" w:type="dxa"/>
            <w:tcBorders>
              <w:top w:val="single" w:sz="4" w:space="0" w:color="auto"/>
              <w:left w:val="single" w:sz="4" w:space="0" w:color="auto"/>
              <w:bottom w:val="single" w:sz="4" w:space="0" w:color="auto"/>
              <w:right w:val="single" w:sz="4" w:space="0" w:color="auto"/>
            </w:tcBorders>
            <w:hideMark/>
          </w:tcPr>
          <w:p w14:paraId="65D3B939"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0B1D5C30"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6A620C94" w14:textId="77777777" w:rsidR="00927DE1" w:rsidRPr="002D4215" w:rsidRDefault="00FD669D">
            <w:pPr>
              <w:pStyle w:val="Tabletext"/>
              <w:jc w:val="center"/>
              <w:rPr>
                <w:sz w:val="22"/>
                <w:szCs w:val="22"/>
                <w:lang w:eastAsia="zh-CN"/>
              </w:rPr>
            </w:pPr>
            <w:r w:rsidRPr="002D4215">
              <w:rPr>
                <w:sz w:val="22"/>
                <w:szCs w:val="22"/>
                <w:lang w:eastAsia="zh-CN"/>
              </w:rPr>
              <w:t>2.99</w:t>
            </w:r>
          </w:p>
        </w:tc>
        <w:tc>
          <w:tcPr>
            <w:tcW w:w="2597" w:type="dxa"/>
            <w:tcBorders>
              <w:top w:val="single" w:sz="4" w:space="0" w:color="auto"/>
              <w:left w:val="single" w:sz="4" w:space="0" w:color="auto"/>
              <w:bottom w:val="single" w:sz="4" w:space="0" w:color="auto"/>
              <w:right w:val="single" w:sz="4" w:space="0" w:color="auto"/>
            </w:tcBorders>
            <w:hideMark/>
          </w:tcPr>
          <w:p w14:paraId="4E897A15"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12EE5FF2"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006647C7" w14:textId="77777777" w:rsidR="00927DE1" w:rsidRPr="002D4215" w:rsidRDefault="00FD669D">
            <w:pPr>
              <w:pStyle w:val="Tabletext"/>
              <w:jc w:val="center"/>
              <w:rPr>
                <w:sz w:val="22"/>
                <w:szCs w:val="22"/>
                <w:lang w:eastAsia="zh-CN"/>
              </w:rPr>
            </w:pPr>
            <w:r w:rsidRPr="002D4215">
              <w:rPr>
                <w:sz w:val="22"/>
                <w:szCs w:val="22"/>
                <w:lang w:eastAsia="zh-CN"/>
              </w:rPr>
              <w:t>4.0</w:t>
            </w:r>
          </w:p>
        </w:tc>
        <w:tc>
          <w:tcPr>
            <w:tcW w:w="2597" w:type="dxa"/>
            <w:tcBorders>
              <w:top w:val="single" w:sz="4" w:space="0" w:color="auto"/>
              <w:left w:val="single" w:sz="4" w:space="0" w:color="auto"/>
              <w:bottom w:val="single" w:sz="4" w:space="0" w:color="auto"/>
              <w:right w:val="single" w:sz="4" w:space="0" w:color="auto"/>
            </w:tcBorders>
            <w:hideMark/>
          </w:tcPr>
          <w:p w14:paraId="6EDC4274"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6AE6A7F3"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5DE375E5" w14:textId="77777777" w:rsidR="00927DE1" w:rsidRPr="002D4215" w:rsidRDefault="00FD669D">
            <w:pPr>
              <w:pStyle w:val="Tabletext"/>
              <w:jc w:val="center"/>
              <w:rPr>
                <w:sz w:val="22"/>
                <w:szCs w:val="22"/>
                <w:lang w:eastAsia="zh-CN"/>
              </w:rPr>
            </w:pPr>
            <w:r w:rsidRPr="002D4215">
              <w:rPr>
                <w:sz w:val="22"/>
                <w:szCs w:val="22"/>
                <w:lang w:eastAsia="zh-CN"/>
              </w:rPr>
              <w:t>5.0</w:t>
            </w:r>
          </w:p>
        </w:tc>
        <w:tc>
          <w:tcPr>
            <w:tcW w:w="2597" w:type="dxa"/>
            <w:tcBorders>
              <w:top w:val="single" w:sz="4" w:space="0" w:color="auto"/>
              <w:left w:val="single" w:sz="4" w:space="0" w:color="auto"/>
              <w:bottom w:val="single" w:sz="4" w:space="0" w:color="auto"/>
              <w:right w:val="single" w:sz="4" w:space="0" w:color="auto"/>
            </w:tcBorders>
            <w:hideMark/>
          </w:tcPr>
          <w:p w14:paraId="7A2EA7C2"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611F4EF5"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2DC5F377" w14:textId="77777777" w:rsidR="00927DE1" w:rsidRPr="002D4215" w:rsidRDefault="00FD669D">
            <w:pPr>
              <w:pStyle w:val="Tabletext"/>
              <w:jc w:val="center"/>
              <w:rPr>
                <w:sz w:val="22"/>
                <w:szCs w:val="22"/>
                <w:lang w:eastAsia="zh-CN"/>
              </w:rPr>
            </w:pPr>
            <w:r w:rsidRPr="002D4215">
              <w:rPr>
                <w:sz w:val="22"/>
                <w:szCs w:val="22"/>
                <w:lang w:eastAsia="zh-CN"/>
              </w:rPr>
              <w:t>6.0</w:t>
            </w:r>
          </w:p>
        </w:tc>
        <w:tc>
          <w:tcPr>
            <w:tcW w:w="2597" w:type="dxa"/>
            <w:tcBorders>
              <w:top w:val="single" w:sz="4" w:space="0" w:color="auto"/>
              <w:left w:val="single" w:sz="4" w:space="0" w:color="auto"/>
              <w:bottom w:val="single" w:sz="4" w:space="0" w:color="auto"/>
              <w:right w:val="single" w:sz="4" w:space="0" w:color="auto"/>
            </w:tcBorders>
            <w:hideMark/>
          </w:tcPr>
          <w:p w14:paraId="1E19DC26"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2B645BB9"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0924ECD7" w14:textId="77777777" w:rsidR="00927DE1" w:rsidRPr="002D4215" w:rsidRDefault="00FD669D">
            <w:pPr>
              <w:pStyle w:val="Tabletext"/>
              <w:jc w:val="center"/>
              <w:rPr>
                <w:sz w:val="22"/>
                <w:szCs w:val="22"/>
                <w:lang w:eastAsia="zh-CN"/>
              </w:rPr>
            </w:pPr>
            <w:r w:rsidRPr="002D4215">
              <w:rPr>
                <w:sz w:val="22"/>
                <w:szCs w:val="22"/>
                <w:lang w:eastAsia="zh-CN"/>
              </w:rPr>
              <w:t>7.0</w:t>
            </w:r>
          </w:p>
        </w:tc>
        <w:tc>
          <w:tcPr>
            <w:tcW w:w="2597" w:type="dxa"/>
            <w:tcBorders>
              <w:top w:val="single" w:sz="4" w:space="0" w:color="auto"/>
              <w:left w:val="single" w:sz="4" w:space="0" w:color="auto"/>
              <w:bottom w:val="single" w:sz="4" w:space="0" w:color="auto"/>
              <w:right w:val="single" w:sz="4" w:space="0" w:color="auto"/>
            </w:tcBorders>
            <w:hideMark/>
          </w:tcPr>
          <w:p w14:paraId="689EB3CB"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4CD1337D"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441F8E0A" w14:textId="77777777" w:rsidR="00927DE1" w:rsidRPr="002D4215" w:rsidRDefault="00FD669D">
            <w:pPr>
              <w:pStyle w:val="Tabletext"/>
              <w:jc w:val="center"/>
              <w:rPr>
                <w:sz w:val="22"/>
                <w:szCs w:val="22"/>
                <w:lang w:eastAsia="zh-CN"/>
              </w:rPr>
            </w:pPr>
            <w:r w:rsidRPr="002D4215">
              <w:rPr>
                <w:sz w:val="22"/>
                <w:szCs w:val="22"/>
                <w:lang w:eastAsia="zh-CN"/>
              </w:rPr>
              <w:t>8.0</w:t>
            </w:r>
          </w:p>
        </w:tc>
        <w:tc>
          <w:tcPr>
            <w:tcW w:w="2597" w:type="dxa"/>
            <w:tcBorders>
              <w:top w:val="single" w:sz="4" w:space="0" w:color="auto"/>
              <w:left w:val="single" w:sz="4" w:space="0" w:color="auto"/>
              <w:bottom w:val="single" w:sz="4" w:space="0" w:color="auto"/>
              <w:right w:val="single" w:sz="4" w:space="0" w:color="auto"/>
            </w:tcBorders>
            <w:hideMark/>
          </w:tcPr>
          <w:p w14:paraId="0998FA91"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57260218"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10B11FB3" w14:textId="77777777" w:rsidR="00927DE1" w:rsidRPr="002D4215" w:rsidRDefault="00FD669D">
            <w:pPr>
              <w:pStyle w:val="Tabletext"/>
              <w:jc w:val="center"/>
              <w:rPr>
                <w:sz w:val="22"/>
                <w:szCs w:val="22"/>
                <w:lang w:eastAsia="zh-CN"/>
              </w:rPr>
            </w:pPr>
            <w:r w:rsidRPr="002D4215">
              <w:rPr>
                <w:sz w:val="22"/>
                <w:szCs w:val="22"/>
                <w:lang w:eastAsia="zh-CN"/>
              </w:rPr>
              <w:t>9.0</w:t>
            </w:r>
          </w:p>
        </w:tc>
        <w:tc>
          <w:tcPr>
            <w:tcW w:w="2597" w:type="dxa"/>
            <w:tcBorders>
              <w:top w:val="single" w:sz="4" w:space="0" w:color="auto"/>
              <w:left w:val="single" w:sz="4" w:space="0" w:color="auto"/>
              <w:bottom w:val="single" w:sz="4" w:space="0" w:color="auto"/>
              <w:right w:val="single" w:sz="4" w:space="0" w:color="auto"/>
            </w:tcBorders>
            <w:hideMark/>
          </w:tcPr>
          <w:p w14:paraId="7619CEF8"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46388BD7"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682B3240" w14:textId="77777777" w:rsidR="00927DE1" w:rsidRPr="002D4215" w:rsidRDefault="00FD669D">
            <w:pPr>
              <w:pStyle w:val="Tabletext"/>
              <w:jc w:val="center"/>
              <w:rPr>
                <w:sz w:val="22"/>
                <w:szCs w:val="22"/>
                <w:lang w:eastAsia="zh-CN"/>
              </w:rPr>
            </w:pPr>
            <w:r w:rsidRPr="002D4215">
              <w:rPr>
                <w:sz w:val="22"/>
                <w:szCs w:val="22"/>
                <w:lang w:eastAsia="zh-CN"/>
              </w:rPr>
              <w:t>10.0</w:t>
            </w:r>
          </w:p>
        </w:tc>
        <w:tc>
          <w:tcPr>
            <w:tcW w:w="2597" w:type="dxa"/>
            <w:tcBorders>
              <w:top w:val="single" w:sz="4" w:space="0" w:color="auto"/>
              <w:left w:val="single" w:sz="4" w:space="0" w:color="auto"/>
              <w:bottom w:val="single" w:sz="4" w:space="0" w:color="auto"/>
              <w:right w:val="single" w:sz="4" w:space="0" w:color="auto"/>
            </w:tcBorders>
            <w:hideMark/>
          </w:tcPr>
          <w:p w14:paraId="5C33B1CA"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189B1649"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0259A1CF" w14:textId="77777777" w:rsidR="00927DE1" w:rsidRPr="002D4215" w:rsidRDefault="00FD669D">
            <w:pPr>
              <w:pStyle w:val="Tabletext"/>
              <w:jc w:val="center"/>
              <w:rPr>
                <w:sz w:val="22"/>
                <w:szCs w:val="22"/>
                <w:lang w:eastAsia="zh-CN"/>
              </w:rPr>
            </w:pPr>
            <w:r w:rsidRPr="002D4215">
              <w:rPr>
                <w:sz w:val="22"/>
                <w:szCs w:val="22"/>
                <w:lang w:eastAsia="zh-CN"/>
              </w:rPr>
              <w:t>11.0</w:t>
            </w:r>
          </w:p>
        </w:tc>
        <w:tc>
          <w:tcPr>
            <w:tcW w:w="2597" w:type="dxa"/>
            <w:tcBorders>
              <w:top w:val="single" w:sz="4" w:space="0" w:color="auto"/>
              <w:left w:val="single" w:sz="4" w:space="0" w:color="auto"/>
              <w:bottom w:val="single" w:sz="4" w:space="0" w:color="auto"/>
              <w:right w:val="single" w:sz="4" w:space="0" w:color="auto"/>
            </w:tcBorders>
            <w:hideMark/>
          </w:tcPr>
          <w:p w14:paraId="43A1287D"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2786A76E"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10B2B4F5" w14:textId="77777777" w:rsidR="00927DE1" w:rsidRPr="002D4215" w:rsidRDefault="00FD669D">
            <w:pPr>
              <w:pStyle w:val="Tabletext"/>
              <w:jc w:val="center"/>
              <w:rPr>
                <w:sz w:val="22"/>
                <w:szCs w:val="22"/>
                <w:lang w:eastAsia="zh-CN"/>
              </w:rPr>
            </w:pPr>
            <w:r w:rsidRPr="002D4215">
              <w:rPr>
                <w:sz w:val="22"/>
                <w:szCs w:val="22"/>
                <w:lang w:eastAsia="zh-CN"/>
              </w:rPr>
              <w:t>12.0</w:t>
            </w:r>
          </w:p>
        </w:tc>
        <w:tc>
          <w:tcPr>
            <w:tcW w:w="2597" w:type="dxa"/>
            <w:tcBorders>
              <w:top w:val="single" w:sz="4" w:space="0" w:color="auto"/>
              <w:left w:val="single" w:sz="4" w:space="0" w:color="auto"/>
              <w:bottom w:val="single" w:sz="4" w:space="0" w:color="auto"/>
              <w:right w:val="single" w:sz="4" w:space="0" w:color="auto"/>
            </w:tcBorders>
            <w:hideMark/>
          </w:tcPr>
          <w:p w14:paraId="32D4C497"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69155168"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73D1E0E1" w14:textId="77777777" w:rsidR="00927DE1" w:rsidRPr="002D4215" w:rsidRDefault="00FD669D">
            <w:pPr>
              <w:pStyle w:val="Tabletext"/>
              <w:jc w:val="center"/>
              <w:rPr>
                <w:sz w:val="22"/>
                <w:szCs w:val="22"/>
                <w:lang w:eastAsia="zh-CN"/>
              </w:rPr>
            </w:pPr>
            <w:r w:rsidRPr="002D4215">
              <w:rPr>
                <w:sz w:val="22"/>
                <w:szCs w:val="22"/>
                <w:lang w:eastAsia="zh-CN"/>
              </w:rPr>
              <w:t>13.0</w:t>
            </w:r>
          </w:p>
        </w:tc>
        <w:tc>
          <w:tcPr>
            <w:tcW w:w="2597" w:type="dxa"/>
            <w:tcBorders>
              <w:top w:val="single" w:sz="4" w:space="0" w:color="auto"/>
              <w:left w:val="single" w:sz="4" w:space="0" w:color="auto"/>
              <w:bottom w:val="single" w:sz="4" w:space="0" w:color="auto"/>
              <w:right w:val="single" w:sz="4" w:space="0" w:color="auto"/>
            </w:tcBorders>
            <w:hideMark/>
          </w:tcPr>
          <w:p w14:paraId="55AD013C"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6D87E8B8"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71E0F139" w14:textId="77777777" w:rsidR="00927DE1" w:rsidRPr="002D4215" w:rsidRDefault="00FD669D">
            <w:pPr>
              <w:pStyle w:val="Tabletext"/>
              <w:jc w:val="center"/>
              <w:rPr>
                <w:sz w:val="22"/>
                <w:szCs w:val="22"/>
                <w:lang w:eastAsia="zh-CN"/>
              </w:rPr>
            </w:pPr>
            <w:r w:rsidRPr="002D4215">
              <w:rPr>
                <w:sz w:val="22"/>
                <w:szCs w:val="22"/>
                <w:lang w:eastAsia="zh-CN"/>
              </w:rPr>
              <w:t>14.0</w:t>
            </w:r>
          </w:p>
        </w:tc>
        <w:tc>
          <w:tcPr>
            <w:tcW w:w="2597" w:type="dxa"/>
            <w:tcBorders>
              <w:top w:val="single" w:sz="4" w:space="0" w:color="auto"/>
              <w:left w:val="single" w:sz="4" w:space="0" w:color="auto"/>
              <w:bottom w:val="single" w:sz="4" w:space="0" w:color="auto"/>
              <w:right w:val="single" w:sz="4" w:space="0" w:color="auto"/>
            </w:tcBorders>
            <w:hideMark/>
          </w:tcPr>
          <w:p w14:paraId="5D930DDE"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r w:rsidR="00927DE1" w:rsidRPr="002D4215" w14:paraId="08C527AE" w14:textId="77777777">
        <w:trPr>
          <w:jc w:val="center"/>
        </w:trPr>
        <w:tc>
          <w:tcPr>
            <w:tcW w:w="2978" w:type="dxa"/>
            <w:tcBorders>
              <w:top w:val="single" w:sz="4" w:space="0" w:color="auto"/>
              <w:left w:val="single" w:sz="4" w:space="0" w:color="auto"/>
              <w:bottom w:val="single" w:sz="4" w:space="0" w:color="auto"/>
              <w:right w:val="single" w:sz="4" w:space="0" w:color="auto"/>
            </w:tcBorders>
            <w:hideMark/>
          </w:tcPr>
          <w:p w14:paraId="11F7CA57" w14:textId="77777777" w:rsidR="00927DE1" w:rsidRPr="002D4215" w:rsidRDefault="00FD669D">
            <w:pPr>
              <w:pStyle w:val="Tabletext"/>
              <w:jc w:val="center"/>
              <w:rPr>
                <w:sz w:val="22"/>
                <w:szCs w:val="22"/>
                <w:lang w:eastAsia="zh-CN"/>
              </w:rPr>
            </w:pPr>
            <w:r w:rsidRPr="002D4215">
              <w:rPr>
                <w:sz w:val="22"/>
                <w:szCs w:val="22"/>
                <w:lang w:eastAsia="zh-CN"/>
              </w:rPr>
              <w:t>15.0</w:t>
            </w:r>
          </w:p>
        </w:tc>
        <w:tc>
          <w:tcPr>
            <w:tcW w:w="2597" w:type="dxa"/>
            <w:tcBorders>
              <w:top w:val="single" w:sz="4" w:space="0" w:color="auto"/>
              <w:left w:val="single" w:sz="4" w:space="0" w:color="auto"/>
              <w:bottom w:val="single" w:sz="4" w:space="0" w:color="auto"/>
              <w:right w:val="single" w:sz="4" w:space="0" w:color="auto"/>
            </w:tcBorders>
            <w:hideMark/>
          </w:tcPr>
          <w:p w14:paraId="6A1A29DE" w14:textId="77777777" w:rsidR="00927DE1" w:rsidRPr="002D4215" w:rsidRDefault="00FD669D">
            <w:pPr>
              <w:pStyle w:val="Tabletext"/>
              <w:jc w:val="center"/>
              <w:rPr>
                <w:i/>
                <w:iCs/>
                <w:sz w:val="22"/>
                <w:szCs w:val="22"/>
                <w:lang w:eastAsia="zh-CN"/>
              </w:rPr>
            </w:pPr>
            <w:r w:rsidRPr="002D4215">
              <w:rPr>
                <w:i/>
                <w:iCs/>
                <w:sz w:val="22"/>
                <w:szCs w:val="22"/>
                <w:lang w:eastAsia="zh-CN"/>
              </w:rPr>
              <w:t>TBD</w:t>
            </w:r>
          </w:p>
        </w:tc>
      </w:tr>
    </w:tbl>
    <w:p w14:paraId="0E90059F" w14:textId="77777777" w:rsidR="00927DE1" w:rsidRPr="002D4215" w:rsidRDefault="00927DE1">
      <w:pPr>
        <w:pStyle w:val="Tablefin"/>
        <w:rPr>
          <w:sz w:val="22"/>
          <w:szCs w:val="22"/>
        </w:rPr>
      </w:pPr>
    </w:p>
    <w:p w14:paraId="46345C35" w14:textId="0831ABED" w:rsidR="00927DE1" w:rsidRPr="002D4215" w:rsidRDefault="00FD669D">
      <w:pPr>
        <w:pStyle w:val="enumlev2"/>
        <w:jc w:val="both"/>
        <w:rPr>
          <w:sz w:val="22"/>
          <w:szCs w:val="22"/>
        </w:rPr>
      </w:pPr>
      <w:r w:rsidRPr="002D4215">
        <w:rPr>
          <w:sz w:val="22"/>
          <w:szCs w:val="22"/>
        </w:rPr>
        <w:t>c)</w:t>
      </w:r>
      <w:r w:rsidRPr="002D4215">
        <w:rPr>
          <w:sz w:val="22"/>
          <w:szCs w:val="22"/>
        </w:rPr>
        <w:tab/>
        <w:t xml:space="preserve">For each altitude </w:t>
      </w:r>
      <w:r w:rsidRPr="002D4215">
        <w:rPr>
          <w:i/>
          <w:iCs/>
          <w:sz w:val="22"/>
          <w:szCs w:val="22"/>
        </w:rPr>
        <w:t>H</w:t>
      </w:r>
      <w:r w:rsidRPr="002D4215">
        <w:rPr>
          <w:i/>
          <w:iCs/>
          <w:sz w:val="22"/>
          <w:szCs w:val="22"/>
          <w:vertAlign w:val="subscript"/>
        </w:rPr>
        <w:t>j</w:t>
      </w:r>
      <w:r w:rsidRPr="002D4215">
        <w:rPr>
          <w:sz w:val="22"/>
          <w:szCs w:val="22"/>
          <w:vertAlign w:val="subscript"/>
        </w:rPr>
        <w:t> </w:t>
      </w:r>
      <w:r w:rsidRPr="002D4215">
        <w:rPr>
          <w:sz w:val="22"/>
          <w:szCs w:val="22"/>
        </w:rPr>
        <w:t xml:space="preserve">= </w:t>
      </w:r>
      <w:r w:rsidRPr="002D4215">
        <w:rPr>
          <w:i/>
          <w:iCs/>
          <w:sz w:val="22"/>
          <w:szCs w:val="22"/>
        </w:rPr>
        <w:t>H</w:t>
      </w:r>
      <w:r w:rsidRPr="002D4215">
        <w:rPr>
          <w:i/>
          <w:iCs/>
          <w:sz w:val="22"/>
          <w:szCs w:val="22"/>
          <w:vertAlign w:val="subscript"/>
        </w:rPr>
        <w:t>min</w:t>
      </w:r>
      <w:r w:rsidRPr="002D4215">
        <w:rPr>
          <w:sz w:val="22"/>
          <w:szCs w:val="22"/>
        </w:rPr>
        <w:t xml:space="preserve">, </w:t>
      </w:r>
      <w:r w:rsidRPr="002D4215">
        <w:rPr>
          <w:i/>
          <w:iCs/>
          <w:sz w:val="22"/>
          <w:szCs w:val="22"/>
        </w:rPr>
        <w:t>H</w:t>
      </w:r>
      <w:r w:rsidRPr="002D4215">
        <w:rPr>
          <w:i/>
          <w:iCs/>
          <w:sz w:val="22"/>
          <w:szCs w:val="22"/>
          <w:vertAlign w:val="subscript"/>
        </w:rPr>
        <w:t>min</w:t>
      </w:r>
      <w:r w:rsidRPr="002D4215">
        <w:rPr>
          <w:sz w:val="22"/>
          <w:szCs w:val="22"/>
          <w:vertAlign w:val="subscript"/>
        </w:rPr>
        <w:t xml:space="preserve"> </w:t>
      </w:r>
      <w:r w:rsidRPr="002D4215">
        <w:rPr>
          <w:sz w:val="22"/>
          <w:szCs w:val="22"/>
        </w:rPr>
        <w:t xml:space="preserve">+ </w:t>
      </w:r>
      <w:r w:rsidRPr="002D4215">
        <w:rPr>
          <w:i/>
          <w:iCs/>
          <w:sz w:val="22"/>
          <w:szCs w:val="22"/>
        </w:rPr>
        <w:t>H</w:t>
      </w:r>
      <w:r w:rsidRPr="002D4215">
        <w:rPr>
          <w:i/>
          <w:iCs/>
          <w:sz w:val="22"/>
          <w:szCs w:val="22"/>
          <w:vertAlign w:val="subscript"/>
        </w:rPr>
        <w:t>step</w:t>
      </w:r>
      <w:r w:rsidRPr="002D4215">
        <w:rPr>
          <w:sz w:val="22"/>
          <w:szCs w:val="22"/>
        </w:rPr>
        <w:t xml:space="preserve">, …, </w:t>
      </w:r>
      <w:r w:rsidRPr="002D4215">
        <w:rPr>
          <w:i/>
          <w:iCs/>
          <w:sz w:val="22"/>
          <w:szCs w:val="22"/>
        </w:rPr>
        <w:t>H</w:t>
      </w:r>
      <w:r w:rsidRPr="002D4215">
        <w:rPr>
          <w:i/>
          <w:iCs/>
          <w:sz w:val="22"/>
          <w:szCs w:val="22"/>
          <w:vertAlign w:val="subscript"/>
        </w:rPr>
        <w:t>max</w:t>
      </w:r>
      <w:r w:rsidRPr="002D4215">
        <w:rPr>
          <w:sz w:val="22"/>
          <w:szCs w:val="22"/>
        </w:rPr>
        <w:t>, and each of the emission of the groups of emissions under examination, compute the minimum and the maximum  powers of the emission in the reference bandwidth:</w:t>
      </w:r>
    </w:p>
    <w:p w14:paraId="61C246FA" w14:textId="77777777" w:rsidR="00927DE1" w:rsidRPr="002D4215" w:rsidRDefault="00AE25EB">
      <w:pPr>
        <w:pStyle w:val="Paragraphedeliste"/>
        <w:jc w:val="both"/>
        <w:rPr>
          <w:rFonts w:eastAsiaTheme="minorEastAsia"/>
          <w:sz w:val="22"/>
          <w:szCs w:val="22"/>
        </w:rPr>
      </w:pPr>
      <m:oMathPara>
        <m:oMath>
          <m:sSub>
            <m:sSubPr>
              <m:ctrlPr>
                <w:rPr>
                  <w:rFonts w:ascii="Cambria Math" w:hAnsi="Cambria Math" w:cs="Calibri"/>
                  <w:sz w:val="22"/>
                  <w:szCs w:val="22"/>
                </w:rPr>
              </m:ctrlPr>
            </m:sSubPr>
            <m:e>
              <m:r>
                <w:rPr>
                  <w:rFonts w:ascii="Cambria Math" w:hAnsi="Cambria Math"/>
                  <w:sz w:val="22"/>
                  <w:szCs w:val="22"/>
                </w:rPr>
                <m:t>P</m:t>
              </m:r>
            </m:e>
            <m:sub>
              <m:r>
                <m:rPr>
                  <m:sty m:val="p"/>
                </m:rPr>
                <w:rPr>
                  <w:rFonts w:ascii="Cambria Math" w:hAnsi="Cambria Math"/>
                  <w:sz w:val="22"/>
                  <w:szCs w:val="22"/>
                </w:rPr>
                <m:t>min⁡</m:t>
              </m:r>
              <m:r>
                <w:rPr>
                  <w:rFonts w:ascii="Cambria Math" w:hAnsi="Cambria Math"/>
                  <w:sz w:val="22"/>
                  <w:szCs w:val="22"/>
                </w:rPr>
                <m:t>_emission,j</m:t>
              </m:r>
            </m:sub>
          </m:sSub>
          <m:r>
            <m:rPr>
              <m:sty m:val="p"/>
            </m:rPr>
            <w:rPr>
              <w:rFonts w:ascii="Cambria Math" w:hAnsi="Cambria Math"/>
              <w:sz w:val="22"/>
              <w:szCs w:val="22"/>
            </w:rPr>
            <m:t>=</m:t>
          </m:r>
          <m:r>
            <w:rPr>
              <w:rFonts w:ascii="Cambria Math" w:hAnsi="Cambria Math"/>
              <w:sz w:val="22"/>
              <w:szCs w:val="22"/>
            </w:rPr>
            <m:t>Minimum Power density</m:t>
          </m:r>
          <m:d>
            <m:dPr>
              <m:ctrlPr>
                <w:rPr>
                  <w:rFonts w:ascii="Cambria Math" w:hAnsi="Cambria Math" w:cs="Calibri"/>
                  <w:i/>
                  <w:sz w:val="22"/>
                  <w:szCs w:val="22"/>
                </w:rPr>
              </m:ctrlPr>
            </m:dPr>
            <m:e>
              <m:r>
                <w:rPr>
                  <w:rFonts w:ascii="Cambria Math" w:hAnsi="Cambria Math"/>
                  <w:sz w:val="22"/>
                  <w:szCs w:val="22"/>
                </w:rPr>
                <m:t>Emission, dBW/Hz</m:t>
              </m:r>
            </m:e>
          </m:d>
          <m:r>
            <w:rPr>
              <w:rFonts w:ascii="Cambria Math" w:hAnsi="Cambria Math"/>
              <w:sz w:val="22"/>
              <w:szCs w:val="22"/>
            </w:rPr>
            <m:t>+10*</m:t>
          </m:r>
          <m:func>
            <m:funcPr>
              <m:ctrlPr>
                <w:rPr>
                  <w:rFonts w:ascii="Cambria Math" w:hAnsi="Cambria Math" w:cs="Calibri"/>
                  <w:i/>
                  <w:sz w:val="22"/>
                  <w:szCs w:val="22"/>
                </w:rPr>
              </m:ctrlPr>
            </m:funcPr>
            <m:fName>
              <m:sSub>
                <m:sSubPr>
                  <m:ctrlPr>
                    <w:rPr>
                      <w:rFonts w:ascii="Cambria Math" w:hAnsi="Cambria Math" w:cs="Calibri"/>
                      <w:i/>
                      <w:sz w:val="22"/>
                      <w:szCs w:val="22"/>
                    </w:rPr>
                  </m:ctrlPr>
                </m:sSubPr>
                <m:e>
                  <m:r>
                    <m:rPr>
                      <m:sty m:val="p"/>
                    </m:rPr>
                    <w:rPr>
                      <w:rFonts w:ascii="Cambria Math" w:hAnsi="Cambria Math"/>
                      <w:sz w:val="22"/>
                      <w:szCs w:val="22"/>
                    </w:rPr>
                    <m:t>log</m:t>
                  </m:r>
                </m:e>
                <m:sub>
                  <m:r>
                    <w:rPr>
                      <w:rFonts w:ascii="Cambria Math" w:hAnsi="Cambria Math"/>
                      <w:sz w:val="22"/>
                      <w:szCs w:val="22"/>
                    </w:rPr>
                    <m:t>10</m:t>
                  </m:r>
                  <m:ctrlPr>
                    <w:rPr>
                      <w:rFonts w:ascii="Cambria Math" w:hAnsi="Cambria Math" w:cs="Calibri"/>
                      <w:sz w:val="22"/>
                      <w:szCs w:val="22"/>
                    </w:rPr>
                  </m:ctrlPr>
                </m:sub>
              </m:sSub>
            </m:fName>
            <m:e>
              <m:r>
                <w:rPr>
                  <w:rFonts w:ascii="Cambria Math" w:hAnsi="Cambria Math"/>
                  <w:sz w:val="22"/>
                  <w:szCs w:val="22"/>
                </w:rPr>
                <m:t>(BW)</m:t>
              </m:r>
            </m:e>
          </m:func>
          <m:r>
            <w:rPr>
              <w:rFonts w:ascii="Cambria Math" w:hAnsi="Cambria Math"/>
              <w:sz w:val="22"/>
              <w:szCs w:val="22"/>
            </w:rPr>
            <m:t xml:space="preserve"> </m:t>
          </m:r>
        </m:oMath>
      </m:oMathPara>
    </w:p>
    <w:p w14:paraId="7529C9F8" w14:textId="77777777" w:rsidR="00927DE1" w:rsidRPr="002D4215" w:rsidRDefault="00927DE1">
      <w:pPr>
        <w:pStyle w:val="Paragraphedeliste"/>
        <w:jc w:val="both"/>
        <w:rPr>
          <w:rFonts w:eastAsiaTheme="minorEastAsia"/>
          <w:sz w:val="22"/>
          <w:szCs w:val="22"/>
        </w:rPr>
      </w:pPr>
    </w:p>
    <w:p w14:paraId="5F363789" w14:textId="77777777" w:rsidR="00927DE1" w:rsidRPr="002D4215" w:rsidRDefault="00AE25EB">
      <w:pPr>
        <w:pStyle w:val="Paragraphedeliste"/>
        <w:jc w:val="both"/>
        <w:rPr>
          <w:rFonts w:eastAsiaTheme="minorEastAsia"/>
          <w:sz w:val="22"/>
          <w:szCs w:val="22"/>
        </w:rPr>
      </w:pPr>
      <m:oMathPara>
        <m:oMath>
          <m:sSub>
            <m:sSubPr>
              <m:ctrlPr>
                <w:rPr>
                  <w:rFonts w:ascii="Cambria Math" w:hAnsi="Cambria Math" w:cs="Calibri"/>
                  <w:sz w:val="22"/>
                  <w:szCs w:val="22"/>
                </w:rPr>
              </m:ctrlPr>
            </m:sSubPr>
            <m:e>
              <m:r>
                <w:rPr>
                  <w:rFonts w:ascii="Cambria Math" w:hAnsi="Cambria Math"/>
                  <w:sz w:val="22"/>
                  <w:szCs w:val="22"/>
                </w:rPr>
                <m:t>P</m:t>
              </m:r>
            </m:e>
            <m:sub>
              <m:r>
                <m:rPr>
                  <m:sty m:val="p"/>
                </m:rPr>
                <w:rPr>
                  <w:rFonts w:ascii="Cambria Math" w:hAnsi="Cambria Math"/>
                  <w:sz w:val="22"/>
                  <w:szCs w:val="22"/>
                </w:rPr>
                <m:t>max⁡</m:t>
              </m:r>
              <m:r>
                <w:rPr>
                  <w:rFonts w:ascii="Cambria Math" w:hAnsi="Cambria Math"/>
                  <w:sz w:val="22"/>
                  <w:szCs w:val="22"/>
                </w:rPr>
                <m:t>_emission,j</m:t>
              </m:r>
            </m:sub>
          </m:sSub>
          <m:r>
            <m:rPr>
              <m:sty m:val="p"/>
            </m:rPr>
            <w:rPr>
              <w:rFonts w:ascii="Cambria Math" w:hAnsi="Cambria Math"/>
              <w:sz w:val="22"/>
              <w:szCs w:val="22"/>
            </w:rPr>
            <m:t>=</m:t>
          </m:r>
          <m:r>
            <w:rPr>
              <w:rFonts w:ascii="Cambria Math" w:hAnsi="Cambria Math"/>
              <w:sz w:val="22"/>
              <w:szCs w:val="22"/>
            </w:rPr>
            <m:t>Maximum Power density</m:t>
          </m:r>
          <m:d>
            <m:dPr>
              <m:ctrlPr>
                <w:rPr>
                  <w:rFonts w:ascii="Cambria Math" w:hAnsi="Cambria Math" w:cs="Calibri"/>
                  <w:i/>
                  <w:sz w:val="22"/>
                  <w:szCs w:val="22"/>
                </w:rPr>
              </m:ctrlPr>
            </m:dPr>
            <m:e>
              <m:r>
                <w:rPr>
                  <w:rFonts w:ascii="Cambria Math" w:hAnsi="Cambria Math"/>
                  <w:sz w:val="22"/>
                  <w:szCs w:val="22"/>
                </w:rPr>
                <m:t>Emission, dBW/Hz</m:t>
              </m:r>
            </m:e>
          </m:d>
          <m:r>
            <w:rPr>
              <w:rFonts w:ascii="Cambria Math" w:hAnsi="Cambria Math"/>
              <w:sz w:val="22"/>
              <w:szCs w:val="22"/>
            </w:rPr>
            <m:t>+10*</m:t>
          </m:r>
          <m:func>
            <m:funcPr>
              <m:ctrlPr>
                <w:rPr>
                  <w:rFonts w:ascii="Cambria Math" w:hAnsi="Cambria Math" w:cs="Calibri"/>
                  <w:i/>
                  <w:sz w:val="22"/>
                  <w:szCs w:val="22"/>
                </w:rPr>
              </m:ctrlPr>
            </m:funcPr>
            <m:fName>
              <m:sSub>
                <m:sSubPr>
                  <m:ctrlPr>
                    <w:rPr>
                      <w:rFonts w:ascii="Cambria Math" w:hAnsi="Cambria Math" w:cs="Calibri"/>
                      <w:i/>
                      <w:sz w:val="22"/>
                      <w:szCs w:val="22"/>
                    </w:rPr>
                  </m:ctrlPr>
                </m:sSubPr>
                <m:e>
                  <m:r>
                    <m:rPr>
                      <m:sty m:val="p"/>
                    </m:rPr>
                    <w:rPr>
                      <w:rFonts w:ascii="Cambria Math" w:hAnsi="Cambria Math"/>
                      <w:sz w:val="22"/>
                      <w:szCs w:val="22"/>
                    </w:rPr>
                    <m:t>log</m:t>
                  </m:r>
                </m:e>
                <m:sub>
                  <m:r>
                    <w:rPr>
                      <w:rFonts w:ascii="Cambria Math" w:hAnsi="Cambria Math"/>
                      <w:sz w:val="22"/>
                      <w:szCs w:val="22"/>
                    </w:rPr>
                    <m:t>10</m:t>
                  </m:r>
                  <m:ctrlPr>
                    <w:rPr>
                      <w:rFonts w:ascii="Cambria Math" w:hAnsi="Cambria Math" w:cs="Calibri"/>
                      <w:sz w:val="22"/>
                      <w:szCs w:val="22"/>
                    </w:rPr>
                  </m:ctrlPr>
                </m:sub>
              </m:sSub>
            </m:fName>
            <m:e>
              <m:r>
                <w:rPr>
                  <w:rFonts w:ascii="Cambria Math" w:hAnsi="Cambria Math"/>
                  <w:sz w:val="22"/>
                  <w:szCs w:val="22"/>
                </w:rPr>
                <m:t>(BW)</m:t>
              </m:r>
            </m:e>
          </m:func>
          <m:r>
            <w:rPr>
              <w:rFonts w:ascii="Cambria Math" w:hAnsi="Cambria Math"/>
              <w:sz w:val="22"/>
              <w:szCs w:val="22"/>
            </w:rPr>
            <m:t xml:space="preserve"> </m:t>
          </m:r>
        </m:oMath>
      </m:oMathPara>
    </w:p>
    <w:p w14:paraId="40432B64" w14:textId="77777777" w:rsidR="00927DE1" w:rsidRPr="002D4215" w:rsidRDefault="00FD669D">
      <w:pPr>
        <w:pStyle w:val="enumlev1"/>
        <w:tabs>
          <w:tab w:val="clear" w:pos="1134"/>
          <w:tab w:val="clear" w:pos="1871"/>
          <w:tab w:val="left" w:pos="648"/>
          <w:tab w:val="left" w:pos="1272"/>
        </w:tabs>
        <w:ind w:leftChars="590" w:left="2550"/>
        <w:rPr>
          <w:sz w:val="22"/>
          <w:szCs w:val="22"/>
        </w:rPr>
      </w:pPr>
      <w:r w:rsidRPr="002D4215">
        <w:rPr>
          <w:sz w:val="22"/>
          <w:szCs w:val="22"/>
        </w:rPr>
        <w:t>BW in Hz is:</w:t>
      </w:r>
    </w:p>
    <w:p w14:paraId="6BE46847" w14:textId="77777777" w:rsidR="00927DE1" w:rsidRPr="002D4215" w:rsidRDefault="00FD669D">
      <w:pPr>
        <w:pStyle w:val="enumlev1"/>
        <w:tabs>
          <w:tab w:val="left" w:pos="648"/>
          <w:tab w:val="left" w:pos="1272"/>
        </w:tabs>
        <w:ind w:leftChars="350" w:left="840" w:firstLineChars="350" w:firstLine="770"/>
        <w:rPr>
          <w:i/>
          <w:sz w:val="22"/>
          <w:szCs w:val="22"/>
          <w:vertAlign w:val="subscript"/>
        </w:rPr>
      </w:pPr>
      <w:r w:rsidRPr="002D4215">
        <w:rPr>
          <w:i/>
          <w:sz w:val="22"/>
          <w:szCs w:val="22"/>
        </w:rPr>
        <w:t>BW</w:t>
      </w:r>
      <w:r w:rsidRPr="002D4215">
        <w:rPr>
          <w:i/>
          <w:sz w:val="22"/>
          <w:szCs w:val="22"/>
          <w:vertAlign w:val="subscript"/>
        </w:rPr>
        <w:t>Ref</w:t>
      </w:r>
      <w:r w:rsidRPr="002D4215">
        <w:rPr>
          <w:sz w:val="22"/>
          <w:szCs w:val="22"/>
        </w:rPr>
        <w:t xml:space="preserve"> if </w:t>
      </w:r>
      <w:r w:rsidRPr="002D4215">
        <w:rPr>
          <w:i/>
          <w:sz w:val="22"/>
          <w:szCs w:val="22"/>
        </w:rPr>
        <w:t>BW</w:t>
      </w:r>
      <w:r w:rsidRPr="002D4215">
        <w:rPr>
          <w:i/>
          <w:sz w:val="22"/>
          <w:szCs w:val="22"/>
          <w:vertAlign w:val="subscript"/>
        </w:rPr>
        <w:t>Ref</w:t>
      </w:r>
      <w:r w:rsidRPr="002D4215">
        <w:rPr>
          <w:sz w:val="22"/>
          <w:szCs w:val="22"/>
        </w:rPr>
        <w:t xml:space="preserve"> =1 MHz</w:t>
      </w:r>
    </w:p>
    <w:p w14:paraId="34815A8A" w14:textId="77777777" w:rsidR="00927DE1" w:rsidRPr="002D4215" w:rsidRDefault="00FD669D">
      <w:pPr>
        <w:pStyle w:val="enumlev1"/>
        <w:tabs>
          <w:tab w:val="clear" w:pos="1134"/>
          <w:tab w:val="clear" w:pos="1871"/>
          <w:tab w:val="left" w:pos="648"/>
          <w:tab w:val="left" w:pos="1272"/>
        </w:tabs>
        <w:ind w:leftChars="350" w:left="840" w:firstLineChars="350" w:firstLine="770"/>
        <w:rPr>
          <w:sz w:val="22"/>
          <w:szCs w:val="22"/>
        </w:rPr>
      </w:pPr>
      <w:r w:rsidRPr="002D4215">
        <w:rPr>
          <w:i/>
          <w:sz w:val="22"/>
          <w:szCs w:val="22"/>
        </w:rPr>
        <w:t>BW</w:t>
      </w:r>
      <w:r w:rsidRPr="002D4215">
        <w:rPr>
          <w:i/>
          <w:sz w:val="22"/>
          <w:szCs w:val="22"/>
          <w:vertAlign w:val="subscript"/>
        </w:rPr>
        <w:t>Ref</w:t>
      </w:r>
      <w:r w:rsidRPr="002D4215">
        <w:rPr>
          <w:sz w:val="22"/>
          <w:szCs w:val="22"/>
        </w:rPr>
        <w:t xml:space="preserve"> if </w:t>
      </w:r>
      <w:r w:rsidRPr="002D4215">
        <w:rPr>
          <w:i/>
          <w:sz w:val="22"/>
          <w:szCs w:val="22"/>
        </w:rPr>
        <w:t>BW</w:t>
      </w:r>
      <w:r w:rsidRPr="002D4215">
        <w:rPr>
          <w:i/>
          <w:sz w:val="22"/>
          <w:szCs w:val="22"/>
          <w:vertAlign w:val="subscript"/>
        </w:rPr>
        <w:t>Ref</w:t>
      </w:r>
      <w:r w:rsidRPr="002D4215">
        <w:rPr>
          <w:sz w:val="22"/>
          <w:szCs w:val="22"/>
        </w:rPr>
        <w:t xml:space="preserve"> =14 MHz &amp;</w:t>
      </w:r>
      <w:r w:rsidRPr="002D4215">
        <w:rPr>
          <w:i/>
          <w:sz w:val="22"/>
          <w:szCs w:val="22"/>
        </w:rPr>
        <w:t xml:space="preserve"> BW</w:t>
      </w:r>
      <w:r w:rsidRPr="002D4215">
        <w:rPr>
          <w:i/>
          <w:sz w:val="22"/>
          <w:szCs w:val="22"/>
          <w:vertAlign w:val="subscript"/>
        </w:rPr>
        <w:t>emission</w:t>
      </w:r>
      <w:r w:rsidRPr="002D4215">
        <w:rPr>
          <w:sz w:val="22"/>
          <w:szCs w:val="22"/>
        </w:rPr>
        <w:t xml:space="preserve"> </w:t>
      </w:r>
      <w:r w:rsidRPr="002D4215">
        <w:rPr>
          <w:rFonts w:asciiTheme="minorEastAsia" w:eastAsiaTheme="minorEastAsia" w:hAnsiTheme="minorEastAsia"/>
          <w:sz w:val="22"/>
          <w:szCs w:val="22"/>
          <w:lang w:eastAsia="ko-KR"/>
        </w:rPr>
        <w:t>&gt;=</w:t>
      </w:r>
      <w:r w:rsidRPr="002D4215">
        <w:rPr>
          <w:sz w:val="22"/>
          <w:szCs w:val="22"/>
        </w:rPr>
        <w:t xml:space="preserve"> </w:t>
      </w:r>
      <w:r w:rsidRPr="002D4215">
        <w:rPr>
          <w:i/>
          <w:sz w:val="22"/>
          <w:szCs w:val="22"/>
        </w:rPr>
        <w:t>BW</w:t>
      </w:r>
      <w:r w:rsidRPr="002D4215">
        <w:rPr>
          <w:i/>
          <w:sz w:val="22"/>
          <w:szCs w:val="22"/>
          <w:vertAlign w:val="subscript"/>
        </w:rPr>
        <w:t xml:space="preserve">Ref  </w:t>
      </w:r>
    </w:p>
    <w:p w14:paraId="617B2597" w14:textId="77777777" w:rsidR="00927DE1" w:rsidRPr="002D4215" w:rsidRDefault="00FD669D">
      <w:pPr>
        <w:pStyle w:val="enumlev1"/>
        <w:tabs>
          <w:tab w:val="clear" w:pos="1134"/>
          <w:tab w:val="clear" w:pos="1871"/>
          <w:tab w:val="left" w:pos="648"/>
          <w:tab w:val="left" w:pos="1272"/>
        </w:tabs>
        <w:ind w:leftChars="350" w:left="840" w:firstLineChars="350" w:firstLine="770"/>
        <w:rPr>
          <w:i/>
          <w:sz w:val="22"/>
          <w:szCs w:val="22"/>
          <w:vertAlign w:val="subscript"/>
        </w:rPr>
      </w:pPr>
      <w:r w:rsidRPr="002D4215">
        <w:rPr>
          <w:i/>
          <w:sz w:val="22"/>
          <w:szCs w:val="22"/>
        </w:rPr>
        <w:t>BW</w:t>
      </w:r>
      <w:r w:rsidRPr="002D4215">
        <w:rPr>
          <w:i/>
          <w:sz w:val="22"/>
          <w:szCs w:val="22"/>
          <w:vertAlign w:val="subscript"/>
        </w:rPr>
        <w:t>emission</w:t>
      </w:r>
      <w:r w:rsidRPr="002D4215">
        <w:rPr>
          <w:sz w:val="22"/>
          <w:szCs w:val="22"/>
        </w:rPr>
        <w:t xml:space="preserve"> if </w:t>
      </w:r>
      <w:r w:rsidRPr="002D4215">
        <w:rPr>
          <w:i/>
          <w:sz w:val="22"/>
          <w:szCs w:val="22"/>
        </w:rPr>
        <w:t>BW</w:t>
      </w:r>
      <w:r w:rsidRPr="002D4215">
        <w:rPr>
          <w:i/>
          <w:sz w:val="22"/>
          <w:szCs w:val="22"/>
          <w:vertAlign w:val="subscript"/>
        </w:rPr>
        <w:t>Ref</w:t>
      </w:r>
      <w:r w:rsidRPr="002D4215">
        <w:rPr>
          <w:sz w:val="22"/>
          <w:szCs w:val="22"/>
        </w:rPr>
        <w:t xml:space="preserve"> =14 MHz &amp;</w:t>
      </w:r>
      <w:r w:rsidRPr="002D4215">
        <w:rPr>
          <w:i/>
          <w:sz w:val="22"/>
          <w:szCs w:val="22"/>
        </w:rPr>
        <w:t xml:space="preserve"> BW</w:t>
      </w:r>
      <w:r w:rsidRPr="002D4215">
        <w:rPr>
          <w:i/>
          <w:sz w:val="22"/>
          <w:szCs w:val="22"/>
          <w:vertAlign w:val="subscript"/>
        </w:rPr>
        <w:t>emission</w:t>
      </w:r>
      <w:r w:rsidRPr="002D4215">
        <w:rPr>
          <w:sz w:val="22"/>
          <w:szCs w:val="22"/>
        </w:rPr>
        <w:t xml:space="preserve"> &lt; </w:t>
      </w:r>
      <w:r w:rsidRPr="002D4215">
        <w:rPr>
          <w:i/>
          <w:sz w:val="22"/>
          <w:szCs w:val="22"/>
        </w:rPr>
        <w:t>BW</w:t>
      </w:r>
      <w:r w:rsidRPr="002D4215">
        <w:rPr>
          <w:i/>
          <w:sz w:val="22"/>
          <w:szCs w:val="22"/>
          <w:vertAlign w:val="subscript"/>
        </w:rPr>
        <w:t xml:space="preserve">Ref </w:t>
      </w:r>
    </w:p>
    <w:p w14:paraId="4C5DFA4E" w14:textId="77777777" w:rsidR="00927DE1" w:rsidRPr="002D4215" w:rsidRDefault="00FD669D">
      <w:pPr>
        <w:pStyle w:val="Note"/>
        <w:rPr>
          <w:sz w:val="22"/>
          <w:szCs w:val="22"/>
          <w:lang w:val="en-US"/>
        </w:rPr>
      </w:pPr>
      <w:r w:rsidRPr="002D4215">
        <w:rPr>
          <w:sz w:val="22"/>
          <w:szCs w:val="22"/>
          <w:lang w:val="en-US"/>
        </w:rPr>
        <w:t>For the operation of emission bandwidth smaller than the reference bandwidth, this methodology is applicable provided that the notifying administration confirms that A-ESIM operates only one emission within the reference bandwidth. If there is no such confirmation, this methodology is not applicable.</w:t>
      </w:r>
    </w:p>
    <w:p w14:paraId="4C58641E" w14:textId="77777777" w:rsidR="00927DE1" w:rsidRPr="002D4215" w:rsidRDefault="00927DE1">
      <w:pPr>
        <w:pStyle w:val="enumlev1"/>
        <w:tabs>
          <w:tab w:val="clear" w:pos="1134"/>
          <w:tab w:val="clear" w:pos="1871"/>
          <w:tab w:val="left" w:pos="648"/>
          <w:tab w:val="left" w:pos="1272"/>
        </w:tabs>
        <w:ind w:leftChars="283" w:left="1717" w:hangingChars="472" w:hanging="1038"/>
        <w:rPr>
          <w:iCs/>
          <w:sz w:val="22"/>
          <w:szCs w:val="22"/>
        </w:rPr>
      </w:pPr>
    </w:p>
    <w:p w14:paraId="7605AE4F" w14:textId="77777777" w:rsidR="00927DE1" w:rsidRPr="002D4215" w:rsidRDefault="00FD669D">
      <w:pPr>
        <w:pStyle w:val="enumlev2"/>
        <w:rPr>
          <w:sz w:val="22"/>
          <w:szCs w:val="22"/>
        </w:rPr>
      </w:pPr>
      <w:r w:rsidRPr="002D4215">
        <w:rPr>
          <w:sz w:val="22"/>
          <w:szCs w:val="22"/>
        </w:rPr>
        <w:lastRenderedPageBreak/>
        <w:t>d)</w:t>
      </w:r>
      <w:r w:rsidRPr="002D4215">
        <w:rPr>
          <w:sz w:val="22"/>
          <w:szCs w:val="22"/>
        </w:rPr>
        <w:tab/>
        <w:t xml:space="preserve">For each of the emission of the groups of emissions under examination check if there is at least one altitude Hj for which: </w:t>
      </w:r>
    </w:p>
    <w:p w14:paraId="52FCFD9E" w14:textId="77777777" w:rsidR="00927DE1" w:rsidRPr="002D4215" w:rsidRDefault="00FD669D">
      <w:pPr>
        <w:pStyle w:val="Equation"/>
        <w:rPr>
          <w:sz w:val="22"/>
          <w:szCs w:val="22"/>
        </w:rPr>
      </w:pPr>
      <w:r w:rsidRPr="002D4215">
        <w:rPr>
          <w:sz w:val="22"/>
          <w:szCs w:val="22"/>
        </w:rPr>
        <w:tab/>
      </w:r>
      <w:r w:rsidRPr="002D4215">
        <w:rPr>
          <w:sz w:val="22"/>
          <w:szCs w:val="22"/>
        </w:rPr>
        <w:tab/>
      </w:r>
      <m:oMath>
        <m:sSub>
          <m:sSubPr>
            <m:ctrlPr>
              <w:rPr>
                <w:rFonts w:ascii="Cambria Math" w:hAnsi="Cambria Math" w:cs="Calibri"/>
                <w:sz w:val="22"/>
                <w:szCs w:val="22"/>
              </w:rPr>
            </m:ctrlPr>
          </m:sSubPr>
          <m:e>
            <m:r>
              <w:rPr>
                <w:rFonts w:ascii="Cambria Math" w:hAnsi="Cambria Math"/>
                <w:sz w:val="22"/>
                <w:szCs w:val="22"/>
              </w:rPr>
              <m:t>P</m:t>
            </m:r>
          </m:e>
          <m:sub>
            <m:r>
              <m:rPr>
                <m:sty m:val="p"/>
              </m:rPr>
              <w:rPr>
                <w:rFonts w:ascii="Cambria Math" w:hAnsi="Cambria Math"/>
                <w:sz w:val="22"/>
                <w:szCs w:val="22"/>
              </w:rPr>
              <m:t>max⁡_</m:t>
            </m:r>
            <m:r>
              <w:rPr>
                <w:rFonts w:ascii="Cambria Math" w:hAnsi="Cambria Math"/>
                <w:sz w:val="22"/>
                <w:szCs w:val="22"/>
              </w:rPr>
              <m:t>emission</m:t>
            </m:r>
            <m:r>
              <m:rPr>
                <m:sty m:val="p"/>
              </m:rPr>
              <w:rPr>
                <w:rFonts w:ascii="Cambria Math" w:hAnsi="Cambria Math"/>
                <w:sz w:val="22"/>
                <w:szCs w:val="22"/>
              </w:rPr>
              <m:t>,</m:t>
            </m:r>
            <m:r>
              <w:rPr>
                <w:rFonts w:ascii="Cambria Math" w:hAnsi="Cambria Math"/>
                <w:sz w:val="22"/>
                <w:szCs w:val="22"/>
              </w:rPr>
              <m:t>j</m:t>
            </m:r>
          </m:sub>
        </m:sSub>
      </m:oMath>
      <w:r w:rsidRPr="002D4215">
        <w:rPr>
          <w:iCs/>
          <w:sz w:val="22"/>
          <w:szCs w:val="22"/>
        </w:rPr>
        <w:t>&gt;P</w:t>
      </w:r>
      <w:r w:rsidRPr="002D4215">
        <w:rPr>
          <w:iCs/>
          <w:sz w:val="22"/>
          <w:szCs w:val="22"/>
          <w:vertAlign w:val="subscript"/>
        </w:rPr>
        <w:t>j</w:t>
      </w:r>
      <w:r w:rsidRPr="002D4215">
        <w:rPr>
          <w:sz w:val="22"/>
          <w:szCs w:val="22"/>
        </w:rPr>
        <w:t xml:space="preserve"> &gt; </w:t>
      </w:r>
      <m:oMath>
        <m:sSub>
          <m:sSubPr>
            <m:ctrlPr>
              <w:rPr>
                <w:rFonts w:ascii="Cambria Math" w:eastAsia="SimSun" w:hAnsi="Cambria Math"/>
                <w:sz w:val="22"/>
                <w:szCs w:val="22"/>
              </w:rPr>
            </m:ctrlPr>
          </m:sSubPr>
          <m:e>
            <m:r>
              <w:rPr>
                <w:rFonts w:ascii="Cambria Math" w:hAnsi="Cambria Math"/>
                <w:sz w:val="22"/>
                <w:szCs w:val="22"/>
              </w:rPr>
              <m:t>P</m:t>
            </m:r>
          </m:e>
          <m:sub>
            <m:r>
              <m:rPr>
                <m:sty m:val="p"/>
              </m:rPr>
              <w:rPr>
                <w:rFonts w:ascii="Cambria Math" w:hAnsi="Cambria Math"/>
                <w:sz w:val="22"/>
                <w:szCs w:val="22"/>
              </w:rPr>
              <m:t>min⁡_</m:t>
            </m:r>
            <m:r>
              <w:rPr>
                <w:rFonts w:ascii="Cambria Math" w:hAnsi="Cambria Math"/>
                <w:sz w:val="22"/>
                <w:szCs w:val="22"/>
              </w:rPr>
              <m:t>emission</m:t>
            </m:r>
            <m:r>
              <m:rPr>
                <m:sty m:val="p"/>
              </m:rPr>
              <w:rPr>
                <w:rFonts w:ascii="Cambria Math" w:hAnsi="Cambria Math"/>
                <w:sz w:val="22"/>
                <w:szCs w:val="22"/>
              </w:rPr>
              <m:t>,</m:t>
            </m:r>
            <m:r>
              <w:rPr>
                <w:rFonts w:ascii="Cambria Math" w:hAnsi="Cambria Math"/>
                <w:sz w:val="22"/>
                <w:szCs w:val="22"/>
              </w:rPr>
              <m:t>j</m:t>
            </m:r>
          </m:sub>
        </m:sSub>
      </m:oMath>
      <w:r w:rsidRPr="002D4215">
        <w:rPr>
          <w:sz w:val="22"/>
          <w:szCs w:val="22"/>
        </w:rPr>
        <w:t xml:space="preserve">  </w:t>
      </w:r>
    </w:p>
    <w:p w14:paraId="4E9A660C" w14:textId="77777777" w:rsidR="00927DE1" w:rsidRPr="002D4215" w:rsidRDefault="00FD669D">
      <w:pPr>
        <w:rPr>
          <w:sz w:val="22"/>
          <w:szCs w:val="22"/>
        </w:rPr>
      </w:pPr>
      <w:r w:rsidRPr="002D4215">
        <w:rPr>
          <w:sz w:val="22"/>
          <w:szCs w:val="22"/>
        </w:rPr>
        <w:tab/>
        <w:t xml:space="preserve">The results of this check are illustrated in </w:t>
      </w:r>
      <w:r w:rsidRPr="002D4215">
        <w:rPr>
          <w:b/>
          <w:bCs/>
          <w:sz w:val="22"/>
          <w:szCs w:val="22"/>
        </w:rPr>
        <w:t>Table 6</w:t>
      </w:r>
      <w:r w:rsidRPr="002D4215">
        <w:rPr>
          <w:sz w:val="22"/>
          <w:szCs w:val="22"/>
        </w:rPr>
        <w:t xml:space="preserve"> below.</w:t>
      </w:r>
    </w:p>
    <w:p w14:paraId="1449B76C" w14:textId="77777777" w:rsidR="00927DE1" w:rsidRPr="002D4215" w:rsidRDefault="00FD669D">
      <w:pPr>
        <w:pStyle w:val="TableNo"/>
        <w:rPr>
          <w:sz w:val="22"/>
          <w:szCs w:val="22"/>
        </w:rPr>
      </w:pPr>
      <w:r w:rsidRPr="002D4215">
        <w:rPr>
          <w:sz w:val="22"/>
          <w:szCs w:val="22"/>
        </w:rPr>
        <w:t>TABLE 6</w:t>
      </w:r>
    </w:p>
    <w:p w14:paraId="6B0E74A3" w14:textId="77777777" w:rsidR="00927DE1" w:rsidRPr="002D4215" w:rsidRDefault="00FD669D">
      <w:pPr>
        <w:pStyle w:val="Tabletitle"/>
        <w:rPr>
          <w:i/>
          <w:iCs/>
          <w:sz w:val="22"/>
          <w:szCs w:val="22"/>
        </w:rPr>
      </w:pPr>
      <w:r w:rsidRPr="002D4215">
        <w:rPr>
          <w:sz w:val="22"/>
          <w:szCs w:val="22"/>
        </w:rPr>
        <w:t xml:space="preserve">Example comparison between </w:t>
      </w:r>
      <w:r w:rsidRPr="002D4215">
        <w:rPr>
          <w:i/>
          <w:iCs/>
          <w:sz w:val="22"/>
          <w:szCs w:val="22"/>
        </w:rPr>
        <w:t>Pj</w:t>
      </w:r>
      <w:r w:rsidRPr="002D4215">
        <w:rPr>
          <w:sz w:val="22"/>
          <w:szCs w:val="22"/>
        </w:rPr>
        <w:t xml:space="preserve"> and </w:t>
      </w:r>
      <m:oMath>
        <m:r>
          <m:rPr>
            <m:sty m:val="bi"/>
          </m:rPr>
          <w:rPr>
            <w:rFonts w:ascii="Cambria Math" w:hAnsi="Cambria Math"/>
            <w:sz w:val="22"/>
            <w:szCs w:val="22"/>
          </w:rPr>
          <m:t>(</m:t>
        </m:r>
        <m:sSub>
          <m:sSubPr>
            <m:ctrlPr>
              <w:rPr>
                <w:rFonts w:ascii="Cambria Math" w:eastAsia="SimSun" w:hAnsi="Cambria Math"/>
                <w:sz w:val="22"/>
                <w:szCs w:val="22"/>
              </w:rPr>
            </m:ctrlPr>
          </m:sSubPr>
          <m:e>
            <m:r>
              <m:rPr>
                <m:sty m:val="bi"/>
              </m:rPr>
              <w:rPr>
                <w:rFonts w:ascii="Cambria Math" w:hAnsi="Cambria Math"/>
                <w:sz w:val="22"/>
                <w:szCs w:val="22"/>
              </w:rPr>
              <m:t>P</m:t>
            </m:r>
          </m:e>
          <m:sub>
            <m:r>
              <m:rPr>
                <m:sty m:val="b"/>
              </m:rPr>
              <w:rPr>
                <w:rFonts w:ascii="Cambria Math" w:hAnsi="Cambria Math"/>
                <w:sz w:val="22"/>
                <w:szCs w:val="22"/>
              </w:rPr>
              <m:t>min⁡</m:t>
            </m:r>
            <m:r>
              <m:rPr>
                <m:sty m:val="bi"/>
              </m:rPr>
              <w:rPr>
                <w:rFonts w:ascii="Cambria Math" w:hAnsi="Cambria Math"/>
                <w:sz w:val="22"/>
                <w:szCs w:val="22"/>
              </w:rPr>
              <m:t>_emission,j</m:t>
            </m:r>
          </m:sub>
        </m:sSub>
      </m:oMath>
      <w:r w:rsidRPr="002D4215">
        <w:rPr>
          <w:sz w:val="22"/>
          <w:szCs w:val="22"/>
        </w:rPr>
        <w:t xml:space="preserve">; </w:t>
      </w:r>
      <m:oMath>
        <m:sSub>
          <m:sSubPr>
            <m:ctrlPr>
              <w:rPr>
                <w:rFonts w:ascii="Cambria Math" w:hAnsi="Cambria Math" w:cs="Calibri"/>
                <w:sz w:val="22"/>
                <w:szCs w:val="22"/>
              </w:rPr>
            </m:ctrlPr>
          </m:sSubPr>
          <m:e>
            <m:r>
              <m:rPr>
                <m:sty m:val="bi"/>
              </m:rPr>
              <w:rPr>
                <w:rFonts w:ascii="Cambria Math" w:hAnsi="Cambria Math"/>
                <w:sz w:val="22"/>
                <w:szCs w:val="22"/>
              </w:rPr>
              <m:t>P</m:t>
            </m:r>
          </m:e>
          <m:sub>
            <m:r>
              <m:rPr>
                <m:sty m:val="b"/>
              </m:rPr>
              <w:rPr>
                <w:rFonts w:ascii="Cambria Math" w:hAnsi="Cambria Math"/>
                <w:sz w:val="22"/>
                <w:szCs w:val="22"/>
              </w:rPr>
              <m:t>max⁡</m:t>
            </m:r>
            <m:r>
              <m:rPr>
                <m:sty m:val="bi"/>
              </m:rPr>
              <w:rPr>
                <w:rFonts w:ascii="Cambria Math" w:hAnsi="Cambria Math"/>
                <w:sz w:val="22"/>
                <w:szCs w:val="22"/>
              </w:rPr>
              <m:t>_emission,j</m:t>
            </m:r>
          </m:sub>
        </m:sSub>
        <m:r>
          <m:rPr>
            <m:sty m:val="bi"/>
          </m:rPr>
          <w:rPr>
            <w:rFonts w:ascii="Cambria Math" w:hAnsi="Cambria Math" w:cs="Calibri"/>
            <w:sz w:val="22"/>
            <w:szCs w:val="22"/>
          </w:rPr>
          <m:t>)</m:t>
        </m:r>
      </m:oMath>
    </w:p>
    <w:tbl>
      <w:tblPr>
        <w:tblW w:w="8203" w:type="dxa"/>
        <w:jc w:val="center"/>
        <w:tblLook w:val="04A0" w:firstRow="1" w:lastRow="0" w:firstColumn="1" w:lastColumn="0" w:noHBand="0" w:noVBand="1"/>
      </w:tblPr>
      <w:tblGrid>
        <w:gridCol w:w="1129"/>
        <w:gridCol w:w="1419"/>
        <w:gridCol w:w="1097"/>
        <w:gridCol w:w="1182"/>
        <w:gridCol w:w="1268"/>
        <w:gridCol w:w="2108"/>
      </w:tblGrid>
      <w:tr w:rsidR="00927DE1" w:rsidRPr="002D4215" w14:paraId="1E78D1E5" w14:textId="77777777" w:rsidTr="009E757F">
        <w:trPr>
          <w:trHeight w:val="737"/>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249D7938" w14:textId="77777777" w:rsidR="00927DE1" w:rsidRPr="002D4215" w:rsidRDefault="00FD669D">
            <w:pPr>
              <w:pStyle w:val="Tablehead"/>
              <w:spacing w:line="276" w:lineRule="auto"/>
              <w:rPr>
                <w:rFonts w:cstheme="minorBidi"/>
                <w:sz w:val="22"/>
                <w:szCs w:val="22"/>
                <w:lang w:eastAsia="zh-CN"/>
              </w:rPr>
            </w:pPr>
            <w:r w:rsidRPr="002D4215">
              <w:rPr>
                <w:sz w:val="22"/>
                <w:szCs w:val="22"/>
                <w:lang w:eastAsia="zh-CN"/>
              </w:rPr>
              <w:t>Emission n.</w:t>
            </w:r>
          </w:p>
        </w:tc>
        <w:tc>
          <w:tcPr>
            <w:tcW w:w="1419" w:type="dxa"/>
            <w:tcBorders>
              <w:top w:val="single" w:sz="4" w:space="0" w:color="auto"/>
              <w:left w:val="single" w:sz="4" w:space="0" w:color="auto"/>
              <w:bottom w:val="single" w:sz="4" w:space="0" w:color="auto"/>
              <w:right w:val="single" w:sz="4" w:space="0" w:color="auto"/>
            </w:tcBorders>
            <w:hideMark/>
          </w:tcPr>
          <w:p w14:paraId="48401151" w14:textId="77777777" w:rsidR="00927DE1" w:rsidRPr="002D4215" w:rsidRDefault="00FD669D">
            <w:pPr>
              <w:pStyle w:val="Tablehead"/>
              <w:spacing w:line="276" w:lineRule="auto"/>
              <w:rPr>
                <w:rFonts w:cstheme="minorBidi"/>
                <w:sz w:val="22"/>
                <w:szCs w:val="22"/>
                <w:lang w:eastAsia="zh-CN"/>
              </w:rPr>
            </w:pPr>
            <w:r w:rsidRPr="002D4215">
              <w:rPr>
                <w:sz w:val="22"/>
                <w:szCs w:val="22"/>
                <w:lang w:eastAsia="zh-CN"/>
              </w:rPr>
              <w:t>C7a</w:t>
            </w:r>
            <w:r w:rsidRPr="002D4215">
              <w:rPr>
                <w:sz w:val="22"/>
                <w:szCs w:val="22"/>
                <w:lang w:eastAsia="zh-CN"/>
              </w:rPr>
              <w:br/>
              <w:t>Designation of emission</w:t>
            </w:r>
          </w:p>
        </w:tc>
        <w:tc>
          <w:tcPr>
            <w:tcW w:w="1097" w:type="dxa"/>
            <w:tcBorders>
              <w:top w:val="single" w:sz="4" w:space="0" w:color="auto"/>
              <w:left w:val="single" w:sz="4" w:space="0" w:color="auto"/>
              <w:bottom w:val="single" w:sz="4" w:space="0" w:color="auto"/>
              <w:right w:val="single" w:sz="4" w:space="0" w:color="auto"/>
            </w:tcBorders>
            <w:hideMark/>
          </w:tcPr>
          <w:p w14:paraId="5CE51E33" w14:textId="77777777" w:rsidR="00927DE1" w:rsidRPr="002D4215" w:rsidRDefault="00FD669D">
            <w:pPr>
              <w:pStyle w:val="Tablehead"/>
              <w:spacing w:line="276" w:lineRule="auto"/>
              <w:rPr>
                <w:rFonts w:cstheme="minorBidi"/>
                <w:sz w:val="22"/>
                <w:szCs w:val="22"/>
                <w:lang w:eastAsia="zh-CN"/>
              </w:rPr>
            </w:pPr>
            <w:r w:rsidRPr="002D4215">
              <w:rPr>
                <w:sz w:val="22"/>
                <w:szCs w:val="22"/>
                <w:lang w:eastAsia="zh-CN"/>
              </w:rPr>
              <w:t>BW</w:t>
            </w:r>
            <w:r w:rsidRPr="002D4215">
              <w:rPr>
                <w:sz w:val="22"/>
                <w:szCs w:val="22"/>
                <w:vertAlign w:val="subscript"/>
                <w:lang w:eastAsia="zh-CN"/>
              </w:rPr>
              <w:t>emission</w:t>
            </w:r>
          </w:p>
          <w:p w14:paraId="5CC47932" w14:textId="77777777" w:rsidR="00927DE1" w:rsidRPr="002D4215" w:rsidRDefault="00FD669D">
            <w:pPr>
              <w:pStyle w:val="Tablehead"/>
              <w:spacing w:line="276" w:lineRule="auto"/>
              <w:rPr>
                <w:rFonts w:cstheme="minorBidi"/>
                <w:sz w:val="22"/>
                <w:szCs w:val="22"/>
                <w:lang w:eastAsia="zh-CN"/>
              </w:rPr>
            </w:pPr>
            <w:r w:rsidRPr="002D4215">
              <w:rPr>
                <w:sz w:val="22"/>
                <w:szCs w:val="22"/>
                <w:lang w:eastAsia="zh-CN"/>
              </w:rPr>
              <w:t>MHz</w:t>
            </w:r>
          </w:p>
        </w:tc>
        <w:tc>
          <w:tcPr>
            <w:tcW w:w="1182" w:type="dxa"/>
            <w:tcBorders>
              <w:top w:val="single" w:sz="4" w:space="0" w:color="auto"/>
              <w:left w:val="single" w:sz="4" w:space="0" w:color="auto"/>
              <w:bottom w:val="single" w:sz="4" w:space="0" w:color="auto"/>
              <w:right w:val="single" w:sz="4" w:space="0" w:color="auto"/>
            </w:tcBorders>
            <w:vAlign w:val="center"/>
            <w:hideMark/>
          </w:tcPr>
          <w:p w14:paraId="786A57DD" w14:textId="77777777" w:rsidR="00927DE1" w:rsidRPr="002D4215" w:rsidRDefault="00FD669D">
            <w:pPr>
              <w:pStyle w:val="Tablehead"/>
              <w:spacing w:line="276" w:lineRule="auto"/>
              <w:rPr>
                <w:rFonts w:cstheme="minorBidi"/>
                <w:sz w:val="22"/>
                <w:szCs w:val="22"/>
                <w:lang w:eastAsia="zh-CN"/>
              </w:rPr>
            </w:pPr>
            <w:r w:rsidRPr="002D4215">
              <w:rPr>
                <w:sz w:val="22"/>
                <w:szCs w:val="22"/>
                <w:lang w:eastAsia="zh-CN"/>
              </w:rPr>
              <w:t>C8c3</w:t>
            </w:r>
            <w:r w:rsidRPr="002D4215">
              <w:rPr>
                <w:sz w:val="22"/>
                <w:szCs w:val="22"/>
                <w:lang w:eastAsia="zh-CN"/>
              </w:rPr>
              <w:br/>
              <w:t xml:space="preserve">minimum power density </w:t>
            </w:r>
            <w:r w:rsidRPr="002D4215">
              <w:rPr>
                <w:sz w:val="22"/>
                <w:szCs w:val="22"/>
                <w:lang w:eastAsia="zh-CN"/>
              </w:rPr>
              <w:br/>
              <w:t>dB(W/Hz)</w:t>
            </w:r>
          </w:p>
        </w:tc>
        <w:tc>
          <w:tcPr>
            <w:tcW w:w="1268" w:type="dxa"/>
            <w:tcBorders>
              <w:top w:val="single" w:sz="4" w:space="0" w:color="auto"/>
              <w:left w:val="single" w:sz="4" w:space="0" w:color="auto"/>
              <w:bottom w:val="single" w:sz="4" w:space="0" w:color="auto"/>
              <w:right w:val="single" w:sz="4" w:space="0" w:color="auto"/>
            </w:tcBorders>
            <w:vAlign w:val="center"/>
            <w:hideMark/>
          </w:tcPr>
          <w:p w14:paraId="22B9BE49" w14:textId="77777777" w:rsidR="00927DE1" w:rsidRPr="002D4215" w:rsidRDefault="00FD669D">
            <w:pPr>
              <w:pStyle w:val="Tablehead"/>
              <w:spacing w:line="276" w:lineRule="auto"/>
              <w:rPr>
                <w:rFonts w:cstheme="minorBidi"/>
                <w:sz w:val="22"/>
                <w:szCs w:val="22"/>
                <w:lang w:eastAsia="zh-CN"/>
              </w:rPr>
            </w:pPr>
            <w:r w:rsidRPr="002D4215">
              <w:rPr>
                <w:sz w:val="22"/>
                <w:szCs w:val="22"/>
                <w:lang w:eastAsia="zh-CN"/>
              </w:rPr>
              <w:t>C8a2/C8b2</w:t>
            </w:r>
            <w:r w:rsidRPr="002D4215">
              <w:rPr>
                <w:sz w:val="22"/>
                <w:szCs w:val="22"/>
                <w:lang w:eastAsia="zh-CN"/>
              </w:rPr>
              <w:br/>
              <w:t xml:space="preserve">Maximum power density </w:t>
            </w:r>
            <w:r w:rsidRPr="002D4215">
              <w:rPr>
                <w:sz w:val="22"/>
                <w:szCs w:val="22"/>
                <w:lang w:eastAsia="zh-CN"/>
              </w:rPr>
              <w:br/>
              <w:t>dB(W/Hz)</w:t>
            </w:r>
          </w:p>
        </w:tc>
        <w:tc>
          <w:tcPr>
            <w:tcW w:w="2108" w:type="dxa"/>
            <w:tcBorders>
              <w:top w:val="single" w:sz="4" w:space="0" w:color="auto"/>
              <w:left w:val="single" w:sz="4" w:space="0" w:color="auto"/>
              <w:bottom w:val="single" w:sz="4" w:space="0" w:color="auto"/>
              <w:right w:val="single" w:sz="4" w:space="0" w:color="auto"/>
            </w:tcBorders>
            <w:hideMark/>
          </w:tcPr>
          <w:p w14:paraId="4AC5B9E1" w14:textId="77777777" w:rsidR="00927DE1" w:rsidRPr="002D4215" w:rsidRDefault="00FD669D">
            <w:pPr>
              <w:pStyle w:val="Tablehead"/>
              <w:spacing w:line="276" w:lineRule="auto"/>
              <w:rPr>
                <w:sz w:val="22"/>
                <w:szCs w:val="22"/>
                <w:lang w:eastAsia="zh-CN"/>
              </w:rPr>
            </w:pPr>
            <w:r w:rsidRPr="002D4215">
              <w:rPr>
                <w:sz w:val="22"/>
                <w:szCs w:val="22"/>
                <w:lang w:eastAsia="zh-CN"/>
              </w:rPr>
              <w:t xml:space="preserve">Lowest altitude </w:t>
            </w:r>
            <w:r w:rsidRPr="002D4215">
              <w:rPr>
                <w:i/>
                <w:iCs/>
                <w:sz w:val="22"/>
                <w:szCs w:val="22"/>
                <w:lang w:eastAsia="zh-CN"/>
              </w:rPr>
              <w:t>H</w:t>
            </w:r>
            <w:r w:rsidRPr="002D4215">
              <w:rPr>
                <w:i/>
                <w:iCs/>
                <w:sz w:val="22"/>
                <w:szCs w:val="22"/>
                <w:vertAlign w:val="subscript"/>
                <w:lang w:eastAsia="zh-CN"/>
              </w:rPr>
              <w:t>j</w:t>
            </w:r>
            <w:r w:rsidRPr="002D4215">
              <w:rPr>
                <w:sz w:val="22"/>
                <w:szCs w:val="22"/>
                <w:lang w:eastAsia="zh-CN"/>
              </w:rPr>
              <w:t xml:space="preserve"> (km) for which </w:t>
            </w:r>
            <m:oMath>
              <m:sSub>
                <m:sSubPr>
                  <m:ctrlPr>
                    <w:rPr>
                      <w:rFonts w:ascii="Cambria Math" w:hAnsi="Cambria Math" w:cs="Calibri"/>
                      <w:sz w:val="22"/>
                      <w:szCs w:val="22"/>
                      <w:lang w:eastAsia="zh-CN"/>
                    </w:rPr>
                  </m:ctrlPr>
                </m:sSubPr>
                <m:e>
                  <m:r>
                    <m:rPr>
                      <m:sty m:val="bi"/>
                    </m:rPr>
                    <w:rPr>
                      <w:rFonts w:ascii="Cambria Math" w:hAnsi="Cambria Math"/>
                      <w:sz w:val="22"/>
                      <w:szCs w:val="22"/>
                      <w:lang w:eastAsia="zh-CN"/>
                    </w:rPr>
                    <m:t>P</m:t>
                  </m:r>
                </m:e>
                <m:sub>
                  <m:r>
                    <m:rPr>
                      <m:sty m:val="b"/>
                    </m:rPr>
                    <w:rPr>
                      <w:rFonts w:ascii="Cambria Math" w:hAnsi="Cambria Math"/>
                      <w:sz w:val="22"/>
                      <w:szCs w:val="22"/>
                      <w:lang w:eastAsia="zh-CN"/>
                    </w:rPr>
                    <m:t>max⁡</m:t>
                  </m:r>
                  <m:r>
                    <m:rPr>
                      <m:sty m:val="bi"/>
                    </m:rPr>
                    <w:rPr>
                      <w:rFonts w:ascii="Cambria Math" w:hAnsi="Cambria Math"/>
                      <w:sz w:val="22"/>
                      <w:szCs w:val="22"/>
                      <w:lang w:eastAsia="zh-CN"/>
                    </w:rPr>
                    <m:t>_emission,j</m:t>
                  </m:r>
                </m:sub>
              </m:sSub>
            </m:oMath>
            <w:r w:rsidRPr="002D4215">
              <w:rPr>
                <w:i/>
                <w:iCs/>
                <w:sz w:val="22"/>
                <w:szCs w:val="22"/>
                <w:lang w:eastAsia="zh-CN"/>
              </w:rPr>
              <w:t>&gt;P</w:t>
            </w:r>
            <w:r w:rsidRPr="002D4215">
              <w:rPr>
                <w:i/>
                <w:iCs/>
                <w:sz w:val="22"/>
                <w:szCs w:val="22"/>
                <w:vertAlign w:val="subscript"/>
                <w:lang w:eastAsia="zh-CN"/>
              </w:rPr>
              <w:t>j</w:t>
            </w:r>
            <w:r w:rsidRPr="002D4215">
              <w:rPr>
                <w:sz w:val="22"/>
                <w:szCs w:val="22"/>
                <w:lang w:eastAsia="zh-CN"/>
              </w:rPr>
              <w:t xml:space="preserve"> &gt; </w:t>
            </w:r>
            <m:oMath>
              <m:sSub>
                <m:sSubPr>
                  <m:ctrlPr>
                    <w:rPr>
                      <w:rFonts w:ascii="Cambria Math" w:eastAsia="SimSun" w:hAnsi="Cambria Math"/>
                      <w:sz w:val="22"/>
                      <w:szCs w:val="22"/>
                      <w:lang w:eastAsia="zh-CN"/>
                    </w:rPr>
                  </m:ctrlPr>
                </m:sSubPr>
                <m:e>
                  <m:r>
                    <m:rPr>
                      <m:sty m:val="bi"/>
                    </m:rPr>
                    <w:rPr>
                      <w:rFonts w:ascii="Cambria Math" w:hAnsi="Cambria Math"/>
                      <w:sz w:val="22"/>
                      <w:szCs w:val="22"/>
                      <w:lang w:eastAsia="zh-CN"/>
                    </w:rPr>
                    <m:t>P</m:t>
                  </m:r>
                </m:e>
                <m:sub>
                  <m:r>
                    <m:rPr>
                      <m:sty m:val="b"/>
                    </m:rPr>
                    <w:rPr>
                      <w:rFonts w:ascii="Cambria Math" w:hAnsi="Cambria Math"/>
                      <w:sz w:val="22"/>
                      <w:szCs w:val="22"/>
                      <w:lang w:eastAsia="zh-CN"/>
                    </w:rPr>
                    <m:t>min⁡</m:t>
                  </m:r>
                  <m:r>
                    <m:rPr>
                      <m:sty m:val="bi"/>
                    </m:rPr>
                    <w:rPr>
                      <w:rFonts w:ascii="Cambria Math" w:hAnsi="Cambria Math"/>
                      <w:sz w:val="22"/>
                      <w:szCs w:val="22"/>
                      <w:lang w:eastAsia="zh-CN"/>
                    </w:rPr>
                    <m:t>_emission,j</m:t>
                  </m:r>
                </m:sub>
              </m:sSub>
            </m:oMath>
          </w:p>
        </w:tc>
      </w:tr>
      <w:tr w:rsidR="00927DE1" w:rsidRPr="002D4215" w14:paraId="636202CE" w14:textId="77777777" w:rsidTr="009E757F">
        <w:trPr>
          <w:trHeight w:val="261"/>
          <w:jc w:val="center"/>
        </w:trPr>
        <w:tc>
          <w:tcPr>
            <w:tcW w:w="1129" w:type="dxa"/>
            <w:tcBorders>
              <w:top w:val="single" w:sz="4" w:space="0" w:color="auto"/>
              <w:left w:val="single" w:sz="4" w:space="0" w:color="auto"/>
              <w:bottom w:val="single" w:sz="4" w:space="0" w:color="auto"/>
              <w:right w:val="single" w:sz="4" w:space="0" w:color="auto"/>
            </w:tcBorders>
            <w:hideMark/>
          </w:tcPr>
          <w:p w14:paraId="1C18F9E9"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1</w:t>
            </w:r>
          </w:p>
        </w:tc>
        <w:tc>
          <w:tcPr>
            <w:tcW w:w="1419" w:type="dxa"/>
            <w:tcBorders>
              <w:top w:val="single" w:sz="4" w:space="0" w:color="auto"/>
              <w:left w:val="single" w:sz="4" w:space="0" w:color="auto"/>
              <w:bottom w:val="single" w:sz="4" w:space="0" w:color="auto"/>
              <w:right w:val="single" w:sz="4" w:space="0" w:color="auto"/>
            </w:tcBorders>
            <w:hideMark/>
          </w:tcPr>
          <w:p w14:paraId="05383092"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6M00G7W--</w:t>
            </w:r>
          </w:p>
        </w:tc>
        <w:tc>
          <w:tcPr>
            <w:tcW w:w="1097" w:type="dxa"/>
            <w:tcBorders>
              <w:top w:val="single" w:sz="4" w:space="0" w:color="auto"/>
              <w:left w:val="single" w:sz="4" w:space="0" w:color="auto"/>
              <w:bottom w:val="single" w:sz="4" w:space="0" w:color="auto"/>
              <w:right w:val="single" w:sz="4" w:space="0" w:color="auto"/>
            </w:tcBorders>
            <w:hideMark/>
          </w:tcPr>
          <w:p w14:paraId="57AC0B1B"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6.0</w:t>
            </w:r>
          </w:p>
        </w:tc>
        <w:tc>
          <w:tcPr>
            <w:tcW w:w="1182" w:type="dxa"/>
            <w:tcBorders>
              <w:top w:val="single" w:sz="4" w:space="0" w:color="auto"/>
              <w:left w:val="single" w:sz="4" w:space="0" w:color="auto"/>
              <w:bottom w:val="single" w:sz="4" w:space="0" w:color="auto"/>
              <w:right w:val="single" w:sz="4" w:space="0" w:color="auto"/>
            </w:tcBorders>
            <w:hideMark/>
          </w:tcPr>
          <w:p w14:paraId="7E33023E"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-69.7</w:t>
            </w:r>
          </w:p>
        </w:tc>
        <w:tc>
          <w:tcPr>
            <w:tcW w:w="1268" w:type="dxa"/>
            <w:tcBorders>
              <w:top w:val="single" w:sz="4" w:space="0" w:color="auto"/>
              <w:left w:val="single" w:sz="4" w:space="0" w:color="auto"/>
              <w:bottom w:val="single" w:sz="4" w:space="0" w:color="auto"/>
              <w:right w:val="single" w:sz="4" w:space="0" w:color="auto"/>
            </w:tcBorders>
            <w:hideMark/>
          </w:tcPr>
          <w:p w14:paraId="05E9F2E6"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-66.0</w:t>
            </w:r>
          </w:p>
        </w:tc>
        <w:tc>
          <w:tcPr>
            <w:tcW w:w="2108" w:type="dxa"/>
            <w:tcBorders>
              <w:top w:val="single" w:sz="4" w:space="0" w:color="auto"/>
              <w:left w:val="single" w:sz="4" w:space="0" w:color="auto"/>
              <w:bottom w:val="single" w:sz="4" w:space="0" w:color="auto"/>
              <w:right w:val="single" w:sz="4" w:space="0" w:color="auto"/>
            </w:tcBorders>
            <w:hideMark/>
          </w:tcPr>
          <w:p w14:paraId="7B180418"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TBD</w:t>
            </w:r>
          </w:p>
        </w:tc>
      </w:tr>
      <w:tr w:rsidR="00927DE1" w:rsidRPr="002D4215" w14:paraId="6FB6C004" w14:textId="77777777" w:rsidTr="009E757F">
        <w:trPr>
          <w:trHeight w:val="261"/>
          <w:jc w:val="center"/>
        </w:trPr>
        <w:tc>
          <w:tcPr>
            <w:tcW w:w="1129" w:type="dxa"/>
            <w:tcBorders>
              <w:top w:val="single" w:sz="4" w:space="0" w:color="auto"/>
              <w:left w:val="single" w:sz="4" w:space="0" w:color="auto"/>
              <w:bottom w:val="single" w:sz="4" w:space="0" w:color="auto"/>
              <w:right w:val="single" w:sz="4" w:space="0" w:color="auto"/>
            </w:tcBorders>
            <w:hideMark/>
          </w:tcPr>
          <w:p w14:paraId="42127CDE"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2</w:t>
            </w:r>
          </w:p>
        </w:tc>
        <w:tc>
          <w:tcPr>
            <w:tcW w:w="1419" w:type="dxa"/>
            <w:tcBorders>
              <w:top w:val="single" w:sz="4" w:space="0" w:color="auto"/>
              <w:left w:val="single" w:sz="4" w:space="0" w:color="auto"/>
              <w:bottom w:val="single" w:sz="4" w:space="0" w:color="auto"/>
              <w:right w:val="single" w:sz="4" w:space="0" w:color="auto"/>
            </w:tcBorders>
            <w:hideMark/>
          </w:tcPr>
          <w:p w14:paraId="5A4D16EE"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6M00G7W--</w:t>
            </w:r>
          </w:p>
        </w:tc>
        <w:tc>
          <w:tcPr>
            <w:tcW w:w="1097" w:type="dxa"/>
            <w:tcBorders>
              <w:top w:val="single" w:sz="4" w:space="0" w:color="auto"/>
              <w:left w:val="single" w:sz="4" w:space="0" w:color="auto"/>
              <w:bottom w:val="single" w:sz="4" w:space="0" w:color="auto"/>
              <w:right w:val="single" w:sz="4" w:space="0" w:color="auto"/>
            </w:tcBorders>
            <w:hideMark/>
          </w:tcPr>
          <w:p w14:paraId="5A7590D6"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6.0</w:t>
            </w:r>
          </w:p>
        </w:tc>
        <w:tc>
          <w:tcPr>
            <w:tcW w:w="1182" w:type="dxa"/>
            <w:tcBorders>
              <w:top w:val="single" w:sz="4" w:space="0" w:color="auto"/>
              <w:left w:val="single" w:sz="4" w:space="0" w:color="auto"/>
              <w:bottom w:val="single" w:sz="4" w:space="0" w:color="auto"/>
              <w:right w:val="single" w:sz="4" w:space="0" w:color="auto"/>
            </w:tcBorders>
            <w:hideMark/>
          </w:tcPr>
          <w:p w14:paraId="6B423C8E"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-64.7</w:t>
            </w:r>
          </w:p>
        </w:tc>
        <w:tc>
          <w:tcPr>
            <w:tcW w:w="1268" w:type="dxa"/>
            <w:tcBorders>
              <w:top w:val="single" w:sz="4" w:space="0" w:color="auto"/>
              <w:left w:val="single" w:sz="4" w:space="0" w:color="auto"/>
              <w:bottom w:val="single" w:sz="4" w:space="0" w:color="auto"/>
              <w:right w:val="single" w:sz="4" w:space="0" w:color="auto"/>
            </w:tcBorders>
            <w:hideMark/>
          </w:tcPr>
          <w:p w14:paraId="6719F31E"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-61.0</w:t>
            </w:r>
          </w:p>
        </w:tc>
        <w:tc>
          <w:tcPr>
            <w:tcW w:w="2108" w:type="dxa"/>
            <w:tcBorders>
              <w:top w:val="single" w:sz="4" w:space="0" w:color="auto"/>
              <w:left w:val="single" w:sz="4" w:space="0" w:color="auto"/>
              <w:bottom w:val="single" w:sz="4" w:space="0" w:color="auto"/>
              <w:right w:val="single" w:sz="4" w:space="0" w:color="auto"/>
            </w:tcBorders>
            <w:hideMark/>
          </w:tcPr>
          <w:p w14:paraId="6990B683"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TBD</w:t>
            </w:r>
          </w:p>
        </w:tc>
      </w:tr>
      <w:tr w:rsidR="00927DE1" w:rsidRPr="002D4215" w14:paraId="6979419F" w14:textId="77777777" w:rsidTr="009E757F">
        <w:trPr>
          <w:trHeight w:val="261"/>
          <w:jc w:val="center"/>
        </w:trPr>
        <w:tc>
          <w:tcPr>
            <w:tcW w:w="1129" w:type="dxa"/>
            <w:tcBorders>
              <w:top w:val="single" w:sz="4" w:space="0" w:color="auto"/>
              <w:left w:val="single" w:sz="4" w:space="0" w:color="auto"/>
              <w:bottom w:val="single" w:sz="4" w:space="0" w:color="auto"/>
              <w:right w:val="single" w:sz="4" w:space="0" w:color="auto"/>
            </w:tcBorders>
            <w:hideMark/>
          </w:tcPr>
          <w:p w14:paraId="50F14007"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3</w:t>
            </w:r>
          </w:p>
        </w:tc>
        <w:tc>
          <w:tcPr>
            <w:tcW w:w="1419" w:type="dxa"/>
            <w:tcBorders>
              <w:top w:val="single" w:sz="4" w:space="0" w:color="auto"/>
              <w:left w:val="single" w:sz="4" w:space="0" w:color="auto"/>
              <w:bottom w:val="single" w:sz="4" w:space="0" w:color="auto"/>
              <w:right w:val="single" w:sz="4" w:space="0" w:color="auto"/>
            </w:tcBorders>
            <w:hideMark/>
          </w:tcPr>
          <w:p w14:paraId="52324002"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6M00G7W--</w:t>
            </w:r>
          </w:p>
        </w:tc>
        <w:tc>
          <w:tcPr>
            <w:tcW w:w="1097" w:type="dxa"/>
            <w:tcBorders>
              <w:top w:val="single" w:sz="4" w:space="0" w:color="auto"/>
              <w:left w:val="single" w:sz="4" w:space="0" w:color="auto"/>
              <w:bottom w:val="single" w:sz="4" w:space="0" w:color="auto"/>
              <w:right w:val="single" w:sz="4" w:space="0" w:color="auto"/>
            </w:tcBorders>
            <w:hideMark/>
          </w:tcPr>
          <w:p w14:paraId="6CCE630B"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6.0</w:t>
            </w:r>
          </w:p>
        </w:tc>
        <w:tc>
          <w:tcPr>
            <w:tcW w:w="1182" w:type="dxa"/>
            <w:tcBorders>
              <w:top w:val="single" w:sz="4" w:space="0" w:color="auto"/>
              <w:left w:val="single" w:sz="4" w:space="0" w:color="auto"/>
              <w:bottom w:val="single" w:sz="4" w:space="0" w:color="auto"/>
              <w:right w:val="single" w:sz="4" w:space="0" w:color="auto"/>
            </w:tcBorders>
            <w:hideMark/>
          </w:tcPr>
          <w:p w14:paraId="44BA806D"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-59.7</w:t>
            </w:r>
          </w:p>
        </w:tc>
        <w:tc>
          <w:tcPr>
            <w:tcW w:w="1268" w:type="dxa"/>
            <w:tcBorders>
              <w:top w:val="single" w:sz="4" w:space="0" w:color="auto"/>
              <w:left w:val="single" w:sz="4" w:space="0" w:color="auto"/>
              <w:bottom w:val="single" w:sz="4" w:space="0" w:color="auto"/>
              <w:right w:val="single" w:sz="4" w:space="0" w:color="auto"/>
            </w:tcBorders>
            <w:hideMark/>
          </w:tcPr>
          <w:p w14:paraId="41DDB0EF"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-56.0</w:t>
            </w:r>
          </w:p>
        </w:tc>
        <w:tc>
          <w:tcPr>
            <w:tcW w:w="2108" w:type="dxa"/>
            <w:tcBorders>
              <w:top w:val="single" w:sz="4" w:space="0" w:color="auto"/>
              <w:left w:val="single" w:sz="4" w:space="0" w:color="auto"/>
              <w:bottom w:val="single" w:sz="4" w:space="0" w:color="auto"/>
              <w:right w:val="single" w:sz="4" w:space="0" w:color="auto"/>
            </w:tcBorders>
            <w:hideMark/>
          </w:tcPr>
          <w:p w14:paraId="70D9AAC5" w14:textId="77777777" w:rsidR="00927DE1" w:rsidRPr="002D4215" w:rsidRDefault="00FD669D">
            <w:pPr>
              <w:pStyle w:val="Tabletext"/>
              <w:spacing w:line="276" w:lineRule="auto"/>
              <w:jc w:val="center"/>
              <w:rPr>
                <w:sz w:val="22"/>
                <w:szCs w:val="22"/>
                <w:lang w:eastAsia="zh-CN"/>
              </w:rPr>
            </w:pPr>
            <w:r w:rsidRPr="002D4215">
              <w:rPr>
                <w:sz w:val="22"/>
                <w:szCs w:val="22"/>
                <w:lang w:eastAsia="zh-CN"/>
              </w:rPr>
              <w:t>TBD</w:t>
            </w:r>
          </w:p>
        </w:tc>
      </w:tr>
    </w:tbl>
    <w:p w14:paraId="427A4C63" w14:textId="77777777" w:rsidR="00927DE1" w:rsidRPr="002D4215" w:rsidRDefault="00FD669D">
      <w:pPr>
        <w:pStyle w:val="enumlev2"/>
        <w:jc w:val="both"/>
        <w:rPr>
          <w:sz w:val="22"/>
          <w:szCs w:val="22"/>
        </w:rPr>
      </w:pPr>
      <w:r w:rsidRPr="002D4215">
        <w:rPr>
          <w:sz w:val="22"/>
          <w:szCs w:val="22"/>
        </w:rPr>
        <w:t>e)</w:t>
      </w:r>
      <w:r w:rsidRPr="002D4215">
        <w:rPr>
          <w:sz w:val="22"/>
          <w:szCs w:val="22"/>
        </w:rPr>
        <w:tab/>
        <w:t xml:space="preserve">Based on the test detailed in </w:t>
      </w:r>
      <w:proofErr w:type="gramStart"/>
      <w:r w:rsidRPr="002D4215">
        <w:rPr>
          <w:sz w:val="22"/>
          <w:szCs w:val="22"/>
        </w:rPr>
        <w:t>iii)d</w:t>
      </w:r>
      <w:proofErr w:type="gramEnd"/>
      <w:r w:rsidRPr="002D4215">
        <w:rPr>
          <w:sz w:val="22"/>
          <w:szCs w:val="22"/>
        </w:rPr>
        <w:t xml:space="preserve">) above applied to all emissions of the group under examination, the results of the Bureau’s examination for that group is favorable, after removing emissions that have failed the examination, otherwise it is unfavorable (i.e. all emissions have failed).  </w:t>
      </w:r>
    </w:p>
    <w:p w14:paraId="68D143B6" w14:textId="77777777" w:rsidR="00927DE1" w:rsidRPr="002D4215" w:rsidRDefault="00FD669D">
      <w:pPr>
        <w:pStyle w:val="enumlev1"/>
        <w:rPr>
          <w:sz w:val="22"/>
          <w:szCs w:val="22"/>
        </w:rPr>
      </w:pPr>
      <w:r w:rsidRPr="002D4215">
        <w:rPr>
          <w:sz w:val="22"/>
          <w:szCs w:val="22"/>
        </w:rPr>
        <w:t xml:space="preserve">iv) </w:t>
      </w:r>
      <w:r w:rsidRPr="002D4215">
        <w:rPr>
          <w:sz w:val="22"/>
          <w:szCs w:val="22"/>
        </w:rPr>
        <w:tab/>
        <w:t xml:space="preserve">The output of this methodology should, at a minimum, include: </w:t>
      </w:r>
    </w:p>
    <w:p w14:paraId="3F1F7D7A" w14:textId="77777777" w:rsidR="00927DE1" w:rsidRPr="002D4215" w:rsidRDefault="00FD669D" w:rsidP="000E6D68">
      <w:pPr>
        <w:pStyle w:val="enumlev1"/>
        <w:numPr>
          <w:ilvl w:val="0"/>
          <w:numId w:val="3"/>
        </w:numPr>
        <w:ind w:left="2262"/>
        <w:textAlignment w:val="auto"/>
        <w:rPr>
          <w:sz w:val="22"/>
          <w:szCs w:val="22"/>
        </w:rPr>
      </w:pPr>
      <w:r w:rsidRPr="002D4215">
        <w:rPr>
          <w:sz w:val="22"/>
          <w:szCs w:val="22"/>
        </w:rPr>
        <w:t xml:space="preserve">those resulting parameters as contained in Table 5; </w:t>
      </w:r>
    </w:p>
    <w:p w14:paraId="361D7B6D" w14:textId="77777777" w:rsidR="00927DE1" w:rsidRPr="002D4215" w:rsidRDefault="00FD669D" w:rsidP="000E6D68">
      <w:pPr>
        <w:pStyle w:val="enumlev1"/>
        <w:numPr>
          <w:ilvl w:val="0"/>
          <w:numId w:val="3"/>
        </w:numPr>
        <w:ind w:left="2262"/>
        <w:textAlignment w:val="auto"/>
        <w:rPr>
          <w:sz w:val="22"/>
          <w:szCs w:val="22"/>
        </w:rPr>
      </w:pPr>
      <w:r w:rsidRPr="002D4215">
        <w:rPr>
          <w:sz w:val="22"/>
          <w:szCs w:val="22"/>
        </w:rPr>
        <w:t xml:space="preserve">the examination results for each group; </w:t>
      </w:r>
    </w:p>
    <w:p w14:paraId="2414D0BA" w14:textId="77777777" w:rsidR="00927DE1" w:rsidRPr="002D4215" w:rsidRDefault="00FD669D" w:rsidP="000E6D68">
      <w:pPr>
        <w:pStyle w:val="enumlev1"/>
        <w:numPr>
          <w:ilvl w:val="0"/>
          <w:numId w:val="3"/>
        </w:numPr>
        <w:ind w:left="1890" w:hanging="756"/>
        <w:jc w:val="both"/>
        <w:textAlignment w:val="auto"/>
        <w:rPr>
          <w:sz w:val="22"/>
          <w:szCs w:val="22"/>
        </w:rPr>
      </w:pPr>
      <w:r w:rsidRPr="002D4215">
        <w:rPr>
          <w:sz w:val="22"/>
          <w:szCs w:val="22"/>
        </w:rPr>
        <w:t xml:space="preserve">for those cases when some emissions successfully pass and some do not, the examination results for resulting new group that includes only those emission(s) which successfully passed the examination; </w:t>
      </w:r>
    </w:p>
    <w:p w14:paraId="4D983807" w14:textId="77777777" w:rsidR="00927DE1" w:rsidRPr="007E6E90" w:rsidRDefault="00FD669D">
      <w:pPr>
        <w:rPr>
          <w:i/>
          <w:iCs/>
        </w:rPr>
      </w:pPr>
      <w:r w:rsidRPr="007E6E90">
        <w:rPr>
          <w:b/>
          <w:bCs/>
          <w:i/>
          <w:iCs/>
          <w:sz w:val="22"/>
          <w:szCs w:val="22"/>
        </w:rPr>
        <w:t>END</w:t>
      </w:r>
    </w:p>
    <w:p w14:paraId="63AA30D1" w14:textId="77777777" w:rsidR="00927DE1" w:rsidRPr="002D4215" w:rsidRDefault="00FD669D">
      <w:pPr>
        <w:pStyle w:val="AnnexNo"/>
      </w:pPr>
      <w:r w:rsidRPr="002D4215">
        <w:t xml:space="preserve">Annex 3 to draft new Resolution [EUR-A116-NGSO-ESIM] (WRC-23) </w:t>
      </w:r>
    </w:p>
    <w:p w14:paraId="131FBEAF" w14:textId="77777777" w:rsidR="00927DE1" w:rsidRPr="002D4215" w:rsidRDefault="00FD669D">
      <w:pPr>
        <w:pStyle w:val="Annextitle"/>
      </w:pPr>
      <w:r w:rsidRPr="002D4215">
        <w:t>Provisions for non-GSO FSS systems</w:t>
      </w:r>
      <w:r w:rsidRPr="002D4215">
        <w:rPr>
          <w:rStyle w:val="Appelnotedebasdep"/>
        </w:rPr>
        <w:footnoteReference w:id="3"/>
      </w:r>
      <w:r w:rsidRPr="002D4215">
        <w:t xml:space="preserve"> transmitting to aeronautical and/or maritime ESIMs operating in or over an ocean in the frequency bands 18.3-18.6 GHz and 18.8-19.1 GHz with respect to</w:t>
      </w:r>
      <w:r w:rsidRPr="002D4215">
        <w:br/>
        <w:t xml:space="preserve">EESS (passive) operating in the frequency band 18.6-18.8 GHz </w:t>
      </w:r>
      <w:r w:rsidRPr="002D4215">
        <w:br/>
        <w:t xml:space="preserve">(in accordance with </w:t>
      </w:r>
      <w:r w:rsidRPr="002D4215">
        <w:rPr>
          <w:i/>
          <w:iCs/>
        </w:rPr>
        <w:t>resolves</w:t>
      </w:r>
      <w:r w:rsidRPr="002D4215">
        <w:rPr>
          <w:i/>
        </w:rPr>
        <w:t xml:space="preserve"> </w:t>
      </w:r>
      <w:r w:rsidRPr="002D4215">
        <w:t>1.1.6)</w:t>
      </w:r>
    </w:p>
    <w:p w14:paraId="43E3039C" w14:textId="77777777" w:rsidR="00927DE1" w:rsidRPr="002D4215" w:rsidRDefault="00FD669D">
      <w:pPr>
        <w:tabs>
          <w:tab w:val="clear" w:pos="1134"/>
          <w:tab w:val="clear" w:pos="1871"/>
          <w:tab w:val="clear" w:pos="2268"/>
        </w:tabs>
        <w:overflowPunct/>
        <w:autoSpaceDE/>
        <w:autoSpaceDN/>
        <w:adjustRightInd/>
        <w:spacing w:before="0" w:after="120"/>
        <w:jc w:val="both"/>
        <w:textAlignment w:val="auto"/>
      </w:pPr>
      <w:r w:rsidRPr="002D4215">
        <w:t>Non-GSO space stations operating with an orbit apogee of more than 2</w:t>
      </w:r>
      <w:r w:rsidRPr="002D4215">
        <w:rPr>
          <w:lang w:eastAsia="ko-KR"/>
        </w:rPr>
        <w:t> </w:t>
      </w:r>
      <w:r w:rsidRPr="002D4215">
        <w:t>000</w:t>
      </w:r>
      <w:r w:rsidRPr="002D4215">
        <w:rPr>
          <w:lang w:eastAsia="ko-KR"/>
        </w:rPr>
        <w:t> </w:t>
      </w:r>
      <w:r w:rsidRPr="002D4215">
        <w:t>km and less than 20</w:t>
      </w:r>
      <w:r w:rsidRPr="002D4215">
        <w:rPr>
          <w:lang w:eastAsia="ko-KR"/>
        </w:rPr>
        <w:t> </w:t>
      </w:r>
      <w:r w:rsidRPr="002D4215">
        <w:t>000</w:t>
      </w:r>
      <w:r w:rsidRPr="002D4215">
        <w:rPr>
          <w:lang w:eastAsia="ko-KR"/>
        </w:rPr>
        <w:t> </w:t>
      </w:r>
      <w:r w:rsidRPr="002D4215">
        <w:t xml:space="preserve">km in the frequency bands 18.3-18.6 GHz and 18.8-19.1 GHz when communicating with  aeronautical or maritime ESIM shall not exceed a power flux-density produced at the surface of the oceans across the 200 MHz of the 18.6-18.8 GHz band, of </w:t>
      </w:r>
      <w:r w:rsidRPr="002D4215">
        <w:rPr>
          <w:lang w:eastAsia="ko-KR"/>
        </w:rPr>
        <w:t>−</w:t>
      </w:r>
      <w:r w:rsidRPr="002D4215">
        <w:t xml:space="preserve">118 dB(W/(m² · 200 MHz)). </w:t>
      </w:r>
    </w:p>
    <w:p w14:paraId="770E4ECF" w14:textId="77777777" w:rsidR="00927DE1" w:rsidRPr="002D4215" w:rsidRDefault="00FD669D">
      <w:pPr>
        <w:tabs>
          <w:tab w:val="clear" w:pos="1134"/>
          <w:tab w:val="clear" w:pos="1871"/>
          <w:tab w:val="clear" w:pos="2268"/>
        </w:tabs>
        <w:overflowPunct/>
        <w:autoSpaceDE/>
        <w:autoSpaceDN/>
        <w:adjustRightInd/>
        <w:spacing w:before="0" w:after="120"/>
        <w:jc w:val="both"/>
        <w:textAlignment w:val="auto"/>
      </w:pPr>
      <w:r w:rsidRPr="002D4215">
        <w:lastRenderedPageBreak/>
        <w:t>Non-GSO space stations operating with an orbit apogee less than or equal to 2</w:t>
      </w:r>
      <w:r w:rsidRPr="002D4215">
        <w:rPr>
          <w:lang w:eastAsia="ko-KR"/>
        </w:rPr>
        <w:t> </w:t>
      </w:r>
      <w:r w:rsidRPr="002D4215">
        <w:t>000</w:t>
      </w:r>
      <w:r w:rsidRPr="002D4215">
        <w:rPr>
          <w:lang w:eastAsia="ko-KR"/>
        </w:rPr>
        <w:t> </w:t>
      </w:r>
      <w:r w:rsidRPr="002D4215">
        <w:t xml:space="preserve">km in the frequency bands 18.3-18.6 GHz and 18.8-19.1 GHz when communicating with aeronautical or maritime ESIM shall not exceed a power flux-density produced at the surface of the oceans across the 200 MHz of the 18.6-18.8 GHz band, of </w:t>
      </w:r>
      <w:r w:rsidRPr="002D4215">
        <w:rPr>
          <w:lang w:eastAsia="ko-KR"/>
        </w:rPr>
        <w:t>−</w:t>
      </w:r>
      <w:r w:rsidRPr="002D4215">
        <w:t>110 dB(W/(m² · 200 MHz)).</w:t>
      </w:r>
    </w:p>
    <w:p w14:paraId="66CF6918" w14:textId="7ECE246F" w:rsidR="009422F3" w:rsidRPr="002D4215" w:rsidRDefault="009422F3" w:rsidP="009422F3">
      <w:pPr>
        <w:pStyle w:val="Reasons"/>
      </w:pPr>
      <w:r w:rsidRPr="002D4215">
        <w:rPr>
          <w:b/>
        </w:rPr>
        <w:t xml:space="preserve">Reasons: </w:t>
      </w:r>
      <w:r w:rsidRPr="002D4215">
        <w:t xml:space="preserve">the </w:t>
      </w:r>
      <w:r w:rsidRPr="002D4215">
        <w:rPr>
          <w:i/>
        </w:rPr>
        <w:t>instructs the Director of the Radiocommunication Bureau</w:t>
      </w:r>
      <w:r w:rsidRPr="002D4215">
        <w:t xml:space="preserve"> </w:t>
      </w:r>
      <w:r w:rsidR="00F35247">
        <w:t>4 above</w:t>
      </w:r>
      <w:r w:rsidRPr="002D4215">
        <w:t xml:space="preserve"> corresponds to Option 2 of the</w:t>
      </w:r>
      <w:r w:rsidR="004C1273" w:rsidRPr="004C1273">
        <w:rPr>
          <w:i/>
        </w:rPr>
        <w:t xml:space="preserve"> </w:t>
      </w:r>
      <w:r w:rsidR="004C1273" w:rsidRPr="002D4215">
        <w:rPr>
          <w:i/>
        </w:rPr>
        <w:t>instructs the Director of the Radiocommunication Bureau</w:t>
      </w:r>
      <w:r w:rsidR="004C1273" w:rsidRPr="002D4215">
        <w:t xml:space="preserve"> </w:t>
      </w:r>
      <w:r w:rsidR="004C1273">
        <w:t xml:space="preserve">5 in the </w:t>
      </w:r>
      <w:r w:rsidRPr="002D4215">
        <w:t xml:space="preserve">Draft New Resolution </w:t>
      </w:r>
      <w:r w:rsidRPr="002D4215">
        <w:rPr>
          <w:b/>
          <w:bCs/>
        </w:rPr>
        <w:t>[A116] (WRC-23)</w:t>
      </w:r>
      <w:r w:rsidRPr="002D4215">
        <w:t xml:space="preserve"> included in the CPM Report. CEPT believes that Option 2 is preferable to Option 1 because some administration may find difficulties to provide the Bureau with the information requested to be published under that option as explained here below: </w:t>
      </w:r>
    </w:p>
    <w:p w14:paraId="3DFFAC63" w14:textId="0F6BF28A" w:rsidR="009422F3" w:rsidRPr="00D2723E" w:rsidRDefault="008F4330" w:rsidP="008F4330">
      <w:pPr>
        <w:pStyle w:val="enumlev1"/>
      </w:pPr>
      <w:r w:rsidRPr="00D2723E">
        <w:t>I.</w:t>
      </w:r>
      <w:r w:rsidRPr="00D2723E">
        <w:tab/>
      </w:r>
      <w:r w:rsidR="009422F3" w:rsidRPr="00D2723E">
        <w:t>There is no standard “authorization”, since the authorization process is specific to each administration, depends on the terminal type and can cover multiple licenses/authorisations provided to different entities. Therefore, identifying which information should be provided to the Bureau may be challenging for some administrations;</w:t>
      </w:r>
    </w:p>
    <w:p w14:paraId="148536AC" w14:textId="234220B8" w:rsidR="009422F3" w:rsidRPr="00D2723E" w:rsidRDefault="008F4330" w:rsidP="008F4330">
      <w:pPr>
        <w:pStyle w:val="enumlev1"/>
      </w:pPr>
      <w:r w:rsidRPr="00D2723E">
        <w:t>II.</w:t>
      </w:r>
      <w:r w:rsidRPr="00D2723E">
        <w:tab/>
      </w:r>
      <w:r w:rsidR="009422F3" w:rsidRPr="00D2723E">
        <w:t>Some authorizing administrations do not make information on licenses/authorisations available to the public and, hence, it may not be possible for those administrations to provide such confidential information to the BR for publication in the BR IFIC;</w:t>
      </w:r>
    </w:p>
    <w:p w14:paraId="558F1CC1" w14:textId="2B3CCE93" w:rsidR="009422F3" w:rsidRPr="00D2723E" w:rsidRDefault="008F4330" w:rsidP="008F4330">
      <w:pPr>
        <w:pStyle w:val="enumlev1"/>
      </w:pPr>
      <w:r w:rsidRPr="00D2723E">
        <w:t>III.</w:t>
      </w:r>
      <w:r w:rsidRPr="00D2723E">
        <w:tab/>
      </w:r>
      <w:r w:rsidR="009422F3" w:rsidRPr="00D2723E">
        <w:t>The information proposed to be provided could represent additional burden to the authorizing administration that would need to entertain additional and possibly regular (depending on the license validity period) exchanges with the notifying administration or the BR.</w:t>
      </w:r>
    </w:p>
    <w:p w14:paraId="6E4F01C2" w14:textId="77777777" w:rsidR="009422F3" w:rsidRPr="00D2723E" w:rsidRDefault="009422F3" w:rsidP="008F4330">
      <w:r w:rsidRPr="00D2723E">
        <w:t>Furthermore, even if the publication of the list of countries authorising the use of non-GSO ESIM on the territory under their jurisdiction were possible, making such information available would not be effective to identify the notifying administration and/or the ESIM causing unacceptable interference. This is due to the following reasons:</w:t>
      </w:r>
    </w:p>
    <w:p w14:paraId="68037406" w14:textId="74DAFCC5" w:rsidR="009422F3" w:rsidRPr="00D2723E" w:rsidRDefault="008F4330" w:rsidP="008F4330">
      <w:pPr>
        <w:pStyle w:val="enumlev1"/>
      </w:pPr>
      <w:r w:rsidRPr="00D2723E">
        <w:t>I.</w:t>
      </w:r>
      <w:r w:rsidRPr="00D2723E">
        <w:tab/>
      </w:r>
      <w:r w:rsidR="009422F3" w:rsidRPr="00D2723E">
        <w:t xml:space="preserve">It is likely that the non-GSO systems supporting the operation of non-GSO ESIM would seek authorisations from the same administrations and respective markets.  Therefore, the information published in the BR IFIC would likely be in the form of ESIMs from all operators being authorised in the same countries.  Because of such generality, the availability of such information would be unlikely to help identifying the ESIM causing unacceptable interference; </w:t>
      </w:r>
    </w:p>
    <w:p w14:paraId="6786F074" w14:textId="28CE77AB" w:rsidR="009422F3" w:rsidRPr="00D2723E" w:rsidRDefault="008F4330" w:rsidP="008F4330">
      <w:pPr>
        <w:pStyle w:val="enumlev1"/>
      </w:pPr>
      <w:r w:rsidRPr="00D2723E">
        <w:t>II.</w:t>
      </w:r>
      <w:r w:rsidRPr="00D2723E">
        <w:tab/>
      </w:r>
      <w:r w:rsidR="009422F3" w:rsidRPr="00D2723E">
        <w:t>The unacceptable interference could be coming from a non-GSO ESIM operating in international airspace/waters and for which no country would authorise its operation.</w:t>
      </w:r>
    </w:p>
    <w:p w14:paraId="4AF9F04F" w14:textId="77777777" w:rsidR="009422F3" w:rsidRPr="002D4215" w:rsidRDefault="009422F3">
      <w:pPr>
        <w:tabs>
          <w:tab w:val="clear" w:pos="1134"/>
          <w:tab w:val="clear" w:pos="1871"/>
          <w:tab w:val="clear" w:pos="2268"/>
        </w:tabs>
        <w:overflowPunct/>
        <w:autoSpaceDE/>
        <w:autoSpaceDN/>
        <w:adjustRightInd/>
        <w:spacing w:before="0"/>
        <w:textAlignment w:val="auto"/>
        <w:rPr>
          <w:caps/>
          <w:sz w:val="28"/>
        </w:rPr>
      </w:pPr>
      <w:r w:rsidRPr="002D4215">
        <w:br w:type="page"/>
      </w:r>
    </w:p>
    <w:p w14:paraId="3566A3AD" w14:textId="6CCB3695" w:rsidR="00927DE1" w:rsidRPr="002D4215" w:rsidRDefault="00FD669D">
      <w:pPr>
        <w:pStyle w:val="AppendixNo"/>
      </w:pPr>
      <w:r w:rsidRPr="002D4215">
        <w:lastRenderedPageBreak/>
        <w:t xml:space="preserve">APPENDIX </w:t>
      </w:r>
      <w:r w:rsidRPr="002D4215">
        <w:rPr>
          <w:rStyle w:val="href"/>
        </w:rPr>
        <w:t>4</w:t>
      </w:r>
      <w:r w:rsidRPr="002D4215">
        <w:t xml:space="preserve"> (REV.WRC</w:t>
      </w:r>
      <w:r w:rsidRPr="002D4215">
        <w:noBreakHyphen/>
        <w:t>19)</w:t>
      </w:r>
    </w:p>
    <w:p w14:paraId="3DA1FA04" w14:textId="77777777" w:rsidR="00927DE1" w:rsidRPr="002D4215" w:rsidRDefault="00FD669D">
      <w:pPr>
        <w:pStyle w:val="Appendixtitle"/>
      </w:pPr>
      <w:bookmarkStart w:id="57" w:name="_Toc328648889"/>
      <w:bookmarkStart w:id="58" w:name="_Toc42084136"/>
      <w:r w:rsidRPr="002D4215">
        <w:t>Consolidated list and tables of characteristics for use in the</w:t>
      </w:r>
      <w:r w:rsidRPr="002D4215">
        <w:br/>
        <w:t>application of the procedures of Chapter III</w:t>
      </w:r>
      <w:bookmarkEnd w:id="57"/>
      <w:bookmarkEnd w:id="58"/>
    </w:p>
    <w:p w14:paraId="0A0140F3" w14:textId="77777777" w:rsidR="00927DE1" w:rsidRPr="002D4215" w:rsidRDefault="00FD669D">
      <w:pPr>
        <w:pStyle w:val="AnnexNo"/>
      </w:pPr>
      <w:r w:rsidRPr="002D4215">
        <w:t>ANNEX 2</w:t>
      </w:r>
    </w:p>
    <w:p w14:paraId="6D25676B" w14:textId="77777777" w:rsidR="00927DE1" w:rsidRPr="002D4215" w:rsidRDefault="00FD669D">
      <w:pPr>
        <w:pStyle w:val="Annextitle"/>
      </w:pPr>
      <w:r w:rsidRPr="002D4215">
        <w:t>Characteristics of satellite networks, earth stations</w:t>
      </w:r>
      <w:r w:rsidRPr="002D4215">
        <w:br/>
        <w:t>or radio astronomy stations</w:t>
      </w:r>
      <w:r w:rsidRPr="002D4215">
        <w:rPr>
          <w:rStyle w:val="Appelnotedebasdep"/>
          <w:rFonts w:asciiTheme="majorBidi" w:hAnsiTheme="majorBidi"/>
          <w:b w:val="0"/>
          <w:vertAlign w:val="superscript"/>
        </w:rPr>
        <w:t>2</w:t>
      </w:r>
      <w:r w:rsidRPr="002D4215">
        <w:rPr>
          <w:rFonts w:asciiTheme="majorBidi" w:hAnsiTheme="majorBidi" w:cstheme="majorBidi"/>
          <w:b w:val="0"/>
          <w:bCs/>
          <w:sz w:val="16"/>
          <w:szCs w:val="16"/>
          <w:vertAlign w:val="superscript"/>
        </w:rPr>
        <w:t> </w:t>
      </w:r>
      <w:r w:rsidRPr="002D4215">
        <w:rPr>
          <w:rFonts w:ascii="Times New Roman"/>
          <w:b w:val="0"/>
          <w:sz w:val="16"/>
          <w:szCs w:val="16"/>
        </w:rPr>
        <w:t>    </w:t>
      </w:r>
      <w:r w:rsidRPr="002D4215">
        <w:rPr>
          <w:rFonts w:ascii="Times New Roman"/>
          <w:b w:val="0"/>
          <w:sz w:val="16"/>
          <w:szCs w:val="16"/>
        </w:rPr>
        <w:t>(Rev.WRC</w:t>
      </w:r>
      <w:r w:rsidRPr="002D4215">
        <w:rPr>
          <w:rFonts w:ascii="Times New Roman"/>
          <w:b w:val="0"/>
          <w:sz w:val="16"/>
          <w:szCs w:val="16"/>
        </w:rPr>
        <w:noBreakHyphen/>
        <w:t>12)</w:t>
      </w:r>
    </w:p>
    <w:p w14:paraId="4EFD561A" w14:textId="77777777" w:rsidR="00927DE1" w:rsidRPr="002D4215" w:rsidRDefault="00FD669D">
      <w:pPr>
        <w:pStyle w:val="Headingb"/>
        <w:rPr>
          <w:lang w:val="en-US"/>
        </w:rPr>
      </w:pPr>
      <w:r w:rsidRPr="002D4215">
        <w:rPr>
          <w:lang w:val="en-US"/>
        </w:rPr>
        <w:t>Footnotes to Tables A, B, C and D</w:t>
      </w:r>
    </w:p>
    <w:p w14:paraId="2CE7F825" w14:textId="77777777" w:rsidR="00927DE1" w:rsidRDefault="00927DE1">
      <w:pPr>
        <w:tabs>
          <w:tab w:val="clear" w:pos="1134"/>
          <w:tab w:val="clear" w:pos="1871"/>
          <w:tab w:val="clear" w:pos="2268"/>
        </w:tabs>
        <w:overflowPunct/>
        <w:autoSpaceDE/>
        <w:autoSpaceDN/>
        <w:adjustRightInd/>
        <w:spacing w:before="0"/>
        <w:textAlignment w:val="auto"/>
      </w:pPr>
    </w:p>
    <w:p w14:paraId="24B12266" w14:textId="70DB42E3" w:rsidR="008F4330" w:rsidRPr="002D4215" w:rsidRDefault="008F4330">
      <w:pPr>
        <w:tabs>
          <w:tab w:val="clear" w:pos="1134"/>
          <w:tab w:val="clear" w:pos="1871"/>
          <w:tab w:val="clear" w:pos="2268"/>
        </w:tabs>
        <w:overflowPunct/>
        <w:autoSpaceDE/>
        <w:autoSpaceDN/>
        <w:adjustRightInd/>
        <w:spacing w:before="0"/>
        <w:textAlignment w:val="auto"/>
        <w:sectPr w:rsidR="008F4330" w:rsidRPr="002D4215">
          <w:headerReference w:type="even" r:id="rId14"/>
          <w:headerReference w:type="default" r:id="rId15"/>
          <w:footerReference w:type="even" r:id="rId16"/>
          <w:footerReference w:type="default" r:id="rId17"/>
          <w:headerReference w:type="first" r:id="rId18"/>
          <w:footerReference w:type="first" r:id="rId19"/>
          <w:type w:val="oddPage"/>
          <w:pgSz w:w="11907" w:h="16840" w:code="9"/>
          <w:pgMar w:top="1418" w:right="1134" w:bottom="1418" w:left="1134" w:header="567" w:footer="567" w:gutter="0"/>
          <w:cols w:space="720"/>
          <w:titlePg/>
          <w:docGrid w:linePitch="326"/>
        </w:sectPr>
      </w:pPr>
    </w:p>
    <w:p w14:paraId="38909E3C" w14:textId="77777777" w:rsidR="008F4330" w:rsidRPr="002D4215" w:rsidRDefault="008F4330" w:rsidP="008F4330">
      <w:pPr>
        <w:pStyle w:val="Proposal"/>
      </w:pPr>
      <w:r w:rsidRPr="00D2723E">
        <w:lastRenderedPageBreak/>
        <w:t>MOD</w:t>
      </w:r>
      <w:r w:rsidRPr="00D2723E">
        <w:tab/>
        <w:t>EUR/XXXXA16/7</w:t>
      </w:r>
    </w:p>
    <w:p w14:paraId="6D8A9FCB" w14:textId="77777777" w:rsidR="00396B66" w:rsidRPr="002D4215" w:rsidRDefault="00396B66" w:rsidP="00396B66">
      <w:pPr>
        <w:pStyle w:val="TableNo"/>
        <w:ind w:right="12326"/>
        <w:rPr>
          <w:b/>
          <w:bCs/>
        </w:rPr>
      </w:pPr>
      <w:r w:rsidRPr="002D4215">
        <w:rPr>
          <w:b/>
          <w:bCs/>
        </w:rPr>
        <w:t>TABLE A</w:t>
      </w:r>
    </w:p>
    <w:p w14:paraId="7A213131" w14:textId="61F41ACD" w:rsidR="00396B66" w:rsidRPr="002D4215" w:rsidRDefault="00396B66" w:rsidP="00396B66">
      <w:pPr>
        <w:pStyle w:val="Tabletitle"/>
        <w:ind w:right="12326"/>
      </w:pPr>
      <w:r w:rsidRPr="002D4215">
        <w:t>GENERAL CHARACTERISTICS OF THE SATELLITE NETWORK OR SYSTEM,</w:t>
      </w:r>
      <w:r w:rsidRPr="002D4215">
        <w:br/>
        <w:t xml:space="preserve">EARTH STATION OR RADIO ASTRONOMY STATION </w:t>
      </w:r>
      <w:r w:rsidRPr="002D4215">
        <w:rPr>
          <w:color w:val="000000"/>
          <w:sz w:val="16"/>
        </w:rPr>
        <w:t>    </w:t>
      </w:r>
      <w:r w:rsidRPr="002D4215">
        <w:rPr>
          <w:rFonts w:ascii="Times New Roman"/>
          <w:b w:val="0"/>
          <w:bCs/>
          <w:color w:val="000000"/>
          <w:sz w:val="16"/>
        </w:rPr>
        <w:t>(Rev.WRC</w:t>
      </w:r>
      <w:r w:rsidRPr="002D4215">
        <w:rPr>
          <w:rFonts w:ascii="Times New Roman"/>
          <w:b w:val="0"/>
          <w:bCs/>
          <w:color w:val="000000"/>
          <w:sz w:val="16"/>
        </w:rPr>
        <w:noBreakHyphen/>
      </w:r>
      <w:del w:id="62" w:author="PTB" w:date="2023-08-02T20:56:00Z">
        <w:r w:rsidRPr="002D4215" w:rsidDel="00396B66">
          <w:rPr>
            <w:rFonts w:ascii="Times New Roman"/>
            <w:b w:val="0"/>
            <w:bCs/>
            <w:color w:val="000000"/>
            <w:sz w:val="16"/>
          </w:rPr>
          <w:delText>19</w:delText>
        </w:r>
      </w:del>
      <w:ins w:id="63" w:author="PTB" w:date="2023-08-02T20:56:00Z">
        <w:r w:rsidRPr="002D4215">
          <w:rPr>
            <w:rFonts w:ascii="Times New Roman"/>
            <w:b w:val="0"/>
            <w:bCs/>
            <w:color w:val="000000"/>
            <w:sz w:val="16"/>
          </w:rPr>
          <w:t>-23</w:t>
        </w:r>
      </w:ins>
      <w:r w:rsidRPr="002D4215">
        <w:rPr>
          <w:rFonts w:ascii="Times New Roman"/>
          <w:b w:val="0"/>
          <w:bCs/>
          <w:color w:val="000000"/>
          <w:sz w:val="16"/>
        </w:rPr>
        <w:t>)</w:t>
      </w:r>
    </w:p>
    <w:p w14:paraId="3A8170C2" w14:textId="77777777" w:rsidR="00927DE1" w:rsidRPr="002D4215" w:rsidRDefault="00927DE1">
      <w:pPr>
        <w:pStyle w:val="Headingb"/>
        <w:rPr>
          <w:lang w:val="en-GB"/>
        </w:rPr>
      </w:pP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927DE1" w:rsidRPr="002D4215" w14:paraId="79A4EF1E" w14:textId="77777777">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12CF83D1" w14:textId="77777777" w:rsidR="00927DE1" w:rsidRPr="002D4215" w:rsidRDefault="00FD669D">
            <w:pPr>
              <w:jc w:val="center"/>
              <w:rPr>
                <w:rFonts w:asciiTheme="majorBidi" w:hAnsiTheme="majorBidi" w:cstheme="majorBidi"/>
                <w:b/>
                <w:bCs/>
                <w:sz w:val="16"/>
                <w:szCs w:val="16"/>
              </w:rPr>
            </w:pPr>
            <w:r w:rsidRPr="002D4215">
              <w:rPr>
                <w:rFonts w:asciiTheme="majorBidi" w:hAnsiTheme="majorBidi" w:cstheme="majorBidi"/>
                <w:b/>
                <w:bCs/>
                <w:sz w:val="16"/>
                <w:szCs w:val="16"/>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3E00AB63" w14:textId="77777777" w:rsidR="00927DE1" w:rsidRPr="002D4215" w:rsidRDefault="00FD669D">
            <w:pPr>
              <w:jc w:val="center"/>
              <w:rPr>
                <w:rFonts w:asciiTheme="majorBidi" w:hAnsiTheme="majorBidi" w:cstheme="majorBidi"/>
                <w:b/>
                <w:bCs/>
                <w:i/>
                <w:iCs/>
                <w:sz w:val="16"/>
                <w:szCs w:val="16"/>
              </w:rPr>
            </w:pPr>
            <w:r w:rsidRPr="002D4215">
              <w:rPr>
                <w:rFonts w:asciiTheme="majorBidi" w:hAnsiTheme="majorBidi" w:cstheme="majorBidi"/>
                <w:b/>
                <w:bCs/>
                <w:i/>
                <w:iCs/>
                <w:sz w:val="16"/>
                <w:szCs w:val="16"/>
              </w:rPr>
              <w:t xml:space="preserve">A </w:t>
            </w:r>
            <w:r w:rsidRPr="002D4215">
              <w:rPr>
                <w:rFonts w:asciiTheme="majorBidi" w:hAnsiTheme="majorBidi" w:cstheme="majorBidi"/>
                <w:b/>
                <w:bCs/>
                <w:i/>
                <w:iCs/>
                <w:sz w:val="16"/>
                <w:szCs w:val="16"/>
                <w:vertAlign w:val="superscript"/>
              </w:rPr>
              <w:t>_</w:t>
            </w:r>
            <w:r w:rsidRPr="002D4215">
              <w:rPr>
                <w:rFonts w:asciiTheme="majorBidi" w:hAnsiTheme="majorBidi" w:cstheme="majorBidi"/>
                <w:b/>
                <w:bCs/>
                <w:i/>
                <w:iCs/>
                <w:sz w:val="16"/>
                <w:szCs w:val="16"/>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3ABBD33A" w14:textId="77777777" w:rsidR="00927DE1" w:rsidRPr="002D4215" w:rsidRDefault="00FD669D">
            <w:pPr>
              <w:spacing w:before="40" w:after="40"/>
              <w:jc w:val="center"/>
              <w:rPr>
                <w:rFonts w:asciiTheme="majorBidi" w:hAnsiTheme="majorBidi" w:cstheme="majorBidi"/>
                <w:b/>
                <w:bCs/>
                <w:sz w:val="16"/>
                <w:szCs w:val="16"/>
              </w:rPr>
            </w:pPr>
            <w:r w:rsidRPr="002D4215">
              <w:rPr>
                <w:rFonts w:asciiTheme="majorBidi" w:hAnsiTheme="majorBidi" w:cstheme="majorBidi"/>
                <w:b/>
                <w:bCs/>
                <w:sz w:val="16"/>
                <w:szCs w:val="16"/>
              </w:rPr>
              <w:t>Advance publication of a geostationary-</w:t>
            </w:r>
            <w:r w:rsidRPr="002D4215">
              <w:rPr>
                <w:rFonts w:asciiTheme="majorBidi" w:hAnsiTheme="majorBidi" w:cstheme="majorBidi"/>
                <w:b/>
                <w:bCs/>
                <w:sz w:val="16"/>
                <w:szCs w:val="16"/>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52A31EE0" w14:textId="77777777" w:rsidR="00927DE1" w:rsidRPr="002D4215" w:rsidRDefault="00FD669D">
            <w:pPr>
              <w:spacing w:before="0" w:after="40" w:line="160" w:lineRule="exact"/>
              <w:jc w:val="center"/>
              <w:rPr>
                <w:rFonts w:asciiTheme="majorBidi" w:hAnsiTheme="majorBidi" w:cstheme="majorBidi"/>
                <w:b/>
                <w:bCs/>
                <w:sz w:val="16"/>
                <w:szCs w:val="16"/>
              </w:rPr>
            </w:pPr>
            <w:r w:rsidRPr="002D4215">
              <w:rPr>
                <w:rFonts w:asciiTheme="majorBidi" w:hAnsiTheme="majorBidi" w:cstheme="majorBidi"/>
                <w:b/>
                <w:bCs/>
                <w:sz w:val="16"/>
                <w:szCs w:val="16"/>
              </w:rPr>
              <w:t xml:space="preserve">Advance publication of a non-geostationary-satellite network or system subject to coordination under Section II </w:t>
            </w:r>
            <w:r w:rsidRPr="002D4215">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56E46A2A" w14:textId="77777777" w:rsidR="00927DE1" w:rsidRPr="002D4215" w:rsidRDefault="00FD669D">
            <w:pPr>
              <w:spacing w:before="0" w:after="40" w:line="160" w:lineRule="exact"/>
              <w:jc w:val="center"/>
              <w:rPr>
                <w:rFonts w:asciiTheme="majorBidi" w:hAnsiTheme="majorBidi" w:cstheme="majorBidi"/>
                <w:b/>
                <w:bCs/>
                <w:sz w:val="16"/>
                <w:szCs w:val="16"/>
              </w:rPr>
            </w:pPr>
            <w:r w:rsidRPr="002D4215">
              <w:rPr>
                <w:rFonts w:asciiTheme="majorBidi" w:hAnsiTheme="majorBidi" w:cstheme="majorBidi"/>
                <w:b/>
                <w:bCs/>
                <w:sz w:val="16"/>
                <w:szCs w:val="16"/>
              </w:rPr>
              <w:t xml:space="preserve">Advance publication of a non-geostationary-satellite network or system not subject to coordination under Section II </w:t>
            </w:r>
            <w:r w:rsidRPr="002D4215">
              <w:rPr>
                <w:rFonts w:asciiTheme="majorBidi" w:hAnsiTheme="majorBidi" w:cstheme="majorBidi"/>
                <w:b/>
                <w:bCs/>
                <w:sz w:val="16"/>
                <w:szCs w:val="16"/>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13C9B197" w14:textId="77777777" w:rsidR="00927DE1" w:rsidRPr="002D4215" w:rsidRDefault="00FD669D">
            <w:pPr>
              <w:spacing w:before="0" w:after="40" w:line="160" w:lineRule="exact"/>
              <w:jc w:val="center"/>
              <w:rPr>
                <w:rFonts w:asciiTheme="majorBidi" w:hAnsiTheme="majorBidi" w:cstheme="majorBidi"/>
                <w:b/>
                <w:bCs/>
                <w:sz w:val="16"/>
                <w:szCs w:val="16"/>
              </w:rPr>
            </w:pPr>
            <w:r w:rsidRPr="002D4215">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BAEA9A6" w14:textId="77777777" w:rsidR="00927DE1" w:rsidRPr="002D4215" w:rsidRDefault="00FD669D">
            <w:pPr>
              <w:spacing w:before="0" w:after="40"/>
              <w:jc w:val="center"/>
              <w:rPr>
                <w:rFonts w:asciiTheme="majorBidi" w:hAnsiTheme="majorBidi" w:cstheme="majorBidi"/>
                <w:b/>
                <w:bCs/>
                <w:sz w:val="16"/>
                <w:szCs w:val="16"/>
              </w:rPr>
            </w:pPr>
            <w:r w:rsidRPr="002D4215">
              <w:rPr>
                <w:rFonts w:asciiTheme="majorBidi" w:hAnsiTheme="majorBidi" w:cstheme="majorBidi"/>
                <w:b/>
                <w:bCs/>
                <w:sz w:val="16"/>
                <w:szCs w:val="16"/>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36AF1D32" w14:textId="77777777" w:rsidR="00927DE1" w:rsidRPr="002D4215" w:rsidRDefault="00FD669D">
            <w:pPr>
              <w:spacing w:before="0" w:after="40"/>
              <w:jc w:val="center"/>
              <w:rPr>
                <w:rFonts w:asciiTheme="majorBidi" w:hAnsiTheme="majorBidi" w:cstheme="majorBidi"/>
                <w:b/>
                <w:bCs/>
                <w:sz w:val="16"/>
                <w:szCs w:val="16"/>
              </w:rPr>
            </w:pPr>
            <w:r w:rsidRPr="002D4215">
              <w:rPr>
                <w:rFonts w:asciiTheme="majorBidi" w:hAnsiTheme="majorBidi" w:cstheme="majorBidi"/>
                <w:b/>
                <w:bCs/>
                <w:sz w:val="16"/>
                <w:szCs w:val="16"/>
              </w:rPr>
              <w:t xml:space="preserve">Notification or coordination of an earth station (including notification under </w:t>
            </w:r>
            <w:r w:rsidRPr="002D4215">
              <w:rPr>
                <w:rFonts w:asciiTheme="majorBidi" w:hAnsiTheme="majorBidi" w:cstheme="majorBidi"/>
                <w:b/>
                <w:bCs/>
                <w:sz w:val="16"/>
                <w:szCs w:val="16"/>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76FFE379" w14:textId="77777777" w:rsidR="00927DE1" w:rsidRPr="002D4215" w:rsidRDefault="00FD669D">
            <w:pPr>
              <w:spacing w:before="0" w:after="40"/>
              <w:jc w:val="center"/>
              <w:rPr>
                <w:rFonts w:asciiTheme="majorBidi" w:hAnsiTheme="majorBidi" w:cstheme="majorBidi"/>
                <w:b/>
                <w:bCs/>
                <w:sz w:val="16"/>
                <w:szCs w:val="16"/>
              </w:rPr>
            </w:pPr>
            <w:r w:rsidRPr="002D4215">
              <w:rPr>
                <w:rFonts w:asciiTheme="majorBidi" w:hAnsiTheme="majorBidi" w:cstheme="majorBidi"/>
                <w:b/>
                <w:bCs/>
                <w:sz w:val="16"/>
                <w:szCs w:val="16"/>
              </w:rPr>
              <w:t xml:space="preserve">Notice for a satellite network in the broadcasting-satellite service under </w:t>
            </w:r>
            <w:r w:rsidRPr="002D4215">
              <w:rPr>
                <w:rFonts w:asciiTheme="majorBidi" w:hAnsiTheme="majorBidi" w:cstheme="majorBidi"/>
                <w:b/>
                <w:bCs/>
                <w:sz w:val="16"/>
                <w:szCs w:val="16"/>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51C690C4" w14:textId="77777777" w:rsidR="00927DE1" w:rsidRPr="002D4215" w:rsidRDefault="00FD669D">
            <w:pPr>
              <w:spacing w:before="0" w:line="180" w:lineRule="exact"/>
              <w:jc w:val="center"/>
              <w:rPr>
                <w:rFonts w:asciiTheme="majorBidi" w:hAnsiTheme="majorBidi" w:cstheme="majorBidi"/>
                <w:b/>
                <w:bCs/>
                <w:sz w:val="16"/>
                <w:szCs w:val="16"/>
              </w:rPr>
            </w:pPr>
            <w:r w:rsidRPr="002D4215">
              <w:rPr>
                <w:rFonts w:asciiTheme="majorBidi" w:hAnsiTheme="majorBidi" w:cstheme="majorBidi"/>
                <w:b/>
                <w:bCs/>
                <w:sz w:val="16"/>
                <w:szCs w:val="16"/>
              </w:rPr>
              <w:t xml:space="preserve">Notice for a satellite network </w:t>
            </w:r>
            <w:r w:rsidRPr="002D4215">
              <w:rPr>
                <w:rFonts w:asciiTheme="majorBidi" w:hAnsiTheme="majorBidi" w:cstheme="majorBidi"/>
                <w:b/>
                <w:bCs/>
                <w:sz w:val="16"/>
                <w:szCs w:val="16"/>
              </w:rPr>
              <w:br/>
              <w:t xml:space="preserve">(feeder-link) under Appendix 30A </w:t>
            </w:r>
            <w:r w:rsidRPr="002D4215">
              <w:rPr>
                <w:rFonts w:asciiTheme="majorBidi" w:hAnsiTheme="majorBidi" w:cstheme="majorBidi"/>
                <w:b/>
                <w:bCs/>
                <w:sz w:val="16"/>
                <w:szCs w:val="16"/>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49AC9A20" w14:textId="77777777" w:rsidR="00927DE1" w:rsidRPr="002D4215" w:rsidRDefault="00FD669D">
            <w:pPr>
              <w:spacing w:before="0" w:after="40"/>
              <w:jc w:val="center"/>
              <w:rPr>
                <w:rFonts w:asciiTheme="majorBidi" w:hAnsiTheme="majorBidi" w:cstheme="majorBidi"/>
                <w:b/>
                <w:bCs/>
                <w:sz w:val="16"/>
                <w:szCs w:val="16"/>
              </w:rPr>
            </w:pPr>
            <w:r w:rsidRPr="002D4215">
              <w:rPr>
                <w:rFonts w:asciiTheme="majorBidi" w:hAnsiTheme="majorBidi" w:cstheme="majorBidi"/>
                <w:b/>
                <w:bCs/>
                <w:sz w:val="16"/>
                <w:szCs w:val="16"/>
              </w:rPr>
              <w:t>Notice for a satellite network in the fixed-</w:t>
            </w:r>
            <w:r w:rsidRPr="002D4215">
              <w:rPr>
                <w:rFonts w:asciiTheme="majorBidi" w:hAnsiTheme="majorBidi" w:cstheme="majorBidi"/>
                <w:b/>
                <w:bCs/>
                <w:sz w:val="16"/>
                <w:szCs w:val="16"/>
              </w:rPr>
              <w:br/>
              <w:t xml:space="preserve">satellite service under Appendix 30B </w:t>
            </w:r>
            <w:r w:rsidRPr="002D4215">
              <w:rPr>
                <w:rFonts w:asciiTheme="majorBidi" w:hAnsiTheme="majorBidi" w:cstheme="majorBidi"/>
                <w:b/>
                <w:bCs/>
                <w:sz w:val="16"/>
                <w:szCs w:val="16"/>
              </w:rPr>
              <w:br/>
              <w:t>(Articles 6 and 8)</w:t>
            </w:r>
          </w:p>
        </w:tc>
        <w:tc>
          <w:tcPr>
            <w:tcW w:w="1357" w:type="dxa"/>
            <w:tcBorders>
              <w:top w:val="single" w:sz="12" w:space="0" w:color="auto"/>
              <w:left w:val="nil"/>
              <w:bottom w:val="single" w:sz="12" w:space="0" w:color="auto"/>
              <w:right w:val="nil"/>
            </w:tcBorders>
            <w:textDirection w:val="btLr"/>
            <w:vAlign w:val="center"/>
            <w:hideMark/>
          </w:tcPr>
          <w:p w14:paraId="7DA19F2E" w14:textId="77777777" w:rsidR="00927DE1" w:rsidRPr="002D4215" w:rsidRDefault="00FD669D">
            <w:pPr>
              <w:spacing w:before="0"/>
              <w:jc w:val="center"/>
              <w:rPr>
                <w:rFonts w:asciiTheme="majorBidi" w:hAnsiTheme="majorBidi" w:cstheme="majorBidi"/>
                <w:b/>
                <w:bCs/>
                <w:sz w:val="16"/>
                <w:szCs w:val="16"/>
              </w:rPr>
            </w:pPr>
            <w:r w:rsidRPr="002D4215">
              <w:rPr>
                <w:rFonts w:asciiTheme="majorBidi" w:hAnsiTheme="majorBidi" w:cstheme="majorBidi"/>
                <w:b/>
                <w:bCs/>
                <w:sz w:val="16"/>
                <w:szCs w:val="16"/>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3C649495" w14:textId="77777777" w:rsidR="00927DE1" w:rsidRPr="002D4215" w:rsidRDefault="00FD669D">
            <w:pPr>
              <w:spacing w:before="0"/>
              <w:jc w:val="center"/>
              <w:rPr>
                <w:rFonts w:asciiTheme="majorBidi" w:hAnsiTheme="majorBidi" w:cstheme="majorBidi"/>
                <w:b/>
                <w:bCs/>
                <w:sz w:val="16"/>
                <w:szCs w:val="16"/>
              </w:rPr>
            </w:pPr>
            <w:r w:rsidRPr="002D4215">
              <w:rPr>
                <w:rFonts w:asciiTheme="majorBidi" w:hAnsiTheme="majorBidi" w:cstheme="majorBidi"/>
                <w:b/>
                <w:bCs/>
                <w:sz w:val="16"/>
                <w:szCs w:val="16"/>
              </w:rPr>
              <w:t>Radio astronomy</w:t>
            </w:r>
          </w:p>
        </w:tc>
      </w:tr>
      <w:tr w:rsidR="00396B66" w:rsidRPr="002D4215" w14:paraId="281D827F" w14:textId="77777777" w:rsidTr="003114FC">
        <w:trPr>
          <w:cantSplit/>
          <w:jc w:val="center"/>
        </w:trPr>
        <w:tc>
          <w:tcPr>
            <w:tcW w:w="1178" w:type="dxa"/>
            <w:tcBorders>
              <w:top w:val="single" w:sz="4" w:space="0" w:color="auto"/>
              <w:left w:val="single" w:sz="12" w:space="0" w:color="auto"/>
              <w:bottom w:val="single" w:sz="4" w:space="0" w:color="auto"/>
              <w:right w:val="double" w:sz="6" w:space="0" w:color="auto"/>
            </w:tcBorders>
          </w:tcPr>
          <w:p w14:paraId="0714688E" w14:textId="77777777" w:rsidR="00396B66" w:rsidRPr="002D4215" w:rsidRDefault="00396B66" w:rsidP="003114FC">
            <w:pPr>
              <w:tabs>
                <w:tab w:val="left" w:pos="720"/>
              </w:tabs>
              <w:overflowPunct/>
              <w:autoSpaceDE/>
              <w:adjustRightInd/>
              <w:spacing w:before="40" w:after="40"/>
              <w:rPr>
                <w:rFonts w:asciiTheme="majorBidi" w:hAnsiTheme="majorBidi" w:cstheme="majorBidi"/>
                <w:sz w:val="18"/>
                <w:szCs w:val="18"/>
                <w:lang w:eastAsia="zh-CN"/>
              </w:rPr>
            </w:pPr>
            <w:r w:rsidRPr="002D4215">
              <w:rPr>
                <w:rFonts w:asciiTheme="majorBidi" w:hAnsiTheme="majorBidi" w:cstheme="majorBidi"/>
                <w:sz w:val="18"/>
                <w:szCs w:val="18"/>
                <w:lang w:eastAsia="zh-CN"/>
              </w:rPr>
              <w:t>…</w:t>
            </w:r>
          </w:p>
        </w:tc>
        <w:tc>
          <w:tcPr>
            <w:tcW w:w="8012" w:type="dxa"/>
            <w:tcBorders>
              <w:top w:val="single" w:sz="4" w:space="0" w:color="auto"/>
              <w:left w:val="nil"/>
              <w:bottom w:val="single" w:sz="4" w:space="0" w:color="auto"/>
              <w:right w:val="double" w:sz="4" w:space="0" w:color="auto"/>
            </w:tcBorders>
          </w:tcPr>
          <w:p w14:paraId="34FBC371" w14:textId="77777777" w:rsidR="00396B66" w:rsidRPr="002D4215" w:rsidRDefault="00396B66" w:rsidP="003114FC">
            <w:pPr>
              <w:spacing w:before="40" w:after="40"/>
              <w:ind w:left="170"/>
              <w:rPr>
                <w:sz w:val="18"/>
                <w:szCs w:val="18"/>
                <w:lang w:eastAsia="zh-CN"/>
              </w:rPr>
            </w:pPr>
            <w:r w:rsidRPr="002D4215">
              <w:rPr>
                <w:sz w:val="18"/>
                <w:szCs w:val="18"/>
                <w:lang w:eastAsia="zh-CN"/>
              </w:rPr>
              <w:t>…</w:t>
            </w:r>
          </w:p>
        </w:tc>
        <w:tc>
          <w:tcPr>
            <w:tcW w:w="799" w:type="dxa"/>
            <w:tcBorders>
              <w:top w:val="single" w:sz="4" w:space="0" w:color="auto"/>
              <w:left w:val="double" w:sz="4" w:space="0" w:color="auto"/>
              <w:bottom w:val="single" w:sz="4" w:space="0" w:color="auto"/>
              <w:right w:val="single" w:sz="4" w:space="0" w:color="auto"/>
            </w:tcBorders>
            <w:vAlign w:val="center"/>
          </w:tcPr>
          <w:p w14:paraId="398584D5" w14:textId="77777777" w:rsidR="00396B66" w:rsidRPr="002D4215" w:rsidRDefault="00396B66" w:rsidP="003114FC">
            <w:pPr>
              <w:spacing w:before="40" w:after="40"/>
              <w:jc w:val="center"/>
              <w:rPr>
                <w:rFonts w:asciiTheme="majorBidi" w:hAnsiTheme="majorBidi" w:cstheme="majorBidi"/>
                <w:sz w:val="16"/>
                <w:szCs w:val="16"/>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vAlign w:val="center"/>
          </w:tcPr>
          <w:p w14:paraId="5245B236" w14:textId="77777777" w:rsidR="00396B66" w:rsidRPr="002D4215" w:rsidRDefault="00396B66" w:rsidP="003114FC">
            <w:pPr>
              <w:spacing w:before="40" w:after="40"/>
              <w:jc w:val="center"/>
              <w:rPr>
                <w:rFonts w:asciiTheme="majorBidi" w:hAnsiTheme="majorBidi" w:cstheme="majorBidi"/>
                <w:sz w:val="16"/>
                <w:szCs w:val="16"/>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vAlign w:val="center"/>
          </w:tcPr>
          <w:p w14:paraId="56D2A712" w14:textId="77777777" w:rsidR="00396B66" w:rsidRPr="002D4215" w:rsidRDefault="00396B66" w:rsidP="003114FC">
            <w:pPr>
              <w:spacing w:before="40" w:after="40"/>
              <w:jc w:val="center"/>
              <w:rPr>
                <w:rFonts w:asciiTheme="majorBidi" w:hAnsiTheme="majorBidi" w:cstheme="majorBidi"/>
                <w:sz w:val="16"/>
                <w:szCs w:val="16"/>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vAlign w:val="center"/>
          </w:tcPr>
          <w:p w14:paraId="6A603521"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b/>
                <w:bCs/>
                <w:sz w:val="18"/>
                <w:szCs w:val="18"/>
              </w:rPr>
              <w:t>…</w:t>
            </w:r>
          </w:p>
        </w:tc>
        <w:tc>
          <w:tcPr>
            <w:tcW w:w="799" w:type="dxa"/>
            <w:tcBorders>
              <w:top w:val="single" w:sz="4" w:space="0" w:color="auto"/>
              <w:left w:val="nil"/>
              <w:bottom w:val="single" w:sz="4" w:space="0" w:color="auto"/>
              <w:right w:val="single" w:sz="4" w:space="0" w:color="auto"/>
            </w:tcBorders>
          </w:tcPr>
          <w:p w14:paraId="07E319CB"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tcPr>
          <w:p w14:paraId="2E613C51"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tcPr>
          <w:p w14:paraId="6353B269"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tcPr>
          <w:p w14:paraId="1CF04ED2"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double" w:sz="6" w:space="0" w:color="auto"/>
            </w:tcBorders>
          </w:tcPr>
          <w:p w14:paraId="4A0C9E9D"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1357" w:type="dxa"/>
            <w:tcBorders>
              <w:top w:val="single" w:sz="4" w:space="0" w:color="auto"/>
              <w:left w:val="nil"/>
              <w:bottom w:val="single" w:sz="4" w:space="0" w:color="auto"/>
              <w:right w:val="double" w:sz="6" w:space="0" w:color="auto"/>
            </w:tcBorders>
          </w:tcPr>
          <w:p w14:paraId="612DBC15" w14:textId="77777777" w:rsidR="00396B66" w:rsidRPr="002D4215" w:rsidRDefault="00396B66" w:rsidP="003114FC">
            <w:pPr>
              <w:tabs>
                <w:tab w:val="left" w:pos="720"/>
              </w:tabs>
              <w:overflowPunct/>
              <w:autoSpaceDE/>
              <w:adjustRightInd/>
              <w:spacing w:before="40" w:after="40"/>
              <w:rPr>
                <w:rFonts w:asciiTheme="majorBidi" w:hAnsiTheme="majorBidi" w:cstheme="majorBidi"/>
                <w:sz w:val="18"/>
                <w:szCs w:val="18"/>
                <w:lang w:eastAsia="zh-CN"/>
              </w:rPr>
            </w:pPr>
            <w:r w:rsidRPr="002D4215">
              <w:rPr>
                <w:rFonts w:asciiTheme="majorBidi" w:hAnsiTheme="majorBidi" w:cstheme="majorBidi"/>
                <w:sz w:val="16"/>
                <w:szCs w:val="16"/>
              </w:rPr>
              <w:t>…</w:t>
            </w:r>
          </w:p>
        </w:tc>
        <w:tc>
          <w:tcPr>
            <w:tcW w:w="608" w:type="dxa"/>
            <w:tcBorders>
              <w:top w:val="single" w:sz="4" w:space="0" w:color="auto"/>
              <w:left w:val="nil"/>
              <w:bottom w:val="single" w:sz="4" w:space="0" w:color="auto"/>
              <w:right w:val="single" w:sz="12" w:space="0" w:color="auto"/>
            </w:tcBorders>
          </w:tcPr>
          <w:p w14:paraId="329563AC" w14:textId="77777777" w:rsidR="00396B66" w:rsidRPr="002D4215" w:rsidRDefault="00396B66" w:rsidP="003114FC">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r>
      <w:tr w:rsidR="00927DE1" w:rsidRPr="002D4215" w14:paraId="224BA399" w14:textId="77777777">
        <w:trPr>
          <w:jc w:val="center"/>
        </w:trPr>
        <w:tc>
          <w:tcPr>
            <w:tcW w:w="1178" w:type="dxa"/>
            <w:tcBorders>
              <w:top w:val="single" w:sz="12" w:space="0" w:color="auto"/>
              <w:left w:val="single" w:sz="12" w:space="0" w:color="auto"/>
              <w:bottom w:val="single" w:sz="4" w:space="0" w:color="auto"/>
              <w:right w:val="double" w:sz="6" w:space="0" w:color="auto"/>
            </w:tcBorders>
            <w:hideMark/>
          </w:tcPr>
          <w:p w14:paraId="47764DAE"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r w:rsidRPr="002D4215">
              <w:rPr>
                <w:b/>
                <w:color w:val="000000" w:themeColor="text1"/>
                <w:sz w:val="18"/>
                <w:szCs w:val="18"/>
              </w:rPr>
              <w:t>A.24</w:t>
            </w:r>
          </w:p>
        </w:tc>
        <w:tc>
          <w:tcPr>
            <w:tcW w:w="8012" w:type="dxa"/>
            <w:tcBorders>
              <w:top w:val="single" w:sz="12" w:space="0" w:color="auto"/>
              <w:left w:val="nil"/>
              <w:bottom w:val="single" w:sz="4" w:space="0" w:color="auto"/>
              <w:right w:val="double" w:sz="4" w:space="0" w:color="auto"/>
            </w:tcBorders>
            <w:hideMark/>
          </w:tcPr>
          <w:p w14:paraId="208EE8C0"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r w:rsidRPr="002D4215">
              <w:rPr>
                <w:b/>
                <w:color w:val="000000" w:themeColor="text1"/>
                <w:sz w:val="18"/>
                <w:szCs w:val="18"/>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583CDBE" w14:textId="77777777" w:rsidR="00927DE1" w:rsidRPr="002D4215" w:rsidRDefault="00927DE1">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4C78AA25"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r w:rsidRPr="002D4215">
              <w:rPr>
                <w:rFonts w:asciiTheme="majorBidi" w:hAnsiTheme="majorBidi" w:cstheme="majorBidi"/>
                <w:b/>
                <w:bCs/>
                <w:sz w:val="18"/>
                <w:szCs w:val="18"/>
                <w:lang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C242927" w14:textId="77777777" w:rsidR="00927DE1" w:rsidRPr="002D4215" w:rsidRDefault="00FD669D">
            <w:pPr>
              <w:spacing w:before="40" w:after="40"/>
              <w:jc w:val="center"/>
              <w:rPr>
                <w:rFonts w:asciiTheme="majorBidi" w:hAnsiTheme="majorBidi" w:cstheme="majorBidi"/>
                <w:b/>
                <w:bCs/>
                <w:sz w:val="18"/>
                <w:szCs w:val="18"/>
              </w:rPr>
            </w:pPr>
            <w:r w:rsidRPr="002D4215">
              <w:rPr>
                <w:rFonts w:asciiTheme="majorBidi" w:hAnsiTheme="majorBidi" w:cstheme="majorBidi"/>
                <w:b/>
                <w:bCs/>
                <w:sz w:val="18"/>
                <w:szCs w:val="18"/>
              </w:rPr>
              <w:t> </w:t>
            </w:r>
          </w:p>
        </w:tc>
      </w:tr>
      <w:tr w:rsidR="00927DE1" w:rsidRPr="002D4215" w14:paraId="3D025318" w14:textId="77777777">
        <w:trPr>
          <w:cantSplit/>
          <w:jc w:val="center"/>
        </w:trPr>
        <w:tc>
          <w:tcPr>
            <w:tcW w:w="1178" w:type="dxa"/>
            <w:tcBorders>
              <w:top w:val="nil"/>
              <w:left w:val="single" w:sz="12" w:space="0" w:color="auto"/>
              <w:bottom w:val="single" w:sz="4" w:space="0" w:color="auto"/>
              <w:right w:val="double" w:sz="6" w:space="0" w:color="auto"/>
            </w:tcBorders>
            <w:hideMark/>
          </w:tcPr>
          <w:p w14:paraId="4ACFE3AC" w14:textId="77777777" w:rsidR="00927DE1" w:rsidRPr="002D4215" w:rsidRDefault="00FD669D">
            <w:pPr>
              <w:tabs>
                <w:tab w:val="left" w:pos="720"/>
              </w:tabs>
              <w:overflowPunct/>
              <w:autoSpaceDE/>
              <w:adjustRightInd/>
              <w:spacing w:before="40" w:after="40"/>
              <w:rPr>
                <w:sz w:val="18"/>
                <w:szCs w:val="18"/>
                <w:lang w:eastAsia="zh-CN"/>
              </w:rPr>
            </w:pPr>
            <w:r w:rsidRPr="002D4215">
              <w:rPr>
                <w:color w:val="000000" w:themeColor="text1"/>
                <w:sz w:val="18"/>
                <w:szCs w:val="18"/>
              </w:rPr>
              <w:t>A.24.a</w:t>
            </w:r>
          </w:p>
        </w:tc>
        <w:tc>
          <w:tcPr>
            <w:tcW w:w="8012" w:type="dxa"/>
            <w:tcBorders>
              <w:top w:val="nil"/>
              <w:left w:val="nil"/>
              <w:bottom w:val="single" w:sz="4" w:space="0" w:color="auto"/>
              <w:right w:val="double" w:sz="4" w:space="0" w:color="auto"/>
            </w:tcBorders>
            <w:hideMark/>
          </w:tcPr>
          <w:p w14:paraId="245E1514" w14:textId="77777777" w:rsidR="00927DE1" w:rsidRPr="002D4215" w:rsidRDefault="00FD669D">
            <w:pPr>
              <w:keepNext/>
              <w:spacing w:before="40" w:after="40"/>
              <w:ind w:left="170"/>
              <w:rPr>
                <w:color w:val="000000" w:themeColor="text1"/>
                <w:sz w:val="18"/>
                <w:szCs w:val="18"/>
              </w:rPr>
            </w:pPr>
            <w:r w:rsidRPr="002D4215">
              <w:rPr>
                <w:color w:val="000000" w:themeColor="text1"/>
                <w:sz w:val="18"/>
                <w:szCs w:val="18"/>
              </w:rPr>
              <w:t xml:space="preserve">a commitment by the administration that, in the case that unacceptable </w:t>
            </w:r>
            <w:r w:rsidRPr="002D4215">
              <w:rPr>
                <w:sz w:val="18"/>
                <w:szCs w:val="18"/>
              </w:rPr>
              <w:t>interference</w:t>
            </w:r>
            <w:r w:rsidRPr="002D4215">
              <w:rPr>
                <w:color w:val="000000" w:themeColor="text1"/>
                <w:sz w:val="18"/>
                <w:szCs w:val="18"/>
              </w:rPr>
              <w:t xml:space="preserve"> caused by </w:t>
            </w:r>
            <w:r w:rsidRPr="002D4215">
              <w:rPr>
                <w:iCs/>
                <w:color w:val="000000" w:themeColor="text1"/>
                <w:sz w:val="18"/>
                <w:szCs w:val="18"/>
              </w:rPr>
              <w:t xml:space="preserve">a non-GSO satellite network or system identified as </w:t>
            </w:r>
            <w:r w:rsidRPr="002D4215">
              <w:rPr>
                <w:color w:val="000000" w:themeColor="text1"/>
                <w:sz w:val="18"/>
                <w:szCs w:val="18"/>
              </w:rPr>
              <w:t xml:space="preserve">short-duration mission </w:t>
            </w:r>
            <w:r w:rsidRPr="002D4215">
              <w:rPr>
                <w:iCs/>
                <w:color w:val="000000" w:themeColor="text1"/>
                <w:sz w:val="18"/>
                <w:szCs w:val="18"/>
              </w:rPr>
              <w:t xml:space="preserve">in accordance with Resolution </w:t>
            </w:r>
            <w:r w:rsidRPr="002D4215">
              <w:rPr>
                <w:b/>
                <w:bCs/>
                <w:iCs/>
                <w:color w:val="000000" w:themeColor="text1"/>
                <w:sz w:val="18"/>
                <w:szCs w:val="18"/>
              </w:rPr>
              <w:t>32</w:t>
            </w:r>
            <w:r w:rsidRPr="002D4215">
              <w:rPr>
                <w:b/>
                <w:bCs/>
                <w:color w:val="000000" w:themeColor="text1"/>
                <w:sz w:val="18"/>
                <w:szCs w:val="18"/>
              </w:rPr>
              <w:t> (WRC</w:t>
            </w:r>
            <w:r w:rsidRPr="002D4215">
              <w:rPr>
                <w:rFonts w:ascii="TimesNewRomanPSMT" w:hAnsi="TimesNewRomanPSMT" w:cs="TimesNewRomanPSMT"/>
                <w:b/>
                <w:bCs/>
                <w:color w:val="000000" w:themeColor="text1"/>
                <w:sz w:val="18"/>
                <w:szCs w:val="18"/>
                <w:lang w:eastAsia="zh-CN"/>
              </w:rPr>
              <w:noBreakHyphen/>
            </w:r>
            <w:r w:rsidRPr="002D4215">
              <w:rPr>
                <w:b/>
                <w:bCs/>
                <w:color w:val="000000" w:themeColor="text1"/>
                <w:sz w:val="18"/>
                <w:szCs w:val="18"/>
              </w:rPr>
              <w:t xml:space="preserve">19) </w:t>
            </w:r>
            <w:r w:rsidRPr="002D4215">
              <w:rPr>
                <w:color w:val="000000" w:themeColor="text1"/>
                <w:sz w:val="18"/>
                <w:szCs w:val="18"/>
              </w:rPr>
              <w:t>is not resolved, the administration shall undertake steps to eliminate the interference or reduce it to an acceptable level</w:t>
            </w:r>
          </w:p>
          <w:p w14:paraId="485B60B4" w14:textId="77777777" w:rsidR="00927DE1" w:rsidRPr="002D4215" w:rsidRDefault="00FD669D">
            <w:pPr>
              <w:spacing w:before="40" w:after="40"/>
              <w:ind w:left="340"/>
              <w:rPr>
                <w:sz w:val="18"/>
                <w:szCs w:val="18"/>
              </w:rPr>
            </w:pPr>
            <w:r w:rsidRPr="002D4215">
              <w:rPr>
                <w:color w:val="000000" w:themeColor="text1"/>
                <w:sz w:val="18"/>
                <w:szCs w:val="18"/>
              </w:rPr>
              <w:t>Required</w:t>
            </w:r>
            <w:r w:rsidRPr="002D4215">
              <w:rPr>
                <w:iCs/>
                <w:color w:val="000000" w:themeColor="text1"/>
                <w:sz w:val="18"/>
                <w:szCs w:val="18"/>
              </w:rPr>
              <w:t xml:space="preserve"> </w:t>
            </w:r>
            <w:r w:rsidRPr="002D4215">
              <w:rPr>
                <w:sz w:val="18"/>
                <w:szCs w:val="18"/>
              </w:rPr>
              <w:t>only</w:t>
            </w:r>
            <w:r w:rsidRPr="002D4215">
              <w:rPr>
                <w:iCs/>
                <w:color w:val="000000" w:themeColor="text1"/>
                <w:sz w:val="18"/>
                <w:szCs w:val="18"/>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7499BB52"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8B42223"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418E818A"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single" w:sz="4" w:space="0" w:color="auto"/>
              <w:right w:val="single" w:sz="4" w:space="0" w:color="auto"/>
            </w:tcBorders>
            <w:vAlign w:val="center"/>
          </w:tcPr>
          <w:p w14:paraId="130C6965"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hideMark/>
          </w:tcPr>
          <w:p w14:paraId="5E340E7F" w14:textId="77777777" w:rsidR="00927DE1" w:rsidRPr="002D4215" w:rsidRDefault="00FD669D">
            <w:pPr>
              <w:spacing w:before="40" w:after="40"/>
              <w:jc w:val="center"/>
              <w:rPr>
                <w:b/>
                <w:bCs/>
                <w:sz w:val="18"/>
                <w:szCs w:val="18"/>
              </w:rPr>
            </w:pPr>
            <w:r w:rsidRPr="002D4215">
              <w:rPr>
                <w:b/>
                <w:bCs/>
                <w:color w:val="000000" w:themeColor="text1"/>
                <w:sz w:val="18"/>
                <w:szCs w:val="18"/>
              </w:rPr>
              <w:t>+</w:t>
            </w:r>
          </w:p>
        </w:tc>
        <w:tc>
          <w:tcPr>
            <w:tcW w:w="799" w:type="dxa"/>
            <w:tcBorders>
              <w:top w:val="nil"/>
              <w:left w:val="nil"/>
              <w:bottom w:val="single" w:sz="4" w:space="0" w:color="auto"/>
              <w:right w:val="single" w:sz="4" w:space="0" w:color="auto"/>
            </w:tcBorders>
            <w:vAlign w:val="center"/>
          </w:tcPr>
          <w:p w14:paraId="0E1D10EE"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0C1F386E"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single" w:sz="4" w:space="0" w:color="auto"/>
            </w:tcBorders>
            <w:vAlign w:val="center"/>
          </w:tcPr>
          <w:p w14:paraId="24C48FC1"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4" w:space="0" w:color="auto"/>
              <w:right w:val="double" w:sz="6" w:space="0" w:color="auto"/>
            </w:tcBorders>
            <w:vAlign w:val="center"/>
          </w:tcPr>
          <w:p w14:paraId="23CBB702" w14:textId="77777777" w:rsidR="00927DE1" w:rsidRPr="002D4215" w:rsidRDefault="00927DE1">
            <w:pPr>
              <w:spacing w:before="40" w:after="40"/>
              <w:jc w:val="center"/>
              <w:rPr>
                <w:rFonts w:asciiTheme="majorBidi" w:hAnsiTheme="majorBidi" w:cstheme="majorBidi"/>
                <w:b/>
                <w:bCs/>
                <w:sz w:val="18"/>
                <w:szCs w:val="18"/>
              </w:rPr>
            </w:pPr>
          </w:p>
        </w:tc>
        <w:tc>
          <w:tcPr>
            <w:tcW w:w="1357" w:type="dxa"/>
            <w:tcBorders>
              <w:top w:val="nil"/>
              <w:left w:val="nil"/>
              <w:bottom w:val="single" w:sz="4" w:space="0" w:color="auto"/>
              <w:right w:val="double" w:sz="6" w:space="0" w:color="auto"/>
            </w:tcBorders>
            <w:hideMark/>
          </w:tcPr>
          <w:p w14:paraId="59387DAC" w14:textId="77777777" w:rsidR="00927DE1" w:rsidRPr="002D4215" w:rsidRDefault="00FD669D">
            <w:pPr>
              <w:tabs>
                <w:tab w:val="left" w:pos="720"/>
              </w:tabs>
              <w:overflowPunct/>
              <w:autoSpaceDE/>
              <w:adjustRightInd/>
              <w:spacing w:before="40" w:after="40"/>
              <w:rPr>
                <w:rFonts w:asciiTheme="majorBidi" w:hAnsiTheme="majorBidi" w:cstheme="majorBidi"/>
                <w:bCs/>
                <w:sz w:val="18"/>
                <w:szCs w:val="18"/>
                <w:lang w:eastAsia="zh-CN"/>
              </w:rPr>
            </w:pPr>
            <w:r w:rsidRPr="002D4215">
              <w:rPr>
                <w:color w:val="000000" w:themeColor="text1"/>
                <w:sz w:val="18"/>
                <w:szCs w:val="18"/>
              </w:rPr>
              <w:t>A.24</w:t>
            </w:r>
            <w:ins w:id="64" w:author="Aubineau, Philippe" w:date="2022-11-03T22:05:00Z">
              <w:r w:rsidRPr="002D4215">
                <w:rPr>
                  <w:color w:val="000000" w:themeColor="text1"/>
                  <w:sz w:val="18"/>
                  <w:szCs w:val="18"/>
                </w:rPr>
                <w:t>.</w:t>
              </w:r>
            </w:ins>
            <w:r w:rsidRPr="002D4215">
              <w:rPr>
                <w:color w:val="000000" w:themeColor="text1"/>
                <w:sz w:val="18"/>
                <w:szCs w:val="18"/>
              </w:rPr>
              <w:t>a</w:t>
            </w:r>
          </w:p>
        </w:tc>
        <w:tc>
          <w:tcPr>
            <w:tcW w:w="608" w:type="dxa"/>
            <w:tcBorders>
              <w:top w:val="nil"/>
              <w:left w:val="nil"/>
              <w:bottom w:val="single" w:sz="4" w:space="0" w:color="auto"/>
              <w:right w:val="single" w:sz="12" w:space="0" w:color="auto"/>
            </w:tcBorders>
            <w:vAlign w:val="center"/>
          </w:tcPr>
          <w:p w14:paraId="673A274B" w14:textId="77777777" w:rsidR="00927DE1" w:rsidRPr="002D4215" w:rsidRDefault="00927DE1">
            <w:pPr>
              <w:spacing w:before="40" w:after="40"/>
              <w:jc w:val="center"/>
              <w:rPr>
                <w:rFonts w:asciiTheme="majorBidi" w:hAnsiTheme="majorBidi" w:cstheme="majorBidi"/>
                <w:b/>
                <w:bCs/>
                <w:sz w:val="18"/>
                <w:szCs w:val="18"/>
              </w:rPr>
            </w:pPr>
          </w:p>
        </w:tc>
      </w:tr>
      <w:tr w:rsidR="00927DE1" w:rsidRPr="002D4215" w14:paraId="65D82958" w14:textId="77777777">
        <w:trPr>
          <w:jc w:val="center"/>
        </w:trPr>
        <w:tc>
          <w:tcPr>
            <w:tcW w:w="1178" w:type="dxa"/>
            <w:tcBorders>
              <w:top w:val="single" w:sz="12" w:space="0" w:color="auto"/>
              <w:left w:val="single" w:sz="12" w:space="0" w:color="auto"/>
              <w:bottom w:val="single" w:sz="4" w:space="0" w:color="auto"/>
              <w:right w:val="double" w:sz="6" w:space="0" w:color="auto"/>
            </w:tcBorders>
          </w:tcPr>
          <w:p w14:paraId="1D3A9A4F" w14:textId="77777777" w:rsidR="00927DE1" w:rsidRPr="002D4215" w:rsidRDefault="00FD669D">
            <w:pPr>
              <w:tabs>
                <w:tab w:val="left" w:pos="720"/>
              </w:tabs>
              <w:overflowPunct/>
              <w:autoSpaceDE/>
              <w:adjustRightInd/>
              <w:spacing w:before="40" w:after="40"/>
              <w:rPr>
                <w:rFonts w:asciiTheme="majorBidi" w:hAnsiTheme="majorBidi" w:cstheme="majorBidi"/>
                <w:b/>
                <w:sz w:val="18"/>
                <w:szCs w:val="18"/>
                <w:lang w:eastAsia="zh-CN"/>
              </w:rPr>
            </w:pPr>
            <w:ins w:id="65" w:author="EGYPT" w:date="2022-08-25T06:38:00Z">
              <w:r w:rsidRPr="002D4215">
                <w:rPr>
                  <w:b/>
                  <w:sz w:val="18"/>
                  <w:szCs w:val="18"/>
                  <w:lang w:eastAsia="zh-CN"/>
                </w:rPr>
                <w:t>A.2</w:t>
              </w:r>
            </w:ins>
            <w:ins w:id="66" w:author="EGYPT" w:date="2022-08-25T06:41:00Z">
              <w:r w:rsidRPr="002D4215">
                <w:rPr>
                  <w:b/>
                  <w:sz w:val="18"/>
                  <w:szCs w:val="18"/>
                  <w:lang w:eastAsia="zh-CN"/>
                </w:rPr>
                <w:t>5</w:t>
              </w:r>
            </w:ins>
          </w:p>
        </w:tc>
        <w:tc>
          <w:tcPr>
            <w:tcW w:w="8012" w:type="dxa"/>
            <w:tcBorders>
              <w:top w:val="single" w:sz="12" w:space="0" w:color="auto"/>
              <w:left w:val="nil"/>
              <w:bottom w:val="single" w:sz="4" w:space="0" w:color="auto"/>
              <w:right w:val="double" w:sz="4" w:space="0" w:color="auto"/>
            </w:tcBorders>
            <w:vAlign w:val="center"/>
          </w:tcPr>
          <w:p w14:paraId="6C3E9353" w14:textId="2FF8C7F8" w:rsidR="00927DE1" w:rsidRPr="002D4215" w:rsidRDefault="00FD669D">
            <w:pPr>
              <w:tabs>
                <w:tab w:val="left" w:pos="720"/>
              </w:tabs>
              <w:overflowPunct/>
              <w:autoSpaceDE/>
              <w:adjustRightInd/>
              <w:spacing w:before="40" w:after="40"/>
              <w:rPr>
                <w:b/>
                <w:color w:val="000000" w:themeColor="text1"/>
                <w:sz w:val="18"/>
                <w:szCs w:val="18"/>
              </w:rPr>
            </w:pPr>
            <w:ins w:id="67" w:author="EGYPT" w:date="2022-08-25T06:38:00Z">
              <w:r w:rsidRPr="002D4215">
                <w:rPr>
                  <w:b/>
                  <w:color w:val="000000" w:themeColor="text1"/>
                  <w:sz w:val="18"/>
                  <w:szCs w:val="18"/>
                </w:rPr>
                <w:t xml:space="preserve">COMPLIANCE WITH </w:t>
              </w:r>
              <w:r w:rsidRPr="002D4215">
                <w:rPr>
                  <w:b/>
                  <w:i/>
                  <w:iCs/>
                  <w:color w:val="000000" w:themeColor="text1"/>
                  <w:sz w:val="18"/>
                  <w:szCs w:val="18"/>
                </w:rPr>
                <w:t>resolves</w:t>
              </w:r>
              <w:r w:rsidRPr="002D4215">
                <w:rPr>
                  <w:b/>
                  <w:color w:val="000000" w:themeColor="text1"/>
                  <w:sz w:val="18"/>
                  <w:szCs w:val="18"/>
                </w:rPr>
                <w:t xml:space="preserve"> 1.1.</w:t>
              </w:r>
            </w:ins>
            <w:ins w:id="68" w:author="LUX" w:date="2023-07-14T18:54:00Z">
              <w:r w:rsidRPr="002D4215">
                <w:rPr>
                  <w:b/>
                  <w:color w:val="000000" w:themeColor="text1"/>
                  <w:sz w:val="18"/>
                  <w:szCs w:val="18"/>
                </w:rPr>
                <w:t>1.1</w:t>
              </w:r>
            </w:ins>
            <w:ins w:id="69" w:author="EGYPT" w:date="2022-08-25T06:50:00Z">
              <w:r w:rsidRPr="002D4215">
                <w:rPr>
                  <w:b/>
                  <w:color w:val="000000" w:themeColor="text1"/>
                  <w:sz w:val="18"/>
                  <w:szCs w:val="18"/>
                </w:rPr>
                <w:t xml:space="preserve"> </w:t>
              </w:r>
            </w:ins>
            <w:ins w:id="70" w:author="EGYPT" w:date="2022-08-25T06:38:00Z">
              <w:r w:rsidRPr="002D4215">
                <w:rPr>
                  <w:b/>
                  <w:color w:val="000000" w:themeColor="text1"/>
                  <w:sz w:val="18"/>
                  <w:szCs w:val="18"/>
                </w:rPr>
                <w:t xml:space="preserve">OF </w:t>
              </w:r>
            </w:ins>
            <w:ins w:id="71" w:author="LUX" w:date="2023-07-14T18:54:00Z">
              <w:r w:rsidRPr="002D4215">
                <w:rPr>
                  <w:rFonts w:asciiTheme="majorBidi" w:hAnsiTheme="majorBidi" w:cstheme="majorBidi"/>
                  <w:b/>
                  <w:bCs/>
                  <w:sz w:val="18"/>
                  <w:szCs w:val="18"/>
                  <w:lang w:eastAsia="zh-CN"/>
                </w:rPr>
                <w:t>DRAFT NEW RESOLUTION [</w:t>
              </w:r>
              <w:r w:rsidRPr="002D4215">
                <w:rPr>
                  <w:b/>
                  <w:sz w:val="18"/>
                  <w:szCs w:val="18"/>
                  <w:lang w:eastAsia="zh-CN"/>
                </w:rPr>
                <w:t>EUR-</w:t>
              </w:r>
              <w:r w:rsidRPr="002D4215">
                <w:rPr>
                  <w:rFonts w:asciiTheme="majorBidi" w:hAnsiTheme="majorBidi" w:cstheme="majorBidi"/>
                  <w:b/>
                  <w:sz w:val="18"/>
                  <w:szCs w:val="18"/>
                  <w:lang w:eastAsia="zh-CN"/>
                </w:rPr>
                <w:t>A116-NGSO-ESIM]</w:t>
              </w:r>
              <w:r w:rsidRPr="002D4215">
                <w:rPr>
                  <w:sz w:val="18"/>
                  <w:szCs w:val="18"/>
                  <w:lang w:eastAsia="zh-CN"/>
                </w:rPr>
                <w:t> </w:t>
              </w:r>
              <w:r w:rsidRPr="002D4215">
                <w:rPr>
                  <w:rFonts w:asciiTheme="majorBidi" w:hAnsiTheme="majorBidi" w:cstheme="majorBidi"/>
                  <w:b/>
                  <w:bCs/>
                  <w:sz w:val="18"/>
                  <w:szCs w:val="18"/>
                  <w:lang w:eastAsia="zh-CN"/>
                </w:rPr>
                <w:t>(WRC</w:t>
              </w:r>
              <w:r w:rsidRPr="002D4215">
                <w:rPr>
                  <w:b/>
                  <w:bCs/>
                  <w:sz w:val="18"/>
                  <w:szCs w:val="18"/>
                  <w:lang w:eastAsia="zh-CN"/>
                </w:rPr>
                <w:noBreakHyphen/>
              </w:r>
              <w:r w:rsidRPr="002D4215">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37A6D40F" w14:textId="77777777" w:rsidR="00927DE1" w:rsidRPr="002D4215" w:rsidRDefault="00927DE1">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hideMark/>
          </w:tcPr>
          <w:p w14:paraId="16221580"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ins w:id="72" w:author="English" w:date="2022-10-27T16:19:00Z">
              <w:r w:rsidRPr="002D4215">
                <w:rPr>
                  <w:b/>
                  <w:bCs/>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49F7F01" w14:textId="77777777" w:rsidR="00927DE1" w:rsidRPr="002D4215" w:rsidRDefault="00FD669D">
            <w:pPr>
              <w:spacing w:before="40" w:after="40"/>
              <w:jc w:val="center"/>
              <w:rPr>
                <w:rFonts w:asciiTheme="majorBidi" w:hAnsiTheme="majorBidi" w:cstheme="majorBidi"/>
                <w:b/>
                <w:bCs/>
                <w:sz w:val="18"/>
                <w:szCs w:val="18"/>
              </w:rPr>
            </w:pPr>
            <w:r w:rsidRPr="002D4215">
              <w:rPr>
                <w:rFonts w:asciiTheme="majorBidi" w:hAnsiTheme="majorBidi" w:cstheme="majorBidi"/>
                <w:b/>
                <w:bCs/>
                <w:sz w:val="18"/>
                <w:szCs w:val="18"/>
              </w:rPr>
              <w:t> </w:t>
            </w:r>
          </w:p>
        </w:tc>
      </w:tr>
      <w:tr w:rsidR="00927DE1" w:rsidRPr="002D4215" w14:paraId="1149314E" w14:textId="77777777">
        <w:trPr>
          <w:cantSplit/>
          <w:jc w:val="center"/>
        </w:trPr>
        <w:tc>
          <w:tcPr>
            <w:tcW w:w="1178" w:type="dxa"/>
            <w:tcBorders>
              <w:top w:val="nil"/>
              <w:left w:val="single" w:sz="12" w:space="0" w:color="auto"/>
              <w:bottom w:val="nil"/>
              <w:right w:val="double" w:sz="6" w:space="0" w:color="auto"/>
            </w:tcBorders>
          </w:tcPr>
          <w:p w14:paraId="30B708F6" w14:textId="77777777" w:rsidR="00927DE1" w:rsidRPr="002D4215" w:rsidRDefault="00FD669D">
            <w:pPr>
              <w:tabs>
                <w:tab w:val="left" w:pos="720"/>
              </w:tabs>
              <w:overflowPunct/>
              <w:autoSpaceDE/>
              <w:adjustRightInd/>
              <w:spacing w:before="40" w:after="40"/>
              <w:rPr>
                <w:bCs/>
                <w:color w:val="000000" w:themeColor="text1"/>
                <w:sz w:val="18"/>
                <w:szCs w:val="18"/>
              </w:rPr>
            </w:pPr>
            <w:ins w:id="73" w:author="English" w:date="2022-10-27T16:19:00Z">
              <w:r w:rsidRPr="002D4215">
                <w:rPr>
                  <w:rFonts w:asciiTheme="majorBidi" w:hAnsiTheme="majorBidi" w:cstheme="majorBidi"/>
                  <w:bCs/>
                  <w:sz w:val="18"/>
                  <w:szCs w:val="18"/>
                  <w:lang w:eastAsia="zh-CN"/>
                </w:rPr>
                <w:t>A.25.a</w:t>
              </w:r>
            </w:ins>
          </w:p>
        </w:tc>
        <w:tc>
          <w:tcPr>
            <w:tcW w:w="8012" w:type="dxa"/>
            <w:tcBorders>
              <w:top w:val="nil"/>
              <w:left w:val="nil"/>
              <w:bottom w:val="nil"/>
              <w:right w:val="double" w:sz="4" w:space="0" w:color="auto"/>
            </w:tcBorders>
          </w:tcPr>
          <w:p w14:paraId="78DF7FBC" w14:textId="77777777" w:rsidR="00927DE1" w:rsidRPr="002D4215" w:rsidRDefault="00FD669D">
            <w:pPr>
              <w:spacing w:before="40" w:after="40"/>
              <w:ind w:left="170"/>
              <w:rPr>
                <w:ins w:id="74" w:author="English" w:date="2022-10-27T16:20:00Z"/>
                <w:sz w:val="18"/>
                <w:szCs w:val="18"/>
                <w:lang w:eastAsia="zh-CN"/>
              </w:rPr>
            </w:pPr>
            <w:ins w:id="75" w:author="English" w:date="2022-10-27T16:20:00Z">
              <w:r w:rsidRPr="002D4215">
                <w:rPr>
                  <w:sz w:val="18"/>
                  <w:szCs w:val="18"/>
                  <w:lang w:eastAsia="zh-CN"/>
                </w:rPr>
                <w:t xml:space="preserve">a commitment that the ESIM operation would be in conformity with the Radio Regulations and draft new Resolution </w:t>
              </w:r>
              <w:r w:rsidRPr="002D4215">
                <w:rPr>
                  <w:b/>
                  <w:sz w:val="18"/>
                  <w:szCs w:val="18"/>
                  <w:lang w:eastAsia="zh-CN"/>
                </w:rPr>
                <w:t>[</w:t>
              </w:r>
            </w:ins>
            <w:ins w:id="76" w:author="PTB-7" w:date="2023-04-23T20:49:00Z">
              <w:r w:rsidRPr="002D4215">
                <w:rPr>
                  <w:b/>
                  <w:sz w:val="18"/>
                  <w:szCs w:val="18"/>
                  <w:lang w:eastAsia="zh-CN"/>
                </w:rPr>
                <w:t>EUR-</w:t>
              </w:r>
            </w:ins>
            <w:ins w:id="77" w:author="English" w:date="2022-10-27T16:20:00Z">
              <w:r w:rsidRPr="002D4215">
                <w:rPr>
                  <w:rFonts w:asciiTheme="majorBidi" w:hAnsiTheme="majorBidi" w:cstheme="majorBidi"/>
                  <w:b/>
                  <w:sz w:val="18"/>
                  <w:szCs w:val="18"/>
                  <w:lang w:eastAsia="zh-CN"/>
                </w:rPr>
                <w:t>A116</w:t>
              </w:r>
            </w:ins>
            <w:ins w:id="78" w:author="PTB-7" w:date="2023-04-23T20:49:00Z">
              <w:r w:rsidRPr="002D4215">
                <w:rPr>
                  <w:rFonts w:asciiTheme="majorBidi" w:hAnsiTheme="majorBidi" w:cstheme="majorBidi"/>
                  <w:b/>
                  <w:sz w:val="18"/>
                  <w:szCs w:val="18"/>
                  <w:lang w:eastAsia="zh-CN"/>
                </w:rPr>
                <w:t>-NGSO-ESIM</w:t>
              </w:r>
            </w:ins>
            <w:ins w:id="79" w:author="English" w:date="2022-10-27T16:20:00Z">
              <w:r w:rsidRPr="002D4215">
                <w:rPr>
                  <w:rFonts w:asciiTheme="majorBidi" w:hAnsiTheme="majorBidi" w:cstheme="majorBidi"/>
                  <w:b/>
                  <w:sz w:val="18"/>
                  <w:szCs w:val="18"/>
                  <w:lang w:eastAsia="zh-CN"/>
                </w:rPr>
                <w:t xml:space="preserve">] </w:t>
              </w:r>
              <w:r w:rsidRPr="002D4215">
                <w:rPr>
                  <w:b/>
                  <w:bCs/>
                  <w:sz w:val="18"/>
                  <w:szCs w:val="18"/>
                  <w:lang w:eastAsia="zh-CN"/>
                </w:rPr>
                <w:t>(WRC</w:t>
              </w:r>
              <w:r w:rsidRPr="002D4215">
                <w:rPr>
                  <w:b/>
                  <w:bCs/>
                  <w:sz w:val="18"/>
                  <w:szCs w:val="18"/>
                  <w:lang w:eastAsia="zh-CN"/>
                </w:rPr>
                <w:noBreakHyphen/>
                <w:t>23)</w:t>
              </w:r>
            </w:ins>
          </w:p>
          <w:p w14:paraId="31343C3E" w14:textId="77777777" w:rsidR="00927DE1" w:rsidRPr="002D4215" w:rsidRDefault="00FD669D">
            <w:pPr>
              <w:spacing w:before="40" w:after="40"/>
              <w:ind w:left="340"/>
              <w:rPr>
                <w:color w:val="000000" w:themeColor="text1"/>
                <w:sz w:val="18"/>
                <w:szCs w:val="18"/>
              </w:rPr>
            </w:pPr>
            <w:ins w:id="80" w:author="English" w:date="2022-10-27T16:20:00Z">
              <w:r w:rsidRPr="002D4215">
                <w:rPr>
                  <w:color w:val="000000" w:themeColor="text1"/>
                  <w:sz w:val="18"/>
                  <w:szCs w:val="18"/>
                </w:rPr>
                <w:t>Required</w:t>
              </w:r>
              <w:r w:rsidRPr="002D4215">
                <w:rPr>
                  <w:sz w:val="18"/>
                  <w:szCs w:val="18"/>
                  <w:lang w:eastAsia="zh-CN"/>
                </w:rPr>
                <w:t xml:space="preserve"> only for the notification of earth stations in motion submitted in </w:t>
              </w:r>
              <w:r w:rsidRPr="002D4215">
                <w:rPr>
                  <w:rFonts w:asciiTheme="majorBidi" w:hAnsiTheme="majorBidi" w:cstheme="majorBidi"/>
                  <w:bCs/>
                  <w:sz w:val="18"/>
                  <w:szCs w:val="18"/>
                  <w:lang w:eastAsia="zh-CN"/>
                </w:rPr>
                <w:t>accordance</w:t>
              </w:r>
              <w:r w:rsidRPr="002D4215">
                <w:rPr>
                  <w:sz w:val="18"/>
                  <w:szCs w:val="18"/>
                  <w:lang w:eastAsia="zh-CN"/>
                </w:rPr>
                <w:t xml:space="preserve"> with draft new Resolution </w:t>
              </w:r>
              <w:r w:rsidRPr="002D4215">
                <w:rPr>
                  <w:b/>
                  <w:bCs/>
                  <w:sz w:val="18"/>
                  <w:szCs w:val="18"/>
                  <w:lang w:eastAsia="zh-CN"/>
                </w:rPr>
                <w:t>[</w:t>
              </w:r>
            </w:ins>
            <w:ins w:id="81" w:author="PTB-7" w:date="2023-04-23T20:49:00Z">
              <w:r w:rsidRPr="002D4215">
                <w:rPr>
                  <w:b/>
                  <w:sz w:val="18"/>
                  <w:szCs w:val="18"/>
                  <w:lang w:eastAsia="zh-CN"/>
                </w:rPr>
                <w:t>EUR-</w:t>
              </w:r>
            </w:ins>
            <w:ins w:id="82" w:author="English" w:date="2022-10-27T16:20:00Z">
              <w:r w:rsidRPr="002D4215">
                <w:rPr>
                  <w:rFonts w:asciiTheme="majorBidi" w:hAnsiTheme="majorBidi" w:cstheme="majorBidi"/>
                  <w:b/>
                  <w:sz w:val="18"/>
                  <w:szCs w:val="18"/>
                  <w:lang w:eastAsia="zh-CN"/>
                </w:rPr>
                <w:t>A116</w:t>
              </w:r>
            </w:ins>
            <w:ins w:id="83" w:author="PTB-7" w:date="2023-04-23T20:49:00Z">
              <w:r w:rsidRPr="002D4215">
                <w:rPr>
                  <w:rFonts w:asciiTheme="majorBidi" w:hAnsiTheme="majorBidi" w:cstheme="majorBidi"/>
                  <w:b/>
                  <w:sz w:val="18"/>
                  <w:szCs w:val="18"/>
                  <w:lang w:eastAsia="zh-CN"/>
                </w:rPr>
                <w:t>-NGSO-ESIM</w:t>
              </w:r>
            </w:ins>
            <w:ins w:id="84" w:author="English" w:date="2022-10-27T16:20:00Z">
              <w:r w:rsidRPr="002D4215">
                <w:rPr>
                  <w:b/>
                  <w:bCs/>
                  <w:sz w:val="18"/>
                  <w:szCs w:val="18"/>
                  <w:lang w:eastAsia="zh-CN"/>
                </w:rPr>
                <w:t>] (WRC</w:t>
              </w:r>
              <w:r w:rsidRPr="002D4215">
                <w:rPr>
                  <w:b/>
                  <w:bCs/>
                  <w:sz w:val="18"/>
                  <w:szCs w:val="18"/>
                  <w:lang w:eastAsia="zh-CN"/>
                </w:rPr>
                <w:noBreakHyphen/>
                <w:t>23)</w:t>
              </w:r>
            </w:ins>
          </w:p>
        </w:tc>
        <w:tc>
          <w:tcPr>
            <w:tcW w:w="799" w:type="dxa"/>
            <w:tcBorders>
              <w:top w:val="nil"/>
              <w:left w:val="double" w:sz="4" w:space="0" w:color="auto"/>
              <w:bottom w:val="nil"/>
              <w:right w:val="single" w:sz="4" w:space="0" w:color="auto"/>
            </w:tcBorders>
            <w:vAlign w:val="center"/>
          </w:tcPr>
          <w:p w14:paraId="3BF7F48F"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326DEA37"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3DBF18C5"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nil"/>
              <w:right w:val="single" w:sz="4" w:space="0" w:color="auto"/>
            </w:tcBorders>
            <w:vAlign w:val="center"/>
          </w:tcPr>
          <w:p w14:paraId="672620C5"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3CC4124A" w14:textId="77777777" w:rsidR="00927DE1" w:rsidRPr="002D4215" w:rsidRDefault="00FD669D">
            <w:pPr>
              <w:spacing w:before="40" w:after="40"/>
              <w:jc w:val="center"/>
              <w:rPr>
                <w:b/>
                <w:bCs/>
                <w:color w:val="000000" w:themeColor="text1"/>
                <w:sz w:val="18"/>
                <w:szCs w:val="18"/>
              </w:rPr>
            </w:pPr>
            <w:ins w:id="85" w:author="English" w:date="2022-10-27T16:20:00Z">
              <w:r w:rsidRPr="002D4215">
                <w:rPr>
                  <w:rFonts w:asciiTheme="majorBidi" w:hAnsiTheme="majorBidi" w:cstheme="majorBidi"/>
                  <w:b/>
                  <w:bCs/>
                  <w:sz w:val="18"/>
                  <w:szCs w:val="18"/>
                </w:rPr>
                <w:t>+</w:t>
              </w:r>
            </w:ins>
          </w:p>
        </w:tc>
        <w:tc>
          <w:tcPr>
            <w:tcW w:w="799" w:type="dxa"/>
            <w:tcBorders>
              <w:top w:val="nil"/>
              <w:left w:val="nil"/>
              <w:bottom w:val="nil"/>
              <w:right w:val="single" w:sz="4" w:space="0" w:color="auto"/>
            </w:tcBorders>
            <w:vAlign w:val="center"/>
          </w:tcPr>
          <w:p w14:paraId="48FE69DD"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633019FA"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nil"/>
              <w:right w:val="single" w:sz="4" w:space="0" w:color="auto"/>
            </w:tcBorders>
            <w:vAlign w:val="center"/>
          </w:tcPr>
          <w:p w14:paraId="47616BBA"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nil"/>
              <w:right w:val="double" w:sz="6" w:space="0" w:color="auto"/>
            </w:tcBorders>
            <w:vAlign w:val="center"/>
          </w:tcPr>
          <w:p w14:paraId="7F6EAB96" w14:textId="77777777" w:rsidR="00927DE1" w:rsidRPr="002D4215" w:rsidRDefault="00927DE1">
            <w:pPr>
              <w:spacing w:before="40" w:after="40"/>
              <w:jc w:val="center"/>
              <w:rPr>
                <w:rFonts w:asciiTheme="majorBidi" w:hAnsiTheme="majorBidi" w:cstheme="majorBidi"/>
                <w:b/>
                <w:bCs/>
                <w:sz w:val="18"/>
                <w:szCs w:val="18"/>
              </w:rPr>
            </w:pPr>
          </w:p>
        </w:tc>
        <w:tc>
          <w:tcPr>
            <w:tcW w:w="1357" w:type="dxa"/>
            <w:tcBorders>
              <w:top w:val="nil"/>
              <w:left w:val="nil"/>
              <w:bottom w:val="nil"/>
              <w:right w:val="double" w:sz="6" w:space="0" w:color="auto"/>
            </w:tcBorders>
          </w:tcPr>
          <w:p w14:paraId="53B9A4B5" w14:textId="77777777" w:rsidR="00927DE1" w:rsidRPr="002D4215" w:rsidRDefault="00FD669D">
            <w:pPr>
              <w:tabs>
                <w:tab w:val="left" w:pos="720"/>
              </w:tabs>
              <w:overflowPunct/>
              <w:autoSpaceDE/>
              <w:adjustRightInd/>
              <w:spacing w:before="40" w:after="40"/>
              <w:rPr>
                <w:color w:val="000000" w:themeColor="text1"/>
                <w:sz w:val="18"/>
                <w:szCs w:val="18"/>
              </w:rPr>
            </w:pPr>
            <w:ins w:id="86" w:author="English" w:date="2022-10-27T16:20:00Z">
              <w:r w:rsidRPr="002D4215">
                <w:rPr>
                  <w:rFonts w:asciiTheme="majorBidi" w:hAnsiTheme="majorBidi" w:cstheme="majorBidi"/>
                  <w:sz w:val="18"/>
                  <w:szCs w:val="18"/>
                  <w:lang w:eastAsia="zh-CN"/>
                </w:rPr>
                <w:t>A.25.a</w:t>
              </w:r>
            </w:ins>
          </w:p>
        </w:tc>
        <w:tc>
          <w:tcPr>
            <w:tcW w:w="608" w:type="dxa"/>
            <w:tcBorders>
              <w:top w:val="nil"/>
              <w:left w:val="nil"/>
              <w:bottom w:val="nil"/>
              <w:right w:val="single" w:sz="12" w:space="0" w:color="auto"/>
            </w:tcBorders>
            <w:vAlign w:val="center"/>
          </w:tcPr>
          <w:p w14:paraId="13F0A07A" w14:textId="77777777" w:rsidR="00927DE1" w:rsidRPr="002D4215" w:rsidRDefault="00927DE1">
            <w:pPr>
              <w:spacing w:before="40" w:after="40"/>
              <w:jc w:val="center"/>
              <w:rPr>
                <w:rFonts w:asciiTheme="majorBidi" w:hAnsiTheme="majorBidi" w:cstheme="majorBidi"/>
                <w:b/>
                <w:bCs/>
                <w:sz w:val="18"/>
                <w:szCs w:val="18"/>
              </w:rPr>
            </w:pPr>
          </w:p>
        </w:tc>
      </w:tr>
      <w:tr w:rsidR="00927DE1" w:rsidRPr="002D4215" w14:paraId="3FD1AB3D" w14:textId="77777777">
        <w:trPr>
          <w:jc w:val="center"/>
        </w:trPr>
        <w:tc>
          <w:tcPr>
            <w:tcW w:w="1178" w:type="dxa"/>
            <w:tcBorders>
              <w:top w:val="single" w:sz="12" w:space="0" w:color="auto"/>
              <w:left w:val="single" w:sz="12" w:space="0" w:color="auto"/>
              <w:bottom w:val="single" w:sz="4" w:space="0" w:color="auto"/>
              <w:right w:val="double" w:sz="6" w:space="0" w:color="auto"/>
            </w:tcBorders>
          </w:tcPr>
          <w:p w14:paraId="3FF52DAA" w14:textId="77777777" w:rsidR="00927DE1" w:rsidRPr="002D4215" w:rsidRDefault="00FD669D">
            <w:pPr>
              <w:tabs>
                <w:tab w:val="left" w:pos="720"/>
              </w:tabs>
              <w:overflowPunct/>
              <w:autoSpaceDE/>
              <w:adjustRightInd/>
              <w:spacing w:before="40" w:after="40"/>
              <w:rPr>
                <w:rFonts w:asciiTheme="majorBidi" w:hAnsiTheme="majorBidi" w:cstheme="majorBidi"/>
                <w:b/>
                <w:sz w:val="18"/>
                <w:szCs w:val="18"/>
                <w:lang w:eastAsia="zh-CN"/>
              </w:rPr>
            </w:pPr>
            <w:ins w:id="87" w:author="EGYPT" w:date="2022-08-25T06:41:00Z">
              <w:r w:rsidRPr="002D4215">
                <w:rPr>
                  <w:rFonts w:asciiTheme="majorBidi" w:hAnsiTheme="majorBidi" w:cstheme="majorBidi"/>
                  <w:b/>
                  <w:sz w:val="18"/>
                  <w:szCs w:val="18"/>
                  <w:lang w:eastAsia="zh-CN"/>
                </w:rPr>
                <w:t>A.26</w:t>
              </w:r>
            </w:ins>
          </w:p>
        </w:tc>
        <w:tc>
          <w:tcPr>
            <w:tcW w:w="8012" w:type="dxa"/>
            <w:tcBorders>
              <w:top w:val="single" w:sz="12" w:space="0" w:color="auto"/>
              <w:left w:val="nil"/>
              <w:bottom w:val="single" w:sz="4" w:space="0" w:color="auto"/>
              <w:right w:val="double" w:sz="4" w:space="0" w:color="auto"/>
            </w:tcBorders>
          </w:tcPr>
          <w:p w14:paraId="3BE5B2AB"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ins w:id="88" w:author="EGYPT" w:date="2022-08-25T06:56:00Z">
              <w:r w:rsidRPr="002D4215">
                <w:rPr>
                  <w:b/>
                  <w:color w:val="000000" w:themeColor="text1"/>
                  <w:sz w:val="18"/>
                  <w:szCs w:val="18"/>
                </w:rPr>
                <w:t>COMPLIANCE</w:t>
              </w:r>
              <w:r w:rsidRPr="002D4215">
                <w:rPr>
                  <w:rFonts w:asciiTheme="majorBidi" w:hAnsiTheme="majorBidi" w:cstheme="majorBidi"/>
                  <w:b/>
                  <w:bCs/>
                  <w:sz w:val="18"/>
                  <w:szCs w:val="18"/>
                  <w:lang w:eastAsia="zh-CN"/>
                </w:rPr>
                <w:t xml:space="preserve"> WITH </w:t>
              </w:r>
              <w:r w:rsidRPr="002D4215">
                <w:rPr>
                  <w:rFonts w:asciiTheme="majorBidi" w:hAnsiTheme="majorBidi" w:cstheme="majorBidi"/>
                  <w:b/>
                  <w:bCs/>
                  <w:i/>
                  <w:sz w:val="18"/>
                  <w:szCs w:val="18"/>
                  <w:lang w:eastAsia="zh-CN"/>
                </w:rPr>
                <w:t>resolves</w:t>
              </w:r>
              <w:r w:rsidRPr="002D4215">
                <w:rPr>
                  <w:rFonts w:asciiTheme="majorBidi" w:hAnsiTheme="majorBidi" w:cstheme="majorBidi"/>
                  <w:b/>
                  <w:bCs/>
                  <w:sz w:val="18"/>
                  <w:szCs w:val="18"/>
                  <w:lang w:eastAsia="zh-CN"/>
                </w:rPr>
                <w:t xml:space="preserve"> 4</w:t>
              </w:r>
            </w:ins>
            <w:ins w:id="89" w:author="LUX" w:date="2023-07-14T19:01:00Z">
              <w:r w:rsidRPr="002D4215">
                <w:rPr>
                  <w:rFonts w:asciiTheme="majorBidi" w:hAnsiTheme="majorBidi" w:cstheme="majorBidi"/>
                  <w:b/>
                  <w:bCs/>
                  <w:sz w:val="18"/>
                  <w:szCs w:val="18"/>
                  <w:lang w:eastAsia="zh-CN"/>
                </w:rPr>
                <w:t xml:space="preserve"> and </w:t>
              </w:r>
              <w:r w:rsidRPr="002D4215">
                <w:rPr>
                  <w:rFonts w:asciiTheme="majorBidi" w:hAnsiTheme="majorBidi" w:cstheme="majorBidi"/>
                  <w:b/>
                  <w:bCs/>
                  <w:i/>
                  <w:sz w:val="18"/>
                  <w:szCs w:val="18"/>
                  <w:lang w:eastAsia="zh-CN"/>
                </w:rPr>
                <w:t>resolves</w:t>
              </w:r>
              <w:r w:rsidRPr="002D4215">
                <w:rPr>
                  <w:rFonts w:asciiTheme="majorBidi" w:hAnsiTheme="majorBidi" w:cstheme="majorBidi"/>
                  <w:b/>
                  <w:bCs/>
                  <w:sz w:val="18"/>
                  <w:szCs w:val="18"/>
                  <w:lang w:eastAsia="zh-CN"/>
                </w:rPr>
                <w:t xml:space="preserve"> </w:t>
              </w:r>
              <w:r w:rsidRPr="002D4215">
                <w:rPr>
                  <w:rFonts w:asciiTheme="majorBidi" w:hAnsiTheme="majorBidi" w:cstheme="majorBidi"/>
                  <w:b/>
                  <w:bCs/>
                  <w:i/>
                  <w:iCs/>
                  <w:sz w:val="18"/>
                  <w:szCs w:val="18"/>
                  <w:lang w:eastAsia="zh-CN"/>
                </w:rPr>
                <w:t>further</w:t>
              </w:r>
              <w:r w:rsidRPr="002D4215">
                <w:rPr>
                  <w:rFonts w:asciiTheme="majorBidi" w:hAnsiTheme="majorBidi" w:cstheme="majorBidi"/>
                  <w:b/>
                  <w:bCs/>
                  <w:sz w:val="18"/>
                  <w:szCs w:val="18"/>
                  <w:lang w:eastAsia="zh-CN"/>
                </w:rPr>
                <w:t xml:space="preserve"> 2</w:t>
              </w:r>
            </w:ins>
            <w:ins w:id="90" w:author="EGYPT" w:date="2022-08-25T06:56:00Z">
              <w:r w:rsidRPr="002D4215">
                <w:rPr>
                  <w:rFonts w:asciiTheme="majorBidi" w:hAnsiTheme="majorBidi" w:cstheme="majorBidi"/>
                  <w:b/>
                  <w:bCs/>
                  <w:sz w:val="18"/>
                  <w:szCs w:val="18"/>
                  <w:lang w:eastAsia="zh-CN"/>
                </w:rPr>
                <w:t xml:space="preserve"> OF DRAFT </w:t>
              </w:r>
            </w:ins>
            <w:ins w:id="91" w:author="ITU" w:date="2022-09-21T00:15:00Z">
              <w:r w:rsidRPr="002D4215">
                <w:rPr>
                  <w:rFonts w:asciiTheme="majorBidi" w:hAnsiTheme="majorBidi" w:cstheme="majorBidi"/>
                  <w:b/>
                  <w:bCs/>
                  <w:sz w:val="18"/>
                  <w:szCs w:val="18"/>
                  <w:lang w:eastAsia="zh-CN"/>
                </w:rPr>
                <w:t xml:space="preserve">NEW </w:t>
              </w:r>
            </w:ins>
            <w:ins w:id="92" w:author="EGYPT" w:date="2022-08-25T06:56:00Z">
              <w:r w:rsidRPr="002D4215">
                <w:rPr>
                  <w:rFonts w:asciiTheme="majorBidi" w:hAnsiTheme="majorBidi" w:cstheme="majorBidi"/>
                  <w:b/>
                  <w:bCs/>
                  <w:sz w:val="18"/>
                  <w:szCs w:val="18"/>
                  <w:lang w:eastAsia="zh-CN"/>
                </w:rPr>
                <w:t xml:space="preserve">RESOLUTION </w:t>
              </w:r>
            </w:ins>
            <w:ins w:id="93" w:author="ITU" w:date="2022-09-21T00:15:00Z">
              <w:r w:rsidRPr="002D4215">
                <w:rPr>
                  <w:rFonts w:asciiTheme="majorBidi" w:hAnsiTheme="majorBidi" w:cstheme="majorBidi"/>
                  <w:b/>
                  <w:bCs/>
                  <w:sz w:val="18"/>
                  <w:szCs w:val="18"/>
                  <w:lang w:eastAsia="zh-CN"/>
                </w:rPr>
                <w:t>[</w:t>
              </w:r>
            </w:ins>
            <w:ins w:id="94" w:author="PTB-7" w:date="2023-04-23T20:49:00Z">
              <w:r w:rsidRPr="002D4215">
                <w:rPr>
                  <w:b/>
                  <w:sz w:val="18"/>
                  <w:szCs w:val="18"/>
                  <w:lang w:eastAsia="zh-CN"/>
                </w:rPr>
                <w:t>EUR-</w:t>
              </w:r>
            </w:ins>
            <w:ins w:id="95" w:author="English" w:date="2022-10-27T16:20:00Z">
              <w:r w:rsidRPr="002D4215">
                <w:rPr>
                  <w:rFonts w:asciiTheme="majorBidi" w:hAnsiTheme="majorBidi" w:cstheme="majorBidi"/>
                  <w:b/>
                  <w:sz w:val="18"/>
                  <w:szCs w:val="18"/>
                  <w:lang w:eastAsia="zh-CN"/>
                </w:rPr>
                <w:t>A116</w:t>
              </w:r>
            </w:ins>
            <w:ins w:id="96" w:author="PTB-7" w:date="2023-04-23T20:49:00Z">
              <w:r w:rsidRPr="002D4215">
                <w:rPr>
                  <w:rFonts w:asciiTheme="majorBidi" w:hAnsiTheme="majorBidi" w:cstheme="majorBidi"/>
                  <w:b/>
                  <w:sz w:val="18"/>
                  <w:szCs w:val="18"/>
                  <w:lang w:eastAsia="zh-CN"/>
                </w:rPr>
                <w:t>-NGSO-ESIM</w:t>
              </w:r>
            </w:ins>
            <w:ins w:id="97" w:author="ITU" w:date="2022-09-21T00:15:00Z">
              <w:r w:rsidRPr="002D4215">
                <w:rPr>
                  <w:rFonts w:asciiTheme="majorBidi" w:hAnsiTheme="majorBidi" w:cstheme="majorBidi"/>
                  <w:b/>
                  <w:bCs/>
                  <w:sz w:val="18"/>
                  <w:szCs w:val="18"/>
                  <w:lang w:eastAsia="zh-CN"/>
                </w:rPr>
                <w:t>]</w:t>
              </w:r>
            </w:ins>
            <w:ins w:id="98" w:author="EGYPT" w:date="2022-08-25T06:56:00Z">
              <w:r w:rsidRPr="002D4215">
                <w:rPr>
                  <w:sz w:val="18"/>
                  <w:szCs w:val="18"/>
                  <w:lang w:eastAsia="zh-CN"/>
                </w:rPr>
                <w:t> </w:t>
              </w:r>
              <w:r w:rsidRPr="002D4215">
                <w:rPr>
                  <w:rFonts w:asciiTheme="majorBidi" w:hAnsiTheme="majorBidi" w:cstheme="majorBidi"/>
                  <w:b/>
                  <w:bCs/>
                  <w:sz w:val="18"/>
                  <w:szCs w:val="18"/>
                  <w:lang w:eastAsia="zh-CN"/>
                </w:rPr>
                <w:t>(WRC</w:t>
              </w:r>
              <w:r w:rsidRPr="002D4215">
                <w:rPr>
                  <w:sz w:val="18"/>
                  <w:szCs w:val="18"/>
                  <w:lang w:eastAsia="zh-CN"/>
                </w:rPr>
                <w:noBreakHyphen/>
              </w:r>
              <w:r w:rsidRPr="002D4215">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760410C7" w14:textId="77777777" w:rsidR="00927DE1" w:rsidRPr="002D4215" w:rsidRDefault="00927DE1">
            <w:pPr>
              <w:spacing w:before="40" w:after="40"/>
              <w:rPr>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15048726"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ins w:id="99" w:author="English" w:date="2022-10-27T16:24:00Z">
              <w:r w:rsidRPr="002D4215">
                <w:rPr>
                  <w:rFonts w:asciiTheme="majorBidi" w:hAnsiTheme="majorBidi" w:cstheme="majorBidi"/>
                  <w:b/>
                  <w:bCs/>
                  <w:sz w:val="18"/>
                  <w:szCs w:val="18"/>
                  <w:lang w:eastAsia="zh-CN"/>
                </w:rPr>
                <w:t>A.26</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69C18329" w14:textId="77777777" w:rsidR="00927DE1" w:rsidRPr="002D4215" w:rsidRDefault="00927DE1">
            <w:pPr>
              <w:spacing w:before="40" w:after="40"/>
              <w:jc w:val="center"/>
              <w:rPr>
                <w:rFonts w:asciiTheme="majorBidi" w:hAnsiTheme="majorBidi" w:cstheme="majorBidi"/>
                <w:b/>
                <w:bCs/>
                <w:sz w:val="18"/>
                <w:szCs w:val="18"/>
              </w:rPr>
            </w:pPr>
          </w:p>
        </w:tc>
      </w:tr>
      <w:tr w:rsidR="00927DE1" w:rsidRPr="002D4215" w14:paraId="13759A98" w14:textId="77777777">
        <w:trPr>
          <w:cantSplit/>
          <w:jc w:val="center"/>
        </w:trPr>
        <w:tc>
          <w:tcPr>
            <w:tcW w:w="1178" w:type="dxa"/>
            <w:tcBorders>
              <w:top w:val="nil"/>
              <w:left w:val="single" w:sz="12" w:space="0" w:color="auto"/>
              <w:bottom w:val="single" w:sz="12" w:space="0" w:color="auto"/>
              <w:right w:val="double" w:sz="6" w:space="0" w:color="auto"/>
            </w:tcBorders>
          </w:tcPr>
          <w:p w14:paraId="69A319DA" w14:textId="77777777" w:rsidR="00927DE1" w:rsidRPr="002D4215" w:rsidRDefault="00FD669D">
            <w:pPr>
              <w:tabs>
                <w:tab w:val="left" w:pos="720"/>
              </w:tabs>
              <w:overflowPunct/>
              <w:autoSpaceDE/>
              <w:adjustRightInd/>
              <w:spacing w:before="40" w:after="40"/>
              <w:rPr>
                <w:rFonts w:asciiTheme="majorBidi" w:hAnsiTheme="majorBidi" w:cstheme="majorBidi"/>
                <w:bCs/>
                <w:sz w:val="18"/>
                <w:szCs w:val="18"/>
                <w:lang w:eastAsia="zh-CN"/>
              </w:rPr>
            </w:pPr>
            <w:ins w:id="100" w:author="EGYPT" w:date="2022-08-25T06:41:00Z">
              <w:r w:rsidRPr="002D4215">
                <w:rPr>
                  <w:rFonts w:asciiTheme="majorBidi" w:hAnsiTheme="majorBidi" w:cstheme="majorBidi"/>
                  <w:sz w:val="18"/>
                  <w:szCs w:val="18"/>
                  <w:lang w:eastAsia="zh-CN"/>
                </w:rPr>
                <w:t>A.26.a</w:t>
              </w:r>
            </w:ins>
          </w:p>
        </w:tc>
        <w:tc>
          <w:tcPr>
            <w:tcW w:w="8012" w:type="dxa"/>
            <w:tcBorders>
              <w:top w:val="nil"/>
              <w:left w:val="nil"/>
              <w:bottom w:val="single" w:sz="12" w:space="0" w:color="auto"/>
              <w:right w:val="double" w:sz="4" w:space="0" w:color="auto"/>
            </w:tcBorders>
          </w:tcPr>
          <w:p w14:paraId="3123A01B" w14:textId="128E9BFA" w:rsidR="00927DE1" w:rsidRPr="002D4215" w:rsidRDefault="00FD669D">
            <w:pPr>
              <w:spacing w:before="40" w:after="40"/>
              <w:ind w:left="170"/>
              <w:rPr>
                <w:ins w:id="101" w:author="EGYPT" w:date="2022-08-25T06:57:00Z"/>
                <w:sz w:val="18"/>
                <w:szCs w:val="18"/>
                <w:lang w:eastAsia="zh-CN"/>
              </w:rPr>
            </w:pPr>
            <w:ins w:id="102" w:author="EGYPT" w:date="2022-08-25T06:57:00Z">
              <w:r w:rsidRPr="002D4215">
                <w:rPr>
                  <w:sz w:val="18"/>
                  <w:szCs w:val="18"/>
                  <w:lang w:eastAsia="zh-CN"/>
                </w:rPr>
                <w:t xml:space="preserve">a commitment that, upon receiving a report of unacceptable interference, the notifying administration for the non-GSO FSS network with which ESIMs communicate shall follow the procedures in </w:t>
              </w:r>
              <w:r w:rsidRPr="002D4215">
                <w:rPr>
                  <w:i/>
                  <w:sz w:val="18"/>
                  <w:szCs w:val="18"/>
                  <w:lang w:eastAsia="zh-CN"/>
                </w:rPr>
                <w:t>resolves </w:t>
              </w:r>
            </w:ins>
            <w:ins w:id="103" w:author="LUX" w:date="2023-07-14T18:57:00Z">
              <w:r w:rsidRPr="002D4215">
                <w:rPr>
                  <w:iCs/>
                  <w:sz w:val="18"/>
                  <w:szCs w:val="18"/>
                  <w:lang w:eastAsia="zh-CN"/>
                </w:rPr>
                <w:t>1.3</w:t>
              </w:r>
            </w:ins>
            <w:ins w:id="104" w:author="EGYPT" w:date="2022-08-25T06:57:00Z">
              <w:r w:rsidRPr="002D4215">
                <w:rPr>
                  <w:iCs/>
                  <w:sz w:val="18"/>
                  <w:szCs w:val="18"/>
                  <w:lang w:eastAsia="zh-CN"/>
                </w:rPr>
                <w:t xml:space="preserve"> </w:t>
              </w:r>
              <w:r w:rsidRPr="002D4215">
                <w:rPr>
                  <w:sz w:val="18"/>
                  <w:szCs w:val="18"/>
                  <w:lang w:eastAsia="zh-CN"/>
                </w:rPr>
                <w:t xml:space="preserve">of draft </w:t>
              </w:r>
            </w:ins>
            <w:ins w:id="105" w:author="ITU" w:date="2022-09-21T00:15:00Z">
              <w:r w:rsidRPr="002D4215">
                <w:rPr>
                  <w:sz w:val="18"/>
                  <w:szCs w:val="18"/>
                  <w:lang w:eastAsia="zh-CN"/>
                </w:rPr>
                <w:t xml:space="preserve">new </w:t>
              </w:r>
            </w:ins>
            <w:ins w:id="106" w:author="EGYPT" w:date="2022-08-25T06:57:00Z">
              <w:r w:rsidRPr="002D4215">
                <w:rPr>
                  <w:rFonts w:asciiTheme="majorBidi" w:hAnsiTheme="majorBidi" w:cstheme="majorBidi"/>
                  <w:bCs/>
                  <w:sz w:val="18"/>
                  <w:szCs w:val="18"/>
                  <w:lang w:eastAsia="zh-CN"/>
                </w:rPr>
                <w:t xml:space="preserve">Resolution </w:t>
              </w:r>
            </w:ins>
            <w:ins w:id="107" w:author="ITU" w:date="2022-09-21T00:15:00Z">
              <w:r w:rsidRPr="002D4215">
                <w:rPr>
                  <w:rFonts w:asciiTheme="majorBidi" w:hAnsiTheme="majorBidi" w:cstheme="majorBidi"/>
                  <w:b/>
                  <w:sz w:val="18"/>
                  <w:szCs w:val="18"/>
                  <w:lang w:eastAsia="zh-CN"/>
                </w:rPr>
                <w:t>[</w:t>
              </w:r>
            </w:ins>
            <w:ins w:id="108" w:author="PTB-7" w:date="2023-04-23T20:49:00Z">
              <w:r w:rsidRPr="002D4215">
                <w:rPr>
                  <w:b/>
                  <w:sz w:val="18"/>
                  <w:szCs w:val="18"/>
                  <w:lang w:eastAsia="zh-CN"/>
                </w:rPr>
                <w:t>EUR-</w:t>
              </w:r>
            </w:ins>
            <w:ins w:id="109" w:author="English" w:date="2022-10-27T16:20:00Z">
              <w:r w:rsidRPr="002D4215">
                <w:rPr>
                  <w:rFonts w:asciiTheme="majorBidi" w:hAnsiTheme="majorBidi" w:cstheme="majorBidi"/>
                  <w:b/>
                  <w:sz w:val="18"/>
                  <w:szCs w:val="18"/>
                  <w:lang w:eastAsia="zh-CN"/>
                </w:rPr>
                <w:t>A116</w:t>
              </w:r>
            </w:ins>
            <w:ins w:id="110" w:author="PTB-7" w:date="2023-04-23T20:49:00Z">
              <w:r w:rsidRPr="002D4215">
                <w:rPr>
                  <w:rFonts w:asciiTheme="majorBidi" w:hAnsiTheme="majorBidi" w:cstheme="majorBidi"/>
                  <w:b/>
                  <w:sz w:val="18"/>
                  <w:szCs w:val="18"/>
                  <w:lang w:eastAsia="zh-CN"/>
                </w:rPr>
                <w:t>-NGSO-ESIM</w:t>
              </w:r>
            </w:ins>
            <w:ins w:id="111" w:author="ITU" w:date="2022-09-21T00:15:00Z">
              <w:r w:rsidRPr="002D4215">
                <w:rPr>
                  <w:rFonts w:asciiTheme="majorBidi" w:hAnsiTheme="majorBidi" w:cstheme="majorBidi"/>
                  <w:b/>
                  <w:sz w:val="18"/>
                  <w:szCs w:val="18"/>
                  <w:lang w:eastAsia="zh-CN"/>
                </w:rPr>
                <w:t>]</w:t>
              </w:r>
            </w:ins>
            <w:ins w:id="112" w:author="EGYPT" w:date="2022-08-25T06:57:00Z">
              <w:r w:rsidRPr="002D4215">
                <w:rPr>
                  <w:b/>
                  <w:bCs/>
                  <w:sz w:val="18"/>
                  <w:szCs w:val="18"/>
                  <w:lang w:eastAsia="zh-CN"/>
                </w:rPr>
                <w:t xml:space="preserve"> (WRC</w:t>
              </w:r>
              <w:r w:rsidRPr="002D4215">
                <w:rPr>
                  <w:b/>
                  <w:bCs/>
                  <w:sz w:val="18"/>
                  <w:szCs w:val="18"/>
                  <w:lang w:eastAsia="zh-CN"/>
                </w:rPr>
                <w:noBreakHyphen/>
                <w:t>23)</w:t>
              </w:r>
            </w:ins>
          </w:p>
          <w:p w14:paraId="3EC1F277" w14:textId="77777777" w:rsidR="00927DE1" w:rsidRPr="002D4215" w:rsidRDefault="00FD669D">
            <w:pPr>
              <w:spacing w:before="40" w:after="40"/>
              <w:ind w:left="340"/>
              <w:rPr>
                <w:sz w:val="18"/>
                <w:szCs w:val="18"/>
                <w:lang w:eastAsia="zh-CN"/>
              </w:rPr>
            </w:pPr>
            <w:ins w:id="113" w:author="EGYPT" w:date="2022-08-25T06:57:00Z">
              <w:r w:rsidRPr="002D4215">
                <w:rPr>
                  <w:color w:val="000000" w:themeColor="text1"/>
                  <w:sz w:val="18"/>
                  <w:szCs w:val="18"/>
                </w:rPr>
                <w:t>Required</w:t>
              </w:r>
              <w:r w:rsidRPr="002D4215">
                <w:rPr>
                  <w:rFonts w:asciiTheme="majorBidi" w:hAnsiTheme="majorBidi" w:cstheme="majorBidi"/>
                  <w:bCs/>
                  <w:sz w:val="18"/>
                  <w:szCs w:val="18"/>
                  <w:lang w:eastAsia="zh-CN"/>
                </w:rPr>
                <w:t xml:space="preserve"> only for the notification of earth stations in motion submitted in accordance with draft </w:t>
              </w:r>
            </w:ins>
            <w:ins w:id="114" w:author="ITU" w:date="2022-09-21T00:15:00Z">
              <w:r w:rsidRPr="002D4215">
                <w:rPr>
                  <w:rFonts w:asciiTheme="majorBidi" w:hAnsiTheme="majorBidi" w:cstheme="majorBidi"/>
                  <w:bCs/>
                  <w:sz w:val="18"/>
                  <w:szCs w:val="18"/>
                  <w:lang w:eastAsia="zh-CN"/>
                </w:rPr>
                <w:t xml:space="preserve">new </w:t>
              </w:r>
            </w:ins>
            <w:ins w:id="115" w:author="EGYPT" w:date="2022-08-25T06:57:00Z">
              <w:r w:rsidRPr="002D4215">
                <w:rPr>
                  <w:rFonts w:asciiTheme="majorBidi" w:hAnsiTheme="majorBidi" w:cstheme="majorBidi"/>
                  <w:bCs/>
                  <w:sz w:val="18"/>
                  <w:szCs w:val="18"/>
                  <w:lang w:eastAsia="zh-CN"/>
                </w:rPr>
                <w:t xml:space="preserve">Resolution </w:t>
              </w:r>
            </w:ins>
            <w:ins w:id="116" w:author="ITU" w:date="2022-09-21T00:15:00Z">
              <w:r w:rsidRPr="002D4215">
                <w:rPr>
                  <w:rFonts w:asciiTheme="majorBidi" w:hAnsiTheme="majorBidi" w:cstheme="majorBidi"/>
                  <w:b/>
                  <w:sz w:val="18"/>
                  <w:szCs w:val="18"/>
                  <w:lang w:eastAsia="zh-CN"/>
                </w:rPr>
                <w:t>[</w:t>
              </w:r>
            </w:ins>
            <w:ins w:id="117" w:author="PTB-7" w:date="2023-04-23T20:49:00Z">
              <w:r w:rsidRPr="002D4215">
                <w:rPr>
                  <w:b/>
                  <w:sz w:val="18"/>
                  <w:szCs w:val="18"/>
                  <w:lang w:eastAsia="zh-CN"/>
                </w:rPr>
                <w:t>EUR-</w:t>
              </w:r>
            </w:ins>
            <w:ins w:id="118" w:author="English" w:date="2022-10-27T16:20:00Z">
              <w:r w:rsidRPr="002D4215">
                <w:rPr>
                  <w:rFonts w:asciiTheme="majorBidi" w:hAnsiTheme="majorBidi" w:cstheme="majorBidi"/>
                  <w:b/>
                  <w:sz w:val="18"/>
                  <w:szCs w:val="18"/>
                  <w:lang w:eastAsia="zh-CN"/>
                </w:rPr>
                <w:t>A116</w:t>
              </w:r>
            </w:ins>
            <w:ins w:id="119" w:author="PTB-7" w:date="2023-04-23T20:49:00Z">
              <w:r w:rsidRPr="002D4215">
                <w:rPr>
                  <w:rFonts w:asciiTheme="majorBidi" w:hAnsiTheme="majorBidi" w:cstheme="majorBidi"/>
                  <w:b/>
                  <w:sz w:val="18"/>
                  <w:szCs w:val="18"/>
                  <w:lang w:eastAsia="zh-CN"/>
                </w:rPr>
                <w:t>-NGSO-ESIM</w:t>
              </w:r>
            </w:ins>
            <w:ins w:id="120" w:author="ITU" w:date="2022-09-21T00:15:00Z">
              <w:r w:rsidRPr="002D4215">
                <w:rPr>
                  <w:rFonts w:asciiTheme="majorBidi" w:hAnsiTheme="majorBidi" w:cstheme="majorBidi"/>
                  <w:b/>
                  <w:sz w:val="18"/>
                  <w:szCs w:val="18"/>
                  <w:lang w:eastAsia="zh-CN"/>
                </w:rPr>
                <w:t>]</w:t>
              </w:r>
            </w:ins>
            <w:ins w:id="121" w:author="EGYPT" w:date="2022-08-25T06:57:00Z">
              <w:r w:rsidRPr="002D4215">
                <w:rPr>
                  <w:b/>
                  <w:bCs/>
                  <w:sz w:val="18"/>
                  <w:szCs w:val="18"/>
                  <w:lang w:eastAsia="zh-CN"/>
                </w:rPr>
                <w:t> (WRC</w:t>
              </w:r>
              <w:r w:rsidRPr="002D4215">
                <w:rPr>
                  <w:b/>
                  <w:bCs/>
                  <w:sz w:val="18"/>
                  <w:szCs w:val="18"/>
                  <w:lang w:eastAsia="zh-CN"/>
                </w:rPr>
                <w:noBreakHyphen/>
                <w:t>23)</w:t>
              </w:r>
            </w:ins>
          </w:p>
        </w:tc>
        <w:tc>
          <w:tcPr>
            <w:tcW w:w="799" w:type="dxa"/>
            <w:tcBorders>
              <w:top w:val="nil"/>
              <w:left w:val="double" w:sz="4" w:space="0" w:color="auto"/>
              <w:bottom w:val="single" w:sz="12" w:space="0" w:color="auto"/>
              <w:right w:val="single" w:sz="4" w:space="0" w:color="auto"/>
            </w:tcBorders>
            <w:vAlign w:val="center"/>
          </w:tcPr>
          <w:p w14:paraId="317FA416"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08C6A634"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47E2D3EF" w14:textId="77777777" w:rsidR="00927DE1" w:rsidRPr="002D4215" w:rsidRDefault="00927DE1">
            <w:pPr>
              <w:spacing w:before="40" w:after="40"/>
              <w:jc w:val="center"/>
              <w:rPr>
                <w:rFonts w:asciiTheme="majorBidi" w:hAnsiTheme="majorBidi" w:cstheme="majorBidi"/>
                <w:sz w:val="16"/>
                <w:szCs w:val="16"/>
              </w:rPr>
            </w:pPr>
          </w:p>
        </w:tc>
        <w:tc>
          <w:tcPr>
            <w:tcW w:w="799" w:type="dxa"/>
            <w:tcBorders>
              <w:top w:val="nil"/>
              <w:left w:val="nil"/>
              <w:bottom w:val="single" w:sz="12" w:space="0" w:color="auto"/>
              <w:right w:val="single" w:sz="4" w:space="0" w:color="auto"/>
            </w:tcBorders>
            <w:vAlign w:val="center"/>
          </w:tcPr>
          <w:p w14:paraId="63E956C2"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09B22FA4" w14:textId="77777777" w:rsidR="00927DE1" w:rsidRPr="002D4215" w:rsidRDefault="00FD669D">
            <w:pPr>
              <w:spacing w:before="40" w:after="40"/>
              <w:jc w:val="center"/>
              <w:rPr>
                <w:rFonts w:asciiTheme="majorBidi" w:hAnsiTheme="majorBidi" w:cstheme="majorBidi"/>
                <w:b/>
                <w:bCs/>
                <w:sz w:val="18"/>
                <w:szCs w:val="18"/>
              </w:rPr>
            </w:pPr>
            <w:ins w:id="122" w:author="EGYPT" w:date="2022-08-25T06:46:00Z">
              <w:r w:rsidRPr="002D4215">
                <w:rPr>
                  <w:rFonts w:asciiTheme="majorBidi" w:hAnsiTheme="majorBidi" w:cstheme="majorBidi"/>
                  <w:b/>
                  <w:bCs/>
                  <w:sz w:val="18"/>
                  <w:szCs w:val="18"/>
                </w:rPr>
                <w:t>+</w:t>
              </w:r>
            </w:ins>
          </w:p>
        </w:tc>
        <w:tc>
          <w:tcPr>
            <w:tcW w:w="799" w:type="dxa"/>
            <w:tcBorders>
              <w:top w:val="nil"/>
              <w:left w:val="nil"/>
              <w:bottom w:val="single" w:sz="12" w:space="0" w:color="auto"/>
              <w:right w:val="single" w:sz="4" w:space="0" w:color="auto"/>
            </w:tcBorders>
            <w:vAlign w:val="center"/>
          </w:tcPr>
          <w:p w14:paraId="13DA4DEB"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38EBF1B6"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single" w:sz="4" w:space="0" w:color="auto"/>
            </w:tcBorders>
            <w:vAlign w:val="center"/>
          </w:tcPr>
          <w:p w14:paraId="4EA49594" w14:textId="77777777" w:rsidR="00927DE1" w:rsidRPr="002D4215" w:rsidRDefault="00927DE1">
            <w:pPr>
              <w:spacing w:before="40" w:after="40"/>
              <w:jc w:val="center"/>
              <w:rPr>
                <w:rFonts w:asciiTheme="majorBidi" w:hAnsiTheme="majorBidi" w:cstheme="majorBidi"/>
                <w:b/>
                <w:bCs/>
                <w:sz w:val="18"/>
                <w:szCs w:val="18"/>
              </w:rPr>
            </w:pPr>
          </w:p>
        </w:tc>
        <w:tc>
          <w:tcPr>
            <w:tcW w:w="799" w:type="dxa"/>
            <w:tcBorders>
              <w:top w:val="nil"/>
              <w:left w:val="nil"/>
              <w:bottom w:val="single" w:sz="12" w:space="0" w:color="auto"/>
              <w:right w:val="double" w:sz="6" w:space="0" w:color="auto"/>
            </w:tcBorders>
            <w:vAlign w:val="center"/>
          </w:tcPr>
          <w:p w14:paraId="1B0B2D07" w14:textId="77777777" w:rsidR="00927DE1" w:rsidRPr="002D4215" w:rsidRDefault="00927DE1">
            <w:pPr>
              <w:spacing w:before="40" w:after="40"/>
              <w:jc w:val="center"/>
              <w:rPr>
                <w:rFonts w:asciiTheme="majorBidi" w:hAnsiTheme="majorBidi" w:cstheme="majorBidi"/>
                <w:b/>
                <w:bCs/>
                <w:sz w:val="18"/>
                <w:szCs w:val="18"/>
              </w:rPr>
            </w:pPr>
          </w:p>
        </w:tc>
        <w:tc>
          <w:tcPr>
            <w:tcW w:w="1357" w:type="dxa"/>
            <w:tcBorders>
              <w:top w:val="nil"/>
              <w:left w:val="nil"/>
              <w:bottom w:val="single" w:sz="12" w:space="0" w:color="auto"/>
              <w:right w:val="double" w:sz="6" w:space="0" w:color="auto"/>
            </w:tcBorders>
          </w:tcPr>
          <w:p w14:paraId="16CB2C5A" w14:textId="77777777" w:rsidR="00927DE1" w:rsidRPr="002D4215" w:rsidRDefault="00FD669D">
            <w:pPr>
              <w:tabs>
                <w:tab w:val="left" w:pos="720"/>
              </w:tabs>
              <w:overflowPunct/>
              <w:autoSpaceDE/>
              <w:adjustRightInd/>
              <w:spacing w:before="40" w:after="40"/>
              <w:rPr>
                <w:rFonts w:asciiTheme="majorBidi" w:hAnsiTheme="majorBidi" w:cstheme="majorBidi"/>
                <w:b/>
                <w:bCs/>
                <w:sz w:val="18"/>
                <w:szCs w:val="18"/>
                <w:lang w:eastAsia="zh-CN"/>
              </w:rPr>
            </w:pPr>
            <w:ins w:id="123" w:author="EGYPT" w:date="2022-08-25T06:41:00Z">
              <w:r w:rsidRPr="002D4215">
                <w:rPr>
                  <w:rFonts w:asciiTheme="majorBidi" w:hAnsiTheme="majorBidi" w:cstheme="majorBidi"/>
                  <w:sz w:val="18"/>
                  <w:szCs w:val="18"/>
                  <w:lang w:eastAsia="zh-CN"/>
                </w:rPr>
                <w:t>A.26.a</w:t>
              </w:r>
            </w:ins>
          </w:p>
        </w:tc>
        <w:tc>
          <w:tcPr>
            <w:tcW w:w="608" w:type="dxa"/>
            <w:tcBorders>
              <w:top w:val="nil"/>
              <w:left w:val="nil"/>
              <w:bottom w:val="single" w:sz="12" w:space="0" w:color="auto"/>
              <w:right w:val="single" w:sz="12" w:space="0" w:color="auto"/>
            </w:tcBorders>
            <w:vAlign w:val="center"/>
          </w:tcPr>
          <w:p w14:paraId="0B714520" w14:textId="77777777" w:rsidR="00927DE1" w:rsidRPr="002D4215" w:rsidRDefault="00927DE1">
            <w:pPr>
              <w:spacing w:before="40" w:after="40"/>
              <w:jc w:val="center"/>
              <w:rPr>
                <w:rFonts w:asciiTheme="majorBidi" w:hAnsiTheme="majorBidi" w:cstheme="majorBidi"/>
                <w:b/>
                <w:bCs/>
                <w:sz w:val="18"/>
                <w:szCs w:val="18"/>
              </w:rPr>
            </w:pPr>
          </w:p>
        </w:tc>
      </w:tr>
      <w:tr w:rsidR="00396B66" w:rsidRPr="002D4215" w14:paraId="79D4FA35" w14:textId="77777777">
        <w:trPr>
          <w:cantSplit/>
          <w:jc w:val="center"/>
          <w:ins w:id="124" w:author="ITU" w:date="2023-01-20T09:47:00Z"/>
        </w:trPr>
        <w:tc>
          <w:tcPr>
            <w:tcW w:w="1178" w:type="dxa"/>
            <w:tcBorders>
              <w:top w:val="single" w:sz="12" w:space="0" w:color="auto"/>
              <w:left w:val="single" w:sz="12" w:space="0" w:color="auto"/>
              <w:bottom w:val="single" w:sz="4" w:space="0" w:color="auto"/>
              <w:right w:val="double" w:sz="6" w:space="0" w:color="auto"/>
            </w:tcBorders>
          </w:tcPr>
          <w:p w14:paraId="158ABB43" w14:textId="792EC3B0" w:rsidR="00396B66" w:rsidRPr="002D4215" w:rsidRDefault="00396B66" w:rsidP="00396B66">
            <w:pPr>
              <w:tabs>
                <w:tab w:val="left" w:pos="720"/>
              </w:tabs>
              <w:overflowPunct/>
              <w:autoSpaceDE/>
              <w:adjustRightInd/>
              <w:spacing w:before="40" w:after="40"/>
              <w:rPr>
                <w:ins w:id="125" w:author="ITU" w:date="2023-01-20T09:47:00Z"/>
                <w:rFonts w:asciiTheme="majorBidi" w:hAnsiTheme="majorBidi" w:cstheme="majorBidi"/>
                <w:sz w:val="18"/>
                <w:szCs w:val="18"/>
                <w:lang w:eastAsia="zh-CN"/>
              </w:rPr>
            </w:pPr>
            <w:ins w:id="126" w:author="ITU" w:date="2023-01-20T09:48:00Z">
              <w:r w:rsidRPr="002D4215">
                <w:rPr>
                  <w:rFonts w:asciiTheme="majorBidi" w:hAnsiTheme="majorBidi" w:cstheme="majorBidi"/>
                  <w:b/>
                  <w:bCs/>
                  <w:sz w:val="18"/>
                  <w:szCs w:val="18"/>
                  <w:lang w:eastAsia="zh-CN"/>
                </w:rPr>
                <w:t>A.2</w:t>
              </w:r>
            </w:ins>
            <w:ins w:id="127" w:author="PTB" w:date="2023-08-02T20:58:00Z">
              <w:r w:rsidRPr="002D4215">
                <w:rPr>
                  <w:rFonts w:asciiTheme="majorBidi" w:hAnsiTheme="majorBidi" w:cstheme="majorBidi"/>
                  <w:b/>
                  <w:bCs/>
                  <w:sz w:val="18"/>
                  <w:szCs w:val="18"/>
                  <w:lang w:eastAsia="zh-CN"/>
                </w:rPr>
                <w:t>7</w:t>
              </w:r>
            </w:ins>
          </w:p>
        </w:tc>
        <w:tc>
          <w:tcPr>
            <w:tcW w:w="8012" w:type="dxa"/>
            <w:tcBorders>
              <w:top w:val="single" w:sz="12" w:space="0" w:color="auto"/>
              <w:left w:val="nil"/>
              <w:bottom w:val="single" w:sz="4" w:space="0" w:color="auto"/>
              <w:right w:val="double" w:sz="4" w:space="0" w:color="auto"/>
            </w:tcBorders>
          </w:tcPr>
          <w:p w14:paraId="063EAB2C" w14:textId="77777777" w:rsidR="00396B66" w:rsidRPr="002D4215" w:rsidRDefault="00396B66" w:rsidP="00396B66">
            <w:pPr>
              <w:tabs>
                <w:tab w:val="left" w:pos="720"/>
              </w:tabs>
              <w:overflowPunct/>
              <w:autoSpaceDE/>
              <w:adjustRightInd/>
              <w:spacing w:before="40" w:after="40"/>
              <w:rPr>
                <w:ins w:id="128" w:author="ITU" w:date="2023-01-20T09:47:00Z"/>
                <w:sz w:val="18"/>
                <w:szCs w:val="18"/>
                <w:lang w:eastAsia="zh-CN"/>
              </w:rPr>
            </w:pPr>
            <w:ins w:id="129" w:author="ITU" w:date="2023-01-20T09:48:00Z">
              <w:r w:rsidRPr="002D4215">
                <w:rPr>
                  <w:rFonts w:asciiTheme="majorBidi" w:hAnsiTheme="majorBidi" w:cstheme="majorBidi"/>
                  <w:b/>
                  <w:bCs/>
                  <w:sz w:val="18"/>
                  <w:szCs w:val="18"/>
                  <w:lang w:eastAsia="zh-CN"/>
                </w:rPr>
                <w:t xml:space="preserve">COMPLIANCE WITH </w:t>
              </w:r>
              <w:r w:rsidRPr="002D4215">
                <w:rPr>
                  <w:rFonts w:asciiTheme="majorBidi" w:hAnsiTheme="majorBidi" w:cstheme="majorBidi"/>
                  <w:b/>
                  <w:bCs/>
                  <w:i/>
                  <w:sz w:val="18"/>
                  <w:szCs w:val="18"/>
                  <w:lang w:eastAsia="zh-CN"/>
                </w:rPr>
                <w:t>resolves</w:t>
              </w:r>
              <w:r w:rsidRPr="002D4215">
                <w:rPr>
                  <w:rFonts w:asciiTheme="majorBidi" w:hAnsiTheme="majorBidi" w:cstheme="majorBidi"/>
                  <w:b/>
                  <w:bCs/>
                  <w:sz w:val="18"/>
                  <w:szCs w:val="18"/>
                  <w:lang w:eastAsia="zh-CN"/>
                </w:rPr>
                <w:t xml:space="preserve"> 1.1.6 OF DRAFT NEW RESOLUTION [</w:t>
              </w:r>
            </w:ins>
            <w:ins w:id="130" w:author="PTB-7" w:date="2023-04-23T20:49:00Z">
              <w:r w:rsidRPr="002D4215">
                <w:rPr>
                  <w:b/>
                  <w:sz w:val="18"/>
                  <w:szCs w:val="18"/>
                  <w:lang w:eastAsia="zh-CN"/>
                </w:rPr>
                <w:t>EUR-</w:t>
              </w:r>
            </w:ins>
            <w:ins w:id="131" w:author="English" w:date="2022-10-27T16:20:00Z">
              <w:r w:rsidRPr="002D4215">
                <w:rPr>
                  <w:rFonts w:asciiTheme="majorBidi" w:hAnsiTheme="majorBidi" w:cstheme="majorBidi"/>
                  <w:b/>
                  <w:sz w:val="18"/>
                  <w:szCs w:val="18"/>
                  <w:lang w:eastAsia="zh-CN"/>
                </w:rPr>
                <w:t>A116</w:t>
              </w:r>
            </w:ins>
            <w:ins w:id="132" w:author="PTB-7" w:date="2023-04-23T20:49:00Z">
              <w:r w:rsidRPr="002D4215">
                <w:rPr>
                  <w:rFonts w:asciiTheme="majorBidi" w:hAnsiTheme="majorBidi" w:cstheme="majorBidi"/>
                  <w:b/>
                  <w:sz w:val="18"/>
                  <w:szCs w:val="18"/>
                  <w:lang w:eastAsia="zh-CN"/>
                </w:rPr>
                <w:t>-NGSO-ESIM</w:t>
              </w:r>
            </w:ins>
            <w:ins w:id="133" w:author="ITU" w:date="2023-01-20T09:48:00Z">
              <w:r w:rsidRPr="002D4215">
                <w:rPr>
                  <w:rFonts w:asciiTheme="majorBidi" w:hAnsiTheme="majorBidi" w:cstheme="majorBidi"/>
                  <w:b/>
                  <w:sz w:val="18"/>
                  <w:szCs w:val="18"/>
                  <w:lang w:eastAsia="zh-CN"/>
                </w:rPr>
                <w:t>]</w:t>
              </w:r>
              <w:r w:rsidRPr="002D4215">
                <w:rPr>
                  <w:sz w:val="18"/>
                  <w:szCs w:val="18"/>
                  <w:lang w:eastAsia="zh-CN"/>
                </w:rPr>
                <w:t> </w:t>
              </w:r>
              <w:r w:rsidRPr="002D4215">
                <w:rPr>
                  <w:rFonts w:asciiTheme="majorBidi" w:hAnsiTheme="majorBidi" w:cstheme="majorBidi"/>
                  <w:b/>
                  <w:bCs/>
                  <w:sz w:val="18"/>
                  <w:szCs w:val="18"/>
                  <w:lang w:eastAsia="zh-CN"/>
                </w:rPr>
                <w:t>(WRC</w:t>
              </w:r>
              <w:r w:rsidRPr="002D4215">
                <w:rPr>
                  <w:b/>
                  <w:bCs/>
                  <w:sz w:val="18"/>
                  <w:szCs w:val="18"/>
                  <w:lang w:eastAsia="zh-CN"/>
                </w:rPr>
                <w:noBreakHyphen/>
              </w:r>
              <w:r w:rsidRPr="002D4215">
                <w:rPr>
                  <w:rFonts w:asciiTheme="majorBidi" w:hAnsiTheme="majorBidi" w:cstheme="majorBidi"/>
                  <w:b/>
                  <w:bCs/>
                  <w:sz w:val="18"/>
                  <w:szCs w:val="18"/>
                  <w:lang w:eastAsia="zh-CN"/>
                </w:rPr>
                <w:t>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D396272" w14:textId="77777777" w:rsidR="00396B66" w:rsidRPr="002D4215" w:rsidRDefault="00396B66" w:rsidP="00396B66">
            <w:pPr>
              <w:spacing w:before="40" w:after="40"/>
              <w:rPr>
                <w:ins w:id="134" w:author="ITU" w:date="2023-01-20T09:47:00Z"/>
                <w:rFonts w:asciiTheme="majorBidi" w:hAnsiTheme="majorBidi" w:cstheme="majorBidi"/>
                <w:b/>
                <w:bCs/>
                <w:sz w:val="18"/>
                <w:szCs w:val="18"/>
              </w:rPr>
            </w:pPr>
          </w:p>
        </w:tc>
        <w:tc>
          <w:tcPr>
            <w:tcW w:w="1357" w:type="dxa"/>
            <w:tcBorders>
              <w:top w:val="single" w:sz="12" w:space="0" w:color="auto"/>
              <w:left w:val="nil"/>
              <w:bottom w:val="single" w:sz="4" w:space="0" w:color="auto"/>
              <w:right w:val="double" w:sz="6" w:space="0" w:color="auto"/>
            </w:tcBorders>
          </w:tcPr>
          <w:p w14:paraId="0D827061" w14:textId="7408430A" w:rsidR="00396B66" w:rsidRPr="002D4215" w:rsidRDefault="00396B66" w:rsidP="00396B66">
            <w:pPr>
              <w:tabs>
                <w:tab w:val="left" w:pos="720"/>
              </w:tabs>
              <w:overflowPunct/>
              <w:autoSpaceDE/>
              <w:adjustRightInd/>
              <w:spacing w:before="40" w:after="40"/>
              <w:rPr>
                <w:ins w:id="135" w:author="ITU" w:date="2023-01-20T09:47:00Z"/>
                <w:rFonts w:asciiTheme="majorBidi" w:hAnsiTheme="majorBidi" w:cstheme="majorBidi"/>
                <w:sz w:val="18"/>
                <w:szCs w:val="18"/>
                <w:lang w:eastAsia="zh-CN"/>
              </w:rPr>
            </w:pPr>
            <w:ins w:id="136" w:author="ITU" w:date="2023-01-20T09:48:00Z">
              <w:r w:rsidRPr="002D4215">
                <w:rPr>
                  <w:rFonts w:asciiTheme="majorBidi" w:hAnsiTheme="majorBidi" w:cstheme="majorBidi"/>
                  <w:b/>
                  <w:bCs/>
                  <w:sz w:val="18"/>
                  <w:szCs w:val="18"/>
                  <w:lang w:eastAsia="zh-CN"/>
                </w:rPr>
                <w:t>A.2</w:t>
              </w:r>
            </w:ins>
            <w:ins w:id="137" w:author="PTB" w:date="2023-08-02T20:58:00Z">
              <w:r w:rsidRPr="002D4215">
                <w:rPr>
                  <w:rFonts w:asciiTheme="majorBidi" w:hAnsiTheme="majorBidi" w:cstheme="majorBidi"/>
                  <w:b/>
                  <w:bCs/>
                  <w:sz w:val="18"/>
                  <w:szCs w:val="18"/>
                  <w:lang w:eastAsia="zh-CN"/>
                </w:rPr>
                <w:t>7</w:t>
              </w:r>
            </w:ins>
          </w:p>
        </w:tc>
        <w:tc>
          <w:tcPr>
            <w:tcW w:w="608" w:type="dxa"/>
            <w:tcBorders>
              <w:top w:val="single" w:sz="12" w:space="0" w:color="auto"/>
              <w:left w:val="nil"/>
              <w:bottom w:val="single" w:sz="4" w:space="0" w:color="auto"/>
              <w:right w:val="single" w:sz="12" w:space="0" w:color="auto"/>
            </w:tcBorders>
            <w:shd w:val="clear" w:color="auto" w:fill="C0C0C0"/>
            <w:vAlign w:val="center"/>
          </w:tcPr>
          <w:p w14:paraId="601DFF38" w14:textId="77777777" w:rsidR="00396B66" w:rsidRPr="002D4215" w:rsidRDefault="00396B66" w:rsidP="00396B66">
            <w:pPr>
              <w:spacing w:before="40" w:after="40"/>
              <w:jc w:val="center"/>
              <w:rPr>
                <w:ins w:id="138" w:author="ITU" w:date="2023-01-20T09:47:00Z"/>
                <w:rFonts w:asciiTheme="majorBidi" w:hAnsiTheme="majorBidi" w:cstheme="majorBidi"/>
                <w:b/>
                <w:bCs/>
                <w:sz w:val="18"/>
                <w:szCs w:val="18"/>
              </w:rPr>
            </w:pPr>
          </w:p>
        </w:tc>
      </w:tr>
      <w:tr w:rsidR="00396B66" w:rsidRPr="002D4215" w14:paraId="6EEAA1C8" w14:textId="77777777" w:rsidTr="00056A6C">
        <w:trPr>
          <w:cantSplit/>
          <w:jc w:val="center"/>
          <w:ins w:id="139" w:author="ITU" w:date="2023-01-20T09:47:00Z"/>
        </w:trPr>
        <w:tc>
          <w:tcPr>
            <w:tcW w:w="1178" w:type="dxa"/>
            <w:tcBorders>
              <w:top w:val="single" w:sz="4" w:space="0" w:color="auto"/>
              <w:left w:val="single" w:sz="12" w:space="0" w:color="auto"/>
              <w:bottom w:val="single" w:sz="4" w:space="0" w:color="auto"/>
              <w:right w:val="double" w:sz="6" w:space="0" w:color="auto"/>
            </w:tcBorders>
          </w:tcPr>
          <w:p w14:paraId="7A8FAE8C" w14:textId="6F815F9C" w:rsidR="00396B66" w:rsidRPr="002D4215" w:rsidRDefault="00396B66" w:rsidP="00396B66">
            <w:pPr>
              <w:tabs>
                <w:tab w:val="left" w:pos="720"/>
              </w:tabs>
              <w:overflowPunct/>
              <w:autoSpaceDE/>
              <w:adjustRightInd/>
              <w:spacing w:before="40" w:after="40"/>
              <w:rPr>
                <w:ins w:id="140" w:author="ITU" w:date="2023-01-20T09:47:00Z"/>
                <w:rFonts w:asciiTheme="majorBidi" w:hAnsiTheme="majorBidi" w:cstheme="majorBidi"/>
                <w:sz w:val="18"/>
                <w:szCs w:val="18"/>
                <w:lang w:eastAsia="zh-CN"/>
              </w:rPr>
            </w:pPr>
            <w:ins w:id="141" w:author="ITU" w:date="2023-01-20T09:48:00Z">
              <w:r w:rsidRPr="002D4215">
                <w:rPr>
                  <w:rFonts w:asciiTheme="majorBidi" w:hAnsiTheme="majorBidi" w:cstheme="majorBidi"/>
                  <w:sz w:val="18"/>
                  <w:szCs w:val="18"/>
                  <w:lang w:eastAsia="zh-CN"/>
                </w:rPr>
                <w:t>A.2</w:t>
              </w:r>
            </w:ins>
            <w:ins w:id="142" w:author="PTB" w:date="2023-08-02T20:58:00Z">
              <w:r w:rsidRPr="002D4215">
                <w:rPr>
                  <w:rFonts w:asciiTheme="majorBidi" w:hAnsiTheme="majorBidi" w:cstheme="majorBidi"/>
                  <w:sz w:val="18"/>
                  <w:szCs w:val="18"/>
                  <w:lang w:eastAsia="zh-CN"/>
                </w:rPr>
                <w:t>7</w:t>
              </w:r>
            </w:ins>
            <w:ins w:id="143" w:author="ITU" w:date="2023-01-20T09:48:00Z">
              <w:r w:rsidRPr="002D4215">
                <w:rPr>
                  <w:rFonts w:asciiTheme="majorBidi" w:hAnsiTheme="majorBidi" w:cstheme="majorBidi"/>
                  <w:sz w:val="18"/>
                  <w:szCs w:val="18"/>
                  <w:lang w:eastAsia="zh-CN"/>
                </w:rPr>
                <w:t>.a</w:t>
              </w:r>
            </w:ins>
          </w:p>
        </w:tc>
        <w:tc>
          <w:tcPr>
            <w:tcW w:w="8012" w:type="dxa"/>
            <w:tcBorders>
              <w:top w:val="single" w:sz="4" w:space="0" w:color="auto"/>
              <w:left w:val="nil"/>
              <w:bottom w:val="single" w:sz="4" w:space="0" w:color="auto"/>
              <w:right w:val="double" w:sz="4" w:space="0" w:color="auto"/>
            </w:tcBorders>
          </w:tcPr>
          <w:p w14:paraId="75283541" w14:textId="7FAEE9C8" w:rsidR="00396B66" w:rsidRPr="002D4215" w:rsidRDefault="00396B66" w:rsidP="00396B66">
            <w:pPr>
              <w:spacing w:before="40" w:after="40"/>
              <w:ind w:left="170"/>
              <w:rPr>
                <w:ins w:id="144" w:author="ESA" w:date="2023-04-13T16:08:00Z"/>
                <w:rFonts w:asciiTheme="majorBidi" w:hAnsiTheme="majorBidi" w:cstheme="majorBidi"/>
                <w:bCs/>
                <w:sz w:val="18"/>
                <w:szCs w:val="18"/>
              </w:rPr>
            </w:pPr>
            <w:ins w:id="145" w:author="ESA" w:date="2023-04-13T16:08:00Z">
              <w:r w:rsidRPr="002D4215">
                <w:rPr>
                  <w:rFonts w:asciiTheme="majorBidi" w:hAnsiTheme="majorBidi" w:cstheme="majorBidi"/>
                  <w:sz w:val="18"/>
                  <w:szCs w:val="18"/>
                  <w:lang w:eastAsia="zh-CN"/>
                </w:rPr>
                <w:t>a commitment by the notifying administration for a non-GSO FSS system with an orbital apogee of less than 20</w:t>
              </w:r>
              <w:r w:rsidRPr="002D4215">
                <w:rPr>
                  <w:rFonts w:asciiTheme="majorBidi" w:hAnsiTheme="majorBidi" w:cstheme="majorBidi"/>
                  <w:bCs/>
                  <w:sz w:val="18"/>
                  <w:szCs w:val="18"/>
                </w:rPr>
                <w:t> </w:t>
              </w:r>
              <w:r w:rsidRPr="002D4215">
                <w:rPr>
                  <w:rFonts w:asciiTheme="majorBidi" w:hAnsiTheme="majorBidi" w:cstheme="majorBidi"/>
                  <w:sz w:val="18"/>
                  <w:szCs w:val="18"/>
                  <w:lang w:eastAsia="zh-CN"/>
                </w:rPr>
                <w:t>000</w:t>
              </w:r>
              <w:r w:rsidRPr="002D4215">
                <w:rPr>
                  <w:rFonts w:asciiTheme="majorBidi" w:hAnsiTheme="majorBidi" w:cstheme="majorBidi"/>
                  <w:bCs/>
                  <w:sz w:val="18"/>
                  <w:szCs w:val="18"/>
                </w:rPr>
                <w:t> </w:t>
              </w:r>
              <w:r w:rsidRPr="002D4215">
                <w:rPr>
                  <w:rFonts w:asciiTheme="majorBidi" w:hAnsiTheme="majorBidi" w:cstheme="majorBidi"/>
                  <w:sz w:val="18"/>
                  <w:szCs w:val="18"/>
                  <w:lang w:eastAsia="zh-CN"/>
                </w:rPr>
                <w:t>km communicating with ESIM in the frequency bands 18.3-18.6</w:t>
              </w:r>
              <w:r w:rsidRPr="002D4215">
                <w:rPr>
                  <w:rFonts w:asciiTheme="majorBidi" w:hAnsiTheme="majorBidi" w:cstheme="majorBidi"/>
                  <w:bCs/>
                  <w:sz w:val="18"/>
                  <w:szCs w:val="18"/>
                </w:rPr>
                <w:t> </w:t>
              </w:r>
              <w:r w:rsidRPr="002D4215">
                <w:rPr>
                  <w:rFonts w:asciiTheme="majorBidi" w:hAnsiTheme="majorBidi" w:cstheme="majorBidi"/>
                  <w:sz w:val="18"/>
                  <w:szCs w:val="18"/>
                  <w:lang w:eastAsia="zh-CN"/>
                </w:rPr>
                <w:t>GHz and 18.8-19.1</w:t>
              </w:r>
              <w:r w:rsidRPr="002D4215">
                <w:rPr>
                  <w:rFonts w:asciiTheme="majorBidi" w:hAnsiTheme="majorBidi" w:cstheme="majorBidi"/>
                  <w:bCs/>
                  <w:sz w:val="18"/>
                  <w:szCs w:val="18"/>
                </w:rPr>
                <w:t> </w:t>
              </w:r>
              <w:r w:rsidRPr="002D4215">
                <w:rPr>
                  <w:rFonts w:asciiTheme="majorBidi" w:hAnsiTheme="majorBidi" w:cstheme="majorBidi"/>
                  <w:sz w:val="18"/>
                  <w:szCs w:val="18"/>
                  <w:lang w:eastAsia="zh-CN"/>
                </w:rPr>
                <w:t>GHz that the pfd in the band 18.6-18.8 GHz shall be in conformity with the pfd limits on the Earth’s surface specified in Annex</w:t>
              </w:r>
              <w:r w:rsidRPr="002D4215">
                <w:rPr>
                  <w:rFonts w:asciiTheme="majorBidi" w:hAnsiTheme="majorBidi" w:cstheme="majorBidi"/>
                  <w:bCs/>
                  <w:sz w:val="18"/>
                  <w:szCs w:val="18"/>
                </w:rPr>
                <w:t> </w:t>
              </w:r>
              <w:r w:rsidRPr="002D4215">
                <w:rPr>
                  <w:rFonts w:asciiTheme="majorBidi" w:hAnsiTheme="majorBidi" w:cstheme="majorBidi"/>
                  <w:sz w:val="18"/>
                  <w:szCs w:val="18"/>
                  <w:lang w:eastAsia="zh-CN"/>
                </w:rPr>
                <w:t xml:space="preserve">3 to </w:t>
              </w:r>
            </w:ins>
            <w:ins w:id="146" w:author="English" w:date="2022-10-27T16:20:00Z">
              <w:r w:rsidR="00885F88" w:rsidRPr="00D2723E">
                <w:rPr>
                  <w:sz w:val="18"/>
                  <w:szCs w:val="18"/>
                  <w:lang w:eastAsia="zh-CN"/>
                </w:rPr>
                <w:t>draft new</w:t>
              </w:r>
              <w:r w:rsidR="00885F88" w:rsidRPr="002D4215">
                <w:rPr>
                  <w:sz w:val="18"/>
                  <w:szCs w:val="18"/>
                  <w:lang w:eastAsia="zh-CN"/>
                </w:rPr>
                <w:t xml:space="preserve"> </w:t>
              </w:r>
            </w:ins>
            <w:ins w:id="147" w:author="ESA" w:date="2023-04-13T16:08:00Z">
              <w:r w:rsidRPr="002D4215">
                <w:rPr>
                  <w:rFonts w:asciiTheme="majorBidi" w:hAnsiTheme="majorBidi" w:cstheme="majorBidi"/>
                  <w:sz w:val="18"/>
                  <w:szCs w:val="18"/>
                  <w:lang w:eastAsia="zh-CN"/>
                </w:rPr>
                <w:t xml:space="preserve">Resolution </w:t>
              </w:r>
            </w:ins>
            <w:ins w:id="148" w:author="ITU" w:date="2022-09-21T00:15:00Z">
              <w:r w:rsidRPr="002D4215">
                <w:rPr>
                  <w:rFonts w:asciiTheme="majorBidi" w:hAnsiTheme="majorBidi" w:cstheme="majorBidi"/>
                  <w:b/>
                  <w:sz w:val="18"/>
                  <w:szCs w:val="18"/>
                  <w:lang w:eastAsia="zh-CN"/>
                </w:rPr>
                <w:t>[</w:t>
              </w:r>
            </w:ins>
            <w:ins w:id="149" w:author="PTB-7" w:date="2023-04-23T20:49:00Z">
              <w:r w:rsidRPr="002D4215">
                <w:rPr>
                  <w:b/>
                  <w:sz w:val="18"/>
                  <w:szCs w:val="18"/>
                  <w:lang w:eastAsia="zh-CN"/>
                </w:rPr>
                <w:t>EUR-</w:t>
              </w:r>
            </w:ins>
            <w:ins w:id="150" w:author="English" w:date="2022-10-27T16:20:00Z">
              <w:r w:rsidRPr="002D4215">
                <w:rPr>
                  <w:rFonts w:asciiTheme="majorBidi" w:hAnsiTheme="majorBidi" w:cstheme="majorBidi"/>
                  <w:b/>
                  <w:sz w:val="18"/>
                  <w:szCs w:val="18"/>
                  <w:lang w:eastAsia="zh-CN"/>
                </w:rPr>
                <w:t>A116</w:t>
              </w:r>
            </w:ins>
            <w:ins w:id="151" w:author="PTB-7" w:date="2023-04-23T20:49:00Z">
              <w:r w:rsidRPr="002D4215">
                <w:rPr>
                  <w:rFonts w:asciiTheme="majorBidi" w:hAnsiTheme="majorBidi" w:cstheme="majorBidi"/>
                  <w:b/>
                  <w:sz w:val="18"/>
                  <w:szCs w:val="18"/>
                  <w:lang w:eastAsia="zh-CN"/>
                </w:rPr>
                <w:t>-NGSO-ESIM</w:t>
              </w:r>
            </w:ins>
            <w:ins w:id="152" w:author="ITU" w:date="2022-09-21T00:15:00Z">
              <w:r w:rsidRPr="002D4215">
                <w:rPr>
                  <w:rFonts w:asciiTheme="majorBidi" w:hAnsiTheme="majorBidi" w:cstheme="majorBidi"/>
                  <w:b/>
                  <w:sz w:val="18"/>
                  <w:szCs w:val="18"/>
                  <w:lang w:eastAsia="zh-CN"/>
                </w:rPr>
                <w:t>]</w:t>
              </w:r>
            </w:ins>
            <w:ins w:id="153" w:author="EGYPT" w:date="2022-08-25T06:57:00Z">
              <w:r w:rsidRPr="002D4215">
                <w:rPr>
                  <w:b/>
                  <w:bCs/>
                  <w:sz w:val="18"/>
                  <w:szCs w:val="18"/>
                  <w:lang w:eastAsia="zh-CN"/>
                </w:rPr>
                <w:t> (WRC</w:t>
              </w:r>
              <w:r w:rsidRPr="002D4215">
                <w:rPr>
                  <w:b/>
                  <w:bCs/>
                  <w:sz w:val="18"/>
                  <w:szCs w:val="18"/>
                  <w:lang w:eastAsia="zh-CN"/>
                </w:rPr>
                <w:noBreakHyphen/>
                <w:t>23)</w:t>
              </w:r>
            </w:ins>
          </w:p>
          <w:p w14:paraId="228FFD52" w14:textId="1C0B3183" w:rsidR="00396B66" w:rsidRPr="002D4215" w:rsidRDefault="00396B66" w:rsidP="00396B66">
            <w:pPr>
              <w:spacing w:before="40" w:after="40"/>
              <w:ind w:left="170"/>
              <w:rPr>
                <w:sz w:val="18"/>
                <w:szCs w:val="18"/>
                <w:lang w:eastAsia="zh-CN"/>
              </w:rPr>
            </w:pPr>
            <w:ins w:id="154" w:author="ESA" w:date="2023-04-13T16:08:00Z">
              <w:r w:rsidRPr="002D4215">
                <w:rPr>
                  <w:rFonts w:asciiTheme="majorBidi" w:hAnsiTheme="majorBidi" w:cstheme="majorBidi"/>
                  <w:sz w:val="18"/>
                  <w:szCs w:val="18"/>
                  <w:lang w:eastAsia="zh-CN"/>
                </w:rPr>
                <w:t xml:space="preserve">Required only for the notification of </w:t>
              </w:r>
              <w:r w:rsidRPr="002D4215">
                <w:rPr>
                  <w:rFonts w:asciiTheme="majorBidi" w:hAnsiTheme="majorBidi" w:cstheme="majorBidi"/>
                  <w:bCs/>
                  <w:sz w:val="18"/>
                  <w:szCs w:val="18"/>
                </w:rPr>
                <w:t xml:space="preserve">non-GSO space stations </w:t>
              </w:r>
              <w:r w:rsidRPr="002D4215">
                <w:rPr>
                  <w:rFonts w:asciiTheme="majorBidi" w:hAnsiTheme="majorBidi" w:cstheme="majorBidi"/>
                  <w:sz w:val="18"/>
                  <w:szCs w:val="18"/>
                  <w:lang w:eastAsia="zh-CN"/>
                </w:rPr>
                <w:t xml:space="preserve">submitted in accordance with </w:t>
              </w:r>
            </w:ins>
            <w:ins w:id="155" w:author="English" w:date="2022-10-27T16:20:00Z">
              <w:r w:rsidR="00885F88" w:rsidRPr="00056A6C">
                <w:rPr>
                  <w:sz w:val="18"/>
                  <w:szCs w:val="18"/>
                  <w:lang w:eastAsia="zh-CN"/>
                </w:rPr>
                <w:t>draft new</w:t>
              </w:r>
              <w:r w:rsidR="00885F88" w:rsidRPr="002D4215">
                <w:rPr>
                  <w:sz w:val="18"/>
                  <w:szCs w:val="18"/>
                  <w:lang w:eastAsia="zh-CN"/>
                </w:rPr>
                <w:t xml:space="preserve"> </w:t>
              </w:r>
            </w:ins>
            <w:ins w:id="156" w:author="ESA" w:date="2023-04-13T16:08:00Z">
              <w:r w:rsidRPr="002D4215">
                <w:rPr>
                  <w:rFonts w:asciiTheme="majorBidi" w:hAnsiTheme="majorBidi" w:cstheme="majorBidi"/>
                  <w:sz w:val="18"/>
                  <w:szCs w:val="18"/>
                  <w:lang w:eastAsia="zh-CN"/>
                </w:rPr>
                <w:t xml:space="preserve">Resolution </w:t>
              </w:r>
            </w:ins>
            <w:ins w:id="157" w:author="ITU" w:date="2022-09-21T00:15:00Z">
              <w:r w:rsidRPr="002D4215">
                <w:rPr>
                  <w:rFonts w:asciiTheme="majorBidi" w:hAnsiTheme="majorBidi" w:cstheme="majorBidi"/>
                  <w:b/>
                  <w:sz w:val="18"/>
                  <w:szCs w:val="18"/>
                  <w:lang w:eastAsia="zh-CN"/>
                </w:rPr>
                <w:t>[</w:t>
              </w:r>
            </w:ins>
            <w:ins w:id="158" w:author="PTB-7" w:date="2023-04-23T20:49:00Z">
              <w:r w:rsidRPr="002D4215">
                <w:rPr>
                  <w:b/>
                  <w:sz w:val="18"/>
                  <w:szCs w:val="18"/>
                  <w:lang w:eastAsia="zh-CN"/>
                </w:rPr>
                <w:t>EUR-</w:t>
              </w:r>
            </w:ins>
            <w:ins w:id="159" w:author="English" w:date="2022-10-27T16:20:00Z">
              <w:r w:rsidRPr="002D4215">
                <w:rPr>
                  <w:rFonts w:asciiTheme="majorBidi" w:hAnsiTheme="majorBidi" w:cstheme="majorBidi"/>
                  <w:b/>
                  <w:sz w:val="18"/>
                  <w:szCs w:val="18"/>
                  <w:lang w:eastAsia="zh-CN"/>
                </w:rPr>
                <w:t>A116</w:t>
              </w:r>
            </w:ins>
            <w:ins w:id="160" w:author="PTB-7" w:date="2023-04-23T20:49:00Z">
              <w:r w:rsidRPr="002D4215">
                <w:rPr>
                  <w:rFonts w:asciiTheme="majorBidi" w:hAnsiTheme="majorBidi" w:cstheme="majorBidi"/>
                  <w:b/>
                  <w:sz w:val="18"/>
                  <w:szCs w:val="18"/>
                  <w:lang w:eastAsia="zh-CN"/>
                </w:rPr>
                <w:t>-NGSO-ESIM</w:t>
              </w:r>
            </w:ins>
            <w:ins w:id="161" w:author="ITU" w:date="2022-09-21T00:15:00Z">
              <w:r w:rsidRPr="002D4215">
                <w:rPr>
                  <w:rFonts w:asciiTheme="majorBidi" w:hAnsiTheme="majorBidi" w:cstheme="majorBidi"/>
                  <w:b/>
                  <w:sz w:val="18"/>
                  <w:szCs w:val="18"/>
                  <w:lang w:eastAsia="zh-CN"/>
                </w:rPr>
                <w:t>]</w:t>
              </w:r>
            </w:ins>
            <w:ins w:id="162" w:author="EGYPT" w:date="2022-08-25T06:57:00Z">
              <w:r w:rsidRPr="002D4215">
                <w:rPr>
                  <w:b/>
                  <w:bCs/>
                  <w:sz w:val="18"/>
                  <w:szCs w:val="18"/>
                  <w:lang w:eastAsia="zh-CN"/>
                </w:rPr>
                <w:t> (WRC</w:t>
              </w:r>
              <w:r w:rsidRPr="002D4215">
                <w:rPr>
                  <w:b/>
                  <w:bCs/>
                  <w:sz w:val="18"/>
                  <w:szCs w:val="18"/>
                  <w:lang w:eastAsia="zh-CN"/>
                </w:rPr>
                <w:noBreakHyphen/>
                <w:t>23)</w:t>
              </w:r>
            </w:ins>
            <w:ins w:id="163" w:author="ESA" w:date="2023-04-13T16:08:00Z">
              <w:r w:rsidRPr="002D4215">
                <w:rPr>
                  <w:rFonts w:asciiTheme="majorBidi" w:hAnsiTheme="majorBidi" w:cstheme="majorBidi"/>
                  <w:b/>
                  <w:bCs/>
                  <w:sz w:val="18"/>
                  <w:szCs w:val="18"/>
                  <w:lang w:eastAsia="zh-CN"/>
                </w:rPr>
                <w:t>)</w:t>
              </w:r>
            </w:ins>
          </w:p>
          <w:p w14:paraId="08F5EC43" w14:textId="7915A923" w:rsidR="00396B66" w:rsidRPr="002D4215" w:rsidRDefault="00396B66" w:rsidP="00396B66">
            <w:pPr>
              <w:spacing w:before="40" w:after="40"/>
              <w:ind w:left="340"/>
              <w:rPr>
                <w:ins w:id="164" w:author="ITU" w:date="2023-01-20T09:47:00Z"/>
                <w:sz w:val="18"/>
                <w:szCs w:val="18"/>
                <w:lang w:eastAsia="zh-CN"/>
              </w:rPr>
            </w:pPr>
          </w:p>
        </w:tc>
        <w:tc>
          <w:tcPr>
            <w:tcW w:w="799" w:type="dxa"/>
            <w:tcBorders>
              <w:top w:val="single" w:sz="4" w:space="0" w:color="auto"/>
              <w:left w:val="double" w:sz="4" w:space="0" w:color="auto"/>
              <w:bottom w:val="single" w:sz="4" w:space="0" w:color="auto"/>
              <w:right w:val="single" w:sz="4" w:space="0" w:color="auto"/>
            </w:tcBorders>
            <w:vAlign w:val="center"/>
          </w:tcPr>
          <w:p w14:paraId="5D758607" w14:textId="77777777" w:rsidR="00396B66" w:rsidRPr="002D4215" w:rsidRDefault="00396B66" w:rsidP="008F4330">
            <w:pPr>
              <w:spacing w:before="40" w:after="40"/>
              <w:jc w:val="center"/>
              <w:rPr>
                <w:ins w:id="165"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00A3A386" w14:textId="5E57FB01" w:rsidR="00396B66" w:rsidRPr="002D4215" w:rsidRDefault="00396B66" w:rsidP="008F4330">
            <w:pPr>
              <w:spacing w:before="40" w:after="40"/>
              <w:jc w:val="center"/>
              <w:rPr>
                <w:ins w:id="166"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20C4EB27" w14:textId="77777777" w:rsidR="00396B66" w:rsidRPr="002D4215" w:rsidRDefault="00396B66" w:rsidP="00396B66">
            <w:pPr>
              <w:spacing w:before="40" w:after="40"/>
              <w:jc w:val="center"/>
              <w:rPr>
                <w:ins w:id="167" w:author="ITU" w:date="2023-01-20T09:47:00Z"/>
                <w:rFonts w:asciiTheme="majorBidi" w:hAnsiTheme="majorBidi" w:cstheme="majorBidi"/>
                <w:sz w:val="16"/>
                <w:szCs w:val="16"/>
              </w:rPr>
            </w:pPr>
          </w:p>
        </w:tc>
        <w:tc>
          <w:tcPr>
            <w:tcW w:w="799" w:type="dxa"/>
            <w:tcBorders>
              <w:top w:val="single" w:sz="4" w:space="0" w:color="auto"/>
              <w:left w:val="nil"/>
              <w:bottom w:val="single" w:sz="4" w:space="0" w:color="auto"/>
              <w:right w:val="single" w:sz="4" w:space="0" w:color="auto"/>
            </w:tcBorders>
            <w:vAlign w:val="center"/>
          </w:tcPr>
          <w:p w14:paraId="3D7DF5BC" w14:textId="77777777" w:rsidR="00396B66" w:rsidRPr="002D4215" w:rsidRDefault="00396B66" w:rsidP="00396B66">
            <w:pPr>
              <w:spacing w:before="40" w:after="40"/>
              <w:jc w:val="center"/>
              <w:rPr>
                <w:ins w:id="168"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244905FA" w14:textId="77777777" w:rsidR="00396B66" w:rsidRPr="002D4215" w:rsidRDefault="00396B66" w:rsidP="00396B66">
            <w:pPr>
              <w:spacing w:before="40" w:after="40"/>
              <w:jc w:val="center"/>
              <w:rPr>
                <w:ins w:id="169" w:author="ITU" w:date="2023-01-20T09:47:00Z"/>
                <w:rFonts w:asciiTheme="majorBidi" w:hAnsiTheme="majorBidi" w:cstheme="majorBidi"/>
                <w:b/>
                <w:bCs/>
                <w:sz w:val="18"/>
                <w:szCs w:val="18"/>
              </w:rPr>
            </w:pPr>
            <w:ins w:id="170" w:author="ITU" w:date="2023-01-20T09:48:00Z">
              <w:r w:rsidRPr="002D4215">
                <w:rPr>
                  <w:rFonts w:asciiTheme="majorBidi" w:hAnsiTheme="majorBidi" w:cstheme="majorBidi"/>
                  <w:b/>
                  <w:bCs/>
                  <w:sz w:val="18"/>
                  <w:szCs w:val="18"/>
                </w:rPr>
                <w:t>+</w:t>
              </w:r>
            </w:ins>
          </w:p>
        </w:tc>
        <w:tc>
          <w:tcPr>
            <w:tcW w:w="799" w:type="dxa"/>
            <w:tcBorders>
              <w:top w:val="single" w:sz="4" w:space="0" w:color="auto"/>
              <w:left w:val="nil"/>
              <w:bottom w:val="single" w:sz="4" w:space="0" w:color="auto"/>
              <w:right w:val="single" w:sz="4" w:space="0" w:color="auto"/>
            </w:tcBorders>
            <w:vAlign w:val="center"/>
          </w:tcPr>
          <w:p w14:paraId="20770D5B" w14:textId="77777777" w:rsidR="00396B66" w:rsidRPr="002D4215" w:rsidRDefault="00396B66" w:rsidP="00396B66">
            <w:pPr>
              <w:spacing w:before="40" w:after="40"/>
              <w:jc w:val="center"/>
              <w:rPr>
                <w:ins w:id="171"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1248251E" w14:textId="77777777" w:rsidR="00396B66" w:rsidRPr="002D4215" w:rsidRDefault="00396B66" w:rsidP="00396B66">
            <w:pPr>
              <w:spacing w:before="40" w:after="40"/>
              <w:jc w:val="center"/>
              <w:rPr>
                <w:ins w:id="172"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single" w:sz="4" w:space="0" w:color="auto"/>
            </w:tcBorders>
            <w:vAlign w:val="center"/>
          </w:tcPr>
          <w:p w14:paraId="74C4A731" w14:textId="77777777" w:rsidR="00396B66" w:rsidRPr="002D4215" w:rsidRDefault="00396B66" w:rsidP="00396B66">
            <w:pPr>
              <w:spacing w:before="40" w:after="40"/>
              <w:jc w:val="center"/>
              <w:rPr>
                <w:ins w:id="173" w:author="ITU" w:date="2023-01-20T09:47:00Z"/>
                <w:rFonts w:asciiTheme="majorBidi" w:hAnsiTheme="majorBidi" w:cstheme="majorBidi"/>
                <w:b/>
                <w:bCs/>
                <w:sz w:val="18"/>
                <w:szCs w:val="18"/>
              </w:rPr>
            </w:pPr>
          </w:p>
        </w:tc>
        <w:tc>
          <w:tcPr>
            <w:tcW w:w="799" w:type="dxa"/>
            <w:tcBorders>
              <w:top w:val="single" w:sz="4" w:space="0" w:color="auto"/>
              <w:left w:val="nil"/>
              <w:bottom w:val="single" w:sz="4" w:space="0" w:color="auto"/>
              <w:right w:val="double" w:sz="6" w:space="0" w:color="auto"/>
            </w:tcBorders>
            <w:vAlign w:val="center"/>
          </w:tcPr>
          <w:p w14:paraId="374F04F4" w14:textId="77777777" w:rsidR="00396B66" w:rsidRPr="002D4215" w:rsidRDefault="00396B66" w:rsidP="00396B66">
            <w:pPr>
              <w:spacing w:before="40" w:after="40"/>
              <w:jc w:val="center"/>
              <w:rPr>
                <w:ins w:id="174" w:author="ITU" w:date="2023-01-20T09:47:00Z"/>
                <w:rFonts w:asciiTheme="majorBidi" w:hAnsiTheme="majorBidi" w:cstheme="majorBidi"/>
                <w:b/>
                <w:bCs/>
                <w:sz w:val="18"/>
                <w:szCs w:val="18"/>
              </w:rPr>
            </w:pPr>
          </w:p>
        </w:tc>
        <w:tc>
          <w:tcPr>
            <w:tcW w:w="1357" w:type="dxa"/>
            <w:tcBorders>
              <w:top w:val="single" w:sz="4" w:space="0" w:color="auto"/>
              <w:left w:val="nil"/>
              <w:bottom w:val="single" w:sz="4" w:space="0" w:color="auto"/>
              <w:right w:val="double" w:sz="6" w:space="0" w:color="auto"/>
            </w:tcBorders>
          </w:tcPr>
          <w:p w14:paraId="6D7DCBBF" w14:textId="6948E865" w:rsidR="00396B66" w:rsidRPr="002D4215" w:rsidRDefault="00396B66" w:rsidP="00396B66">
            <w:pPr>
              <w:tabs>
                <w:tab w:val="left" w:pos="720"/>
              </w:tabs>
              <w:overflowPunct/>
              <w:autoSpaceDE/>
              <w:adjustRightInd/>
              <w:spacing w:before="40" w:after="40"/>
              <w:rPr>
                <w:ins w:id="175" w:author="ITU" w:date="2023-01-20T09:47:00Z"/>
                <w:rFonts w:asciiTheme="majorBidi" w:hAnsiTheme="majorBidi" w:cstheme="majorBidi"/>
                <w:sz w:val="18"/>
                <w:szCs w:val="18"/>
                <w:lang w:eastAsia="zh-CN"/>
              </w:rPr>
            </w:pPr>
            <w:ins w:id="176" w:author="ITU" w:date="2023-01-20T09:48:00Z">
              <w:r w:rsidRPr="002D4215">
                <w:rPr>
                  <w:rFonts w:asciiTheme="majorBidi" w:hAnsiTheme="majorBidi" w:cstheme="majorBidi"/>
                  <w:sz w:val="18"/>
                  <w:szCs w:val="18"/>
                  <w:lang w:eastAsia="zh-CN"/>
                </w:rPr>
                <w:t>A.2</w:t>
              </w:r>
            </w:ins>
            <w:ins w:id="177" w:author="PTB" w:date="2023-08-02T20:58:00Z">
              <w:r w:rsidRPr="002D4215">
                <w:rPr>
                  <w:rFonts w:asciiTheme="majorBidi" w:hAnsiTheme="majorBidi" w:cstheme="majorBidi"/>
                  <w:b/>
                  <w:bCs/>
                  <w:sz w:val="18"/>
                  <w:szCs w:val="18"/>
                  <w:lang w:eastAsia="zh-CN"/>
                </w:rPr>
                <w:t>7</w:t>
              </w:r>
            </w:ins>
            <w:ins w:id="178" w:author="ITU" w:date="2023-01-20T09:48:00Z">
              <w:r w:rsidRPr="002D4215">
                <w:rPr>
                  <w:rFonts w:asciiTheme="majorBidi" w:hAnsiTheme="majorBidi" w:cstheme="majorBidi"/>
                  <w:sz w:val="18"/>
                  <w:szCs w:val="18"/>
                  <w:lang w:eastAsia="zh-CN"/>
                </w:rPr>
                <w:t>.a</w:t>
              </w:r>
            </w:ins>
          </w:p>
        </w:tc>
        <w:tc>
          <w:tcPr>
            <w:tcW w:w="608" w:type="dxa"/>
            <w:tcBorders>
              <w:top w:val="single" w:sz="4" w:space="0" w:color="auto"/>
              <w:left w:val="nil"/>
              <w:bottom w:val="single" w:sz="4" w:space="0" w:color="auto"/>
              <w:right w:val="single" w:sz="12" w:space="0" w:color="auto"/>
            </w:tcBorders>
            <w:vAlign w:val="center"/>
          </w:tcPr>
          <w:p w14:paraId="0DFE46B1" w14:textId="77777777" w:rsidR="00396B66" w:rsidRPr="002D4215" w:rsidRDefault="00396B66" w:rsidP="00396B66">
            <w:pPr>
              <w:spacing w:before="40" w:after="40"/>
              <w:jc w:val="center"/>
              <w:rPr>
                <w:ins w:id="179" w:author="ITU" w:date="2023-01-20T09:47:00Z"/>
                <w:rFonts w:asciiTheme="majorBidi" w:hAnsiTheme="majorBidi" w:cstheme="majorBidi"/>
                <w:b/>
                <w:bCs/>
                <w:sz w:val="18"/>
                <w:szCs w:val="18"/>
              </w:rPr>
            </w:pPr>
          </w:p>
        </w:tc>
      </w:tr>
      <w:tr w:rsidR="009E757F" w:rsidRPr="002D4215" w14:paraId="4BC82CAF" w14:textId="77777777" w:rsidTr="00A45460">
        <w:trPr>
          <w:cantSplit/>
          <w:jc w:val="center"/>
        </w:trPr>
        <w:tc>
          <w:tcPr>
            <w:tcW w:w="1178" w:type="dxa"/>
            <w:tcBorders>
              <w:top w:val="single" w:sz="4" w:space="0" w:color="auto"/>
              <w:left w:val="single" w:sz="12" w:space="0" w:color="auto"/>
              <w:bottom w:val="single" w:sz="4" w:space="0" w:color="auto"/>
              <w:right w:val="double" w:sz="6" w:space="0" w:color="auto"/>
            </w:tcBorders>
          </w:tcPr>
          <w:p w14:paraId="3A4D5950" w14:textId="1D76EF3C" w:rsidR="009E757F" w:rsidRPr="002D4215" w:rsidRDefault="009E757F" w:rsidP="009E757F">
            <w:pPr>
              <w:tabs>
                <w:tab w:val="left" w:pos="720"/>
              </w:tabs>
              <w:overflowPunct/>
              <w:autoSpaceDE/>
              <w:adjustRightInd/>
              <w:spacing w:before="40" w:after="40"/>
              <w:rPr>
                <w:rFonts w:asciiTheme="majorBidi" w:hAnsiTheme="majorBidi" w:cstheme="majorBidi"/>
                <w:sz w:val="18"/>
                <w:szCs w:val="18"/>
                <w:lang w:eastAsia="zh-CN"/>
              </w:rPr>
            </w:pPr>
            <w:r w:rsidRPr="002D4215">
              <w:rPr>
                <w:rFonts w:asciiTheme="majorBidi" w:hAnsiTheme="majorBidi" w:cstheme="majorBidi"/>
                <w:sz w:val="18"/>
                <w:szCs w:val="18"/>
                <w:lang w:eastAsia="zh-CN"/>
              </w:rPr>
              <w:t>…</w:t>
            </w:r>
          </w:p>
        </w:tc>
        <w:tc>
          <w:tcPr>
            <w:tcW w:w="8012" w:type="dxa"/>
            <w:tcBorders>
              <w:top w:val="single" w:sz="4" w:space="0" w:color="auto"/>
              <w:left w:val="nil"/>
              <w:bottom w:val="single" w:sz="4" w:space="0" w:color="auto"/>
              <w:right w:val="double" w:sz="4" w:space="0" w:color="auto"/>
            </w:tcBorders>
          </w:tcPr>
          <w:p w14:paraId="44681C04" w14:textId="23DFA61B" w:rsidR="009E757F" w:rsidRPr="002D4215" w:rsidRDefault="009E757F" w:rsidP="009E757F">
            <w:pPr>
              <w:spacing w:before="40" w:after="40"/>
              <w:ind w:left="170"/>
              <w:rPr>
                <w:sz w:val="18"/>
                <w:szCs w:val="18"/>
                <w:lang w:eastAsia="zh-CN"/>
              </w:rPr>
            </w:pPr>
            <w:r w:rsidRPr="002D4215">
              <w:rPr>
                <w:sz w:val="18"/>
                <w:szCs w:val="18"/>
                <w:lang w:eastAsia="zh-CN"/>
              </w:rPr>
              <w:t>…</w:t>
            </w:r>
          </w:p>
        </w:tc>
        <w:tc>
          <w:tcPr>
            <w:tcW w:w="799" w:type="dxa"/>
            <w:tcBorders>
              <w:top w:val="single" w:sz="4" w:space="0" w:color="auto"/>
              <w:left w:val="double" w:sz="4" w:space="0" w:color="auto"/>
              <w:bottom w:val="single" w:sz="4" w:space="0" w:color="auto"/>
              <w:right w:val="single" w:sz="4" w:space="0" w:color="auto"/>
            </w:tcBorders>
            <w:vAlign w:val="center"/>
          </w:tcPr>
          <w:p w14:paraId="6907AA01" w14:textId="4ED5C183" w:rsidR="009E757F" w:rsidRPr="002D4215" w:rsidRDefault="009E757F" w:rsidP="009E757F">
            <w:pPr>
              <w:spacing w:before="40" w:after="40"/>
              <w:jc w:val="center"/>
              <w:rPr>
                <w:rFonts w:asciiTheme="majorBidi" w:hAnsiTheme="majorBidi" w:cstheme="majorBidi"/>
                <w:sz w:val="16"/>
                <w:szCs w:val="16"/>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vAlign w:val="center"/>
          </w:tcPr>
          <w:p w14:paraId="6611DF6C" w14:textId="1DF4EBEB" w:rsidR="009E757F" w:rsidRPr="002D4215" w:rsidRDefault="009E757F" w:rsidP="009E757F">
            <w:pPr>
              <w:spacing w:before="40" w:after="40"/>
              <w:jc w:val="center"/>
              <w:rPr>
                <w:rFonts w:asciiTheme="majorBidi" w:hAnsiTheme="majorBidi" w:cstheme="majorBidi"/>
                <w:sz w:val="16"/>
                <w:szCs w:val="16"/>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vAlign w:val="center"/>
          </w:tcPr>
          <w:p w14:paraId="56B52420" w14:textId="682E1DE8" w:rsidR="009E757F" w:rsidRPr="002D4215" w:rsidRDefault="009E757F" w:rsidP="009E757F">
            <w:pPr>
              <w:spacing w:before="40" w:after="40"/>
              <w:jc w:val="center"/>
              <w:rPr>
                <w:rFonts w:asciiTheme="majorBidi" w:hAnsiTheme="majorBidi" w:cstheme="majorBidi"/>
                <w:sz w:val="16"/>
                <w:szCs w:val="16"/>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vAlign w:val="center"/>
          </w:tcPr>
          <w:p w14:paraId="7E37BD0F" w14:textId="625666CA"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b/>
                <w:bCs/>
                <w:sz w:val="18"/>
                <w:szCs w:val="18"/>
              </w:rPr>
              <w:t>…</w:t>
            </w:r>
          </w:p>
        </w:tc>
        <w:tc>
          <w:tcPr>
            <w:tcW w:w="799" w:type="dxa"/>
            <w:tcBorders>
              <w:top w:val="single" w:sz="4" w:space="0" w:color="auto"/>
              <w:left w:val="nil"/>
              <w:bottom w:val="single" w:sz="4" w:space="0" w:color="auto"/>
              <w:right w:val="single" w:sz="4" w:space="0" w:color="auto"/>
            </w:tcBorders>
          </w:tcPr>
          <w:p w14:paraId="3B5CD5B2" w14:textId="2138F4D1"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tcPr>
          <w:p w14:paraId="737EE135" w14:textId="2114C38E"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tcPr>
          <w:p w14:paraId="65929C66" w14:textId="349ED8F5"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single" w:sz="4" w:space="0" w:color="auto"/>
            </w:tcBorders>
          </w:tcPr>
          <w:p w14:paraId="4486CF7E" w14:textId="4CF5F596"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799" w:type="dxa"/>
            <w:tcBorders>
              <w:top w:val="single" w:sz="4" w:space="0" w:color="auto"/>
              <w:left w:val="nil"/>
              <w:bottom w:val="single" w:sz="4" w:space="0" w:color="auto"/>
              <w:right w:val="double" w:sz="6" w:space="0" w:color="auto"/>
            </w:tcBorders>
          </w:tcPr>
          <w:p w14:paraId="02D2F7D5" w14:textId="12DB5961"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c>
          <w:tcPr>
            <w:tcW w:w="1357" w:type="dxa"/>
            <w:tcBorders>
              <w:top w:val="single" w:sz="4" w:space="0" w:color="auto"/>
              <w:left w:val="nil"/>
              <w:bottom w:val="single" w:sz="4" w:space="0" w:color="auto"/>
              <w:right w:val="double" w:sz="6" w:space="0" w:color="auto"/>
            </w:tcBorders>
          </w:tcPr>
          <w:p w14:paraId="727A5ECC" w14:textId="0400A892" w:rsidR="009E757F" w:rsidRPr="002D4215" w:rsidRDefault="009E757F" w:rsidP="009E757F">
            <w:pPr>
              <w:tabs>
                <w:tab w:val="left" w:pos="720"/>
              </w:tabs>
              <w:overflowPunct/>
              <w:autoSpaceDE/>
              <w:adjustRightInd/>
              <w:spacing w:before="40" w:after="40"/>
              <w:rPr>
                <w:rFonts w:asciiTheme="majorBidi" w:hAnsiTheme="majorBidi" w:cstheme="majorBidi"/>
                <w:sz w:val="18"/>
                <w:szCs w:val="18"/>
                <w:lang w:eastAsia="zh-CN"/>
              </w:rPr>
            </w:pPr>
            <w:r w:rsidRPr="002D4215">
              <w:rPr>
                <w:rFonts w:asciiTheme="majorBidi" w:hAnsiTheme="majorBidi" w:cstheme="majorBidi"/>
                <w:sz w:val="16"/>
                <w:szCs w:val="16"/>
              </w:rPr>
              <w:t>…</w:t>
            </w:r>
          </w:p>
        </w:tc>
        <w:tc>
          <w:tcPr>
            <w:tcW w:w="608" w:type="dxa"/>
            <w:tcBorders>
              <w:top w:val="single" w:sz="4" w:space="0" w:color="auto"/>
              <w:left w:val="nil"/>
              <w:bottom w:val="single" w:sz="4" w:space="0" w:color="auto"/>
              <w:right w:val="single" w:sz="12" w:space="0" w:color="auto"/>
            </w:tcBorders>
          </w:tcPr>
          <w:p w14:paraId="5B93AFB2" w14:textId="284FA3B6" w:rsidR="009E757F" w:rsidRPr="002D4215" w:rsidRDefault="009E757F" w:rsidP="009E757F">
            <w:pPr>
              <w:spacing w:before="40" w:after="40"/>
              <w:jc w:val="center"/>
              <w:rPr>
                <w:rFonts w:asciiTheme="majorBidi" w:hAnsiTheme="majorBidi" w:cstheme="majorBidi"/>
                <w:b/>
                <w:bCs/>
                <w:sz w:val="18"/>
                <w:szCs w:val="18"/>
              </w:rPr>
            </w:pPr>
            <w:r w:rsidRPr="002D4215">
              <w:rPr>
                <w:rFonts w:asciiTheme="majorBidi" w:hAnsiTheme="majorBidi" w:cstheme="majorBidi"/>
                <w:sz w:val="16"/>
                <w:szCs w:val="16"/>
              </w:rPr>
              <w:t>…</w:t>
            </w:r>
          </w:p>
        </w:tc>
      </w:tr>
    </w:tbl>
    <w:p w14:paraId="59671A6D" w14:textId="1C5785B0" w:rsidR="00927DE1" w:rsidRPr="002D4215" w:rsidRDefault="00927DE1" w:rsidP="009E757F">
      <w:pPr>
        <w:pStyle w:val="Reasons"/>
      </w:pPr>
    </w:p>
    <w:p w14:paraId="636DB42B" w14:textId="77777777" w:rsidR="00927DE1" w:rsidRPr="002D4215" w:rsidRDefault="00FD669D">
      <w:pPr>
        <w:tabs>
          <w:tab w:val="clear" w:pos="1134"/>
          <w:tab w:val="clear" w:pos="1871"/>
          <w:tab w:val="clear" w:pos="2268"/>
        </w:tabs>
        <w:overflowPunct/>
        <w:autoSpaceDE/>
        <w:autoSpaceDN/>
        <w:adjustRightInd/>
        <w:spacing w:before="0"/>
        <w:textAlignment w:val="auto"/>
      </w:pPr>
      <w:r w:rsidRPr="002D4215">
        <w:br w:type="page"/>
      </w:r>
    </w:p>
    <w:p w14:paraId="02A5B708" w14:textId="77777777" w:rsidR="00927DE1" w:rsidRPr="002D4215" w:rsidRDefault="00927DE1">
      <w:pPr>
        <w:tabs>
          <w:tab w:val="clear" w:pos="1134"/>
          <w:tab w:val="clear" w:pos="1871"/>
          <w:tab w:val="clear" w:pos="2268"/>
        </w:tabs>
        <w:overflowPunct/>
        <w:autoSpaceDE/>
        <w:autoSpaceDN/>
        <w:adjustRightInd/>
        <w:spacing w:before="0"/>
        <w:textAlignment w:val="auto"/>
        <w:sectPr w:rsidR="00927DE1" w:rsidRPr="002D4215">
          <w:type w:val="oddPage"/>
          <w:pgSz w:w="23808" w:h="16840" w:orient="landscape" w:code="8"/>
          <w:pgMar w:top="1134" w:right="1418" w:bottom="1134" w:left="1418" w:header="567" w:footer="567" w:gutter="0"/>
          <w:cols w:space="720"/>
          <w:titlePg/>
          <w:docGrid w:linePitch="326"/>
        </w:sectPr>
      </w:pPr>
    </w:p>
    <w:p w14:paraId="0A703F8F" w14:textId="77777777" w:rsidR="002D4215" w:rsidRPr="002D4215" w:rsidRDefault="002D4215" w:rsidP="002D4215">
      <w:pPr>
        <w:pStyle w:val="Annextitle"/>
      </w:pPr>
      <w:r w:rsidRPr="002D4215">
        <w:lastRenderedPageBreak/>
        <w:t>ATTACHMENT</w:t>
      </w:r>
    </w:p>
    <w:p w14:paraId="0F431763" w14:textId="77777777" w:rsidR="002D4215" w:rsidRPr="002D4215" w:rsidRDefault="002D4215" w:rsidP="002D4215">
      <w:pPr>
        <w:pStyle w:val="Annextitle"/>
      </w:pPr>
      <w:r w:rsidRPr="002D4215">
        <w:t xml:space="preserve">Complementary information about </w:t>
      </w:r>
      <w:bookmarkStart w:id="180" w:name="_Hlk139989143"/>
      <w:r w:rsidRPr="002D4215">
        <w:t xml:space="preserve">an example implementation of a Network Control and Monitoring Centre </w:t>
      </w:r>
      <w:bookmarkEnd w:id="180"/>
      <w:r w:rsidRPr="002D4215">
        <w:t>and its role in controlling the operations of ESIM</w:t>
      </w:r>
    </w:p>
    <w:p w14:paraId="1BE4DA8D" w14:textId="77777777" w:rsidR="002D4215" w:rsidRPr="002D4215" w:rsidRDefault="002D4215" w:rsidP="002D4215">
      <w:r w:rsidRPr="002D4215">
        <w:t xml:space="preserve">The content of this attachment is for information only.  The content is complementary to the information already provided in Doc. 4A/754, and it is not proposed for inclusion either totally or partially, in the Draft New Resolution </w:t>
      </w:r>
      <w:r w:rsidRPr="002D4215">
        <w:rPr>
          <w:b/>
          <w:bCs/>
        </w:rPr>
        <w:t>[EUR-A116-NGSO-ESIM] (WRC-23)</w:t>
      </w:r>
      <w:r w:rsidRPr="002D4215">
        <w:t>.</w:t>
      </w:r>
    </w:p>
    <w:p w14:paraId="6AABF4A8" w14:textId="6BD1FE41" w:rsidR="002D4215" w:rsidRPr="002D4215" w:rsidRDefault="002D4215" w:rsidP="000E6D68">
      <w:pPr>
        <w:pStyle w:val="Headingb"/>
        <w:numPr>
          <w:ilvl w:val="0"/>
          <w:numId w:val="4"/>
        </w:numPr>
        <w:rPr>
          <w:lang w:val="en-GB"/>
        </w:rPr>
      </w:pPr>
      <w:r w:rsidRPr="002D4215">
        <w:rPr>
          <w:lang w:val="en-GB"/>
        </w:rPr>
        <w:t>Introduction</w:t>
      </w:r>
    </w:p>
    <w:p w14:paraId="61D5BE93" w14:textId="77777777" w:rsidR="002D4215" w:rsidRPr="002D4215" w:rsidRDefault="002D4215" w:rsidP="002D4215">
      <w:r w:rsidRPr="002D4215">
        <w:t>This document provides a description of an example implementation of the Network Control and Monitoring Centre (NCMC) as well as some of its functionalities that may be used to address cases of unacceptable interference generated by ESIM.</w:t>
      </w:r>
    </w:p>
    <w:p w14:paraId="5FFCFCAB" w14:textId="77777777" w:rsidR="002D4215" w:rsidRPr="002D4215" w:rsidRDefault="002D4215" w:rsidP="000E6D68">
      <w:pPr>
        <w:pStyle w:val="Headingb"/>
        <w:numPr>
          <w:ilvl w:val="0"/>
          <w:numId w:val="4"/>
        </w:numPr>
        <w:rPr>
          <w:lang w:val="en-GB"/>
        </w:rPr>
      </w:pPr>
      <w:r w:rsidRPr="002D4215">
        <w:rPr>
          <w:lang w:val="en-GB"/>
        </w:rPr>
        <w:t>The role of the Network Control and Monitoring Centre (NCMC) and its functionalities in an example implementation of it</w:t>
      </w:r>
    </w:p>
    <w:p w14:paraId="07762236" w14:textId="77777777" w:rsidR="002D4215" w:rsidRPr="002D4215" w:rsidRDefault="002D4215" w:rsidP="002D4215">
      <w:pPr>
        <w:jc w:val="both"/>
      </w:pPr>
      <w:r w:rsidRPr="002D4215">
        <w:t xml:space="preserve">All user terminals in non-GSO systems, including ESIM, are subject to permanent monitoring and control by a Network Control and Monitoring Centre (NCMC) and are capable of receiving and acting upon “enable transmission” and “disable transmission” commands from the NCMC. </w:t>
      </w:r>
    </w:p>
    <w:p w14:paraId="5A0B2F48" w14:textId="77777777" w:rsidR="002D4215" w:rsidRPr="002D4215" w:rsidRDefault="002D4215" w:rsidP="002D4215">
      <w:pPr>
        <w:jc w:val="both"/>
      </w:pPr>
      <w:r w:rsidRPr="002D4215">
        <w:t xml:space="preserve">The NCMC is responsible for the system configuration, control, monitoring, alarming, and reporting of all devices on the entire system. In particular, the NCMC monitors and controls the operation of any ESIM and is able to determine whether the ESIM is malfunctioning. For example, the NCMC could limit the transmission in case an ESIM would not be able to point correctly to the wanted satellite during its operation.   </w:t>
      </w:r>
    </w:p>
    <w:p w14:paraId="7A21C9CD" w14:textId="77777777" w:rsidR="002D4215" w:rsidRPr="002D4215" w:rsidRDefault="002D4215" w:rsidP="002D4215">
      <w:pPr>
        <w:jc w:val="both"/>
      </w:pPr>
      <w:r w:rsidRPr="002D4215">
        <w:t xml:space="preserve">This section provides a general overview of the functionalities of an example implementation of the NCMC. Since hardware and software characteristics of NCMC are case-specific, those requirements should not be part of the Draft New Resolution </w:t>
      </w:r>
      <w:r w:rsidRPr="002D227A">
        <w:rPr>
          <w:b/>
          <w:bCs/>
        </w:rPr>
        <w:t>[EUR-A116-NGSO-ESIM] (WRC-23)</w:t>
      </w:r>
      <w:r w:rsidRPr="002D4215">
        <w:t xml:space="preserve"> so that the ITU does not advocate for a particular implementation of NCMC functions.</w:t>
      </w:r>
    </w:p>
    <w:p w14:paraId="7D47A5D8" w14:textId="77777777" w:rsidR="002D4215" w:rsidRPr="002D4215" w:rsidRDefault="002D4215" w:rsidP="000E6D68">
      <w:pPr>
        <w:pStyle w:val="Paragraphedeliste"/>
        <w:numPr>
          <w:ilvl w:val="1"/>
          <w:numId w:val="4"/>
        </w:numPr>
        <w:rPr>
          <w:b/>
        </w:rPr>
      </w:pPr>
      <w:r w:rsidRPr="002D4215">
        <w:rPr>
          <w:b/>
        </w:rPr>
        <w:t>Database of regulatory, technical and operational requirements</w:t>
      </w:r>
    </w:p>
    <w:p w14:paraId="40B250B8" w14:textId="77777777" w:rsidR="002D4215" w:rsidRPr="002D4215" w:rsidRDefault="002D4215" w:rsidP="002D4215">
      <w:pPr>
        <w:jc w:val="both"/>
      </w:pPr>
      <w:r w:rsidRPr="002D4215">
        <w:t xml:space="preserve">In the example implementation considered here, the NCMC works in association with a database of regulatory, technical and operational requirements to which all user terminals, including ESIM, are subject. This database includes the list of administrations that granted authorisations to ESIM to operate on the territories under their jurisdiction. The information in that database also includes the EIRP and power spectral density limits allowed for maritime and aeronautical ESIM in order to comply with the provisions of the Draft New </w:t>
      </w:r>
      <w:r w:rsidRPr="002D227A">
        <w:rPr>
          <w:b/>
          <w:bCs/>
        </w:rPr>
        <w:t>Resolution [EUR-A116-NGSO-ESIM] (WRC-23)</w:t>
      </w:r>
      <w:r w:rsidRPr="002D4215">
        <w:t xml:space="preserve">, as well as the specific local regulatory requirements, which can be more or less stringent than those provisions. </w:t>
      </w:r>
    </w:p>
    <w:p w14:paraId="13CF896C" w14:textId="77777777" w:rsidR="002D4215" w:rsidRPr="002D4215" w:rsidRDefault="002D4215" w:rsidP="002D4215">
      <w:pPr>
        <w:jc w:val="both"/>
      </w:pPr>
      <w:r w:rsidRPr="002D4215">
        <w:t xml:space="preserve">This database is regularly updated to capture any change, for example evolution of the list of countries that authorised the operation of ESIM and the associated provisions. </w:t>
      </w:r>
    </w:p>
    <w:p w14:paraId="1BD7C143" w14:textId="77777777" w:rsidR="002D4215" w:rsidRPr="002D4215" w:rsidRDefault="002D4215" w:rsidP="000E6D68">
      <w:pPr>
        <w:pStyle w:val="Paragraphedeliste"/>
        <w:numPr>
          <w:ilvl w:val="1"/>
          <w:numId w:val="4"/>
        </w:numPr>
        <w:rPr>
          <w:b/>
        </w:rPr>
      </w:pPr>
      <w:r w:rsidRPr="002D4215">
        <w:rPr>
          <w:b/>
        </w:rPr>
        <w:t>Timing elements associated to changes of ESIM configuration</w:t>
      </w:r>
    </w:p>
    <w:p w14:paraId="3F1DF6B0" w14:textId="77777777" w:rsidR="002D4215" w:rsidRPr="002D4215" w:rsidRDefault="002D4215" w:rsidP="002D4215">
      <w:pPr>
        <w:jc w:val="both"/>
      </w:pPr>
      <w:r w:rsidRPr="002D4215">
        <w:t xml:space="preserve">In the example implementation considered here, it is worth noting that, for each ESIM, the NCMC has real-time access to its latitude, longitude, altitude (in case of A-ESIM), transmit power, transmit frequency and channel bandwidth.  In particular, bandwidth and power can be allocated to each ESIM in a process governed by the NCMC based on demand and local regulatory requirements, which ensures compliance in a given country/geographical area.  In other words, thanks to this bi-directional </w:t>
      </w:r>
      <w:r w:rsidRPr="002D4215">
        <w:lastRenderedPageBreak/>
        <w:t xml:space="preserve">exchange of “signalling information” between the NCMC and ESIM, the NCMC can limit the operation of ESIM only to the territories under the jurisdiction of those countries that have authorised their use.  This applies also to scenarios in which an aircraft flies at high speed over a territory where the borders of countries are close to each other.  In fact, in general, signalling information is exchanged between the ESIM and the NCMC with a duty cycle that does not exceeds </w:t>
      </w:r>
      <w:r w:rsidRPr="002D4215">
        <w:rPr>
          <w:b/>
        </w:rPr>
        <w:t>a few milliseconds</w:t>
      </w:r>
      <w:r w:rsidRPr="002D4215">
        <w:t>.  Such a short duty cycle allows A-ESIM and M-ESIM to have its operation swiftly limited to those territories from which they can operate.</w:t>
      </w:r>
    </w:p>
    <w:p w14:paraId="7B8DA57C" w14:textId="77777777" w:rsidR="002D4215" w:rsidRPr="002D4215" w:rsidRDefault="002D4215" w:rsidP="002D4215">
      <w:pPr>
        <w:jc w:val="both"/>
      </w:pPr>
      <w:r w:rsidRPr="002D4215">
        <w:t>More in general, while the NCMC generates a schedule of configurations in advance, using information about the current and predicted state of the system, it is also able to adjust the schedule in response to sudden changes in demand, terminal position, channel conditions and malfunctioning. As a result, system components, including ESIM, will enact configurations changes according to the schedule, in a “centralized intelligence/distributed execution” manner but also by reacting to unforeseen circumstances. Overall, the level of sophistication of current NCMC ensures a continuous, efficient, optimized and regulatory-compliant allocation of communications resources in real-time and under all conditions.</w:t>
      </w:r>
    </w:p>
    <w:p w14:paraId="0412874D" w14:textId="77777777" w:rsidR="002D4215" w:rsidRPr="002D4215" w:rsidRDefault="002D4215" w:rsidP="002D4215">
      <w:pPr>
        <w:jc w:val="both"/>
      </w:pPr>
      <w:r w:rsidRPr="002D4215">
        <w:t xml:space="preserve">To conclude, given the capabilities described above, it is clear that the NCMC is able to execute “disable transmission” to ESIM when instructed to do so the case of interference or when a given country has not given the authorisation to the ESIM to operate on the territory under its jurisdiction. </w:t>
      </w:r>
    </w:p>
    <w:p w14:paraId="55DD552F" w14:textId="77777777" w:rsidR="002D4215" w:rsidRPr="002D4215" w:rsidRDefault="002D4215" w:rsidP="002D4215">
      <w:pPr>
        <w:jc w:val="both"/>
      </w:pPr>
      <w:r w:rsidRPr="002D4215">
        <w:t xml:space="preserve">The above modus operandi is applicable also to GSO ESIM in Ka-band, which have already been operating under the control of an NCMC since a few years already and for which no significant interference events have been reported. </w:t>
      </w:r>
    </w:p>
    <w:p w14:paraId="2719DF77" w14:textId="77777777" w:rsidR="002D4215" w:rsidRPr="002D4215" w:rsidRDefault="002D4215" w:rsidP="000E6D68">
      <w:pPr>
        <w:pStyle w:val="Headingb"/>
        <w:numPr>
          <w:ilvl w:val="0"/>
          <w:numId w:val="4"/>
        </w:numPr>
        <w:rPr>
          <w:lang w:val="en-GB"/>
        </w:rPr>
      </w:pPr>
      <w:bookmarkStart w:id="181" w:name="_Hlk141350294"/>
      <w:r w:rsidRPr="002D4215">
        <w:rPr>
          <w:lang w:val="en-GB"/>
        </w:rPr>
        <w:t>Summary</w:t>
      </w:r>
    </w:p>
    <w:p w14:paraId="269EA795" w14:textId="77777777" w:rsidR="002D4215" w:rsidRPr="002D4215" w:rsidRDefault="002D4215" w:rsidP="002D4215">
      <w:pPr>
        <w:jc w:val="both"/>
      </w:pPr>
      <w:r w:rsidRPr="002D4215">
        <w:t xml:space="preserve">The information contained in section 1 of this attachment is provided to clarify the role and functionalities of the NCMC in one example implementation. This matter deals with the way ESIM networks could be operated and no specific implementation of NCMC should be mandated by the ITU, because a given system may implement the NCMC functionalities differently. Consequently, no regulatory provisions need to be included in the Draft New Resolution </w:t>
      </w:r>
      <w:r w:rsidRPr="00093388">
        <w:rPr>
          <w:b/>
          <w:bCs/>
        </w:rPr>
        <w:t>[EUR-A116-NGSO-ESIM] (WRC-23).</w:t>
      </w:r>
    </w:p>
    <w:p w14:paraId="2F8FC051" w14:textId="77777777" w:rsidR="002D4215" w:rsidRDefault="002D4215" w:rsidP="002D4215">
      <w:pPr>
        <w:jc w:val="both"/>
      </w:pPr>
      <w:r w:rsidRPr="002D4215">
        <w:t xml:space="preserve">WRC-23 may decide to take the above information into account when deliberating on the technical, regulatory and operational provisions to include in the Draft New Resolution </w:t>
      </w:r>
      <w:r w:rsidRPr="00093388">
        <w:rPr>
          <w:b/>
          <w:bCs/>
        </w:rPr>
        <w:t xml:space="preserve">[EUR-A116-NGSO-ESIM] (WRC-23) </w:t>
      </w:r>
      <w:r w:rsidRPr="002D4215">
        <w:t>and to which non-GSO ESIM shall be subject.</w:t>
      </w:r>
      <w:bookmarkEnd w:id="181"/>
    </w:p>
    <w:sectPr w:rsidR="002D4215">
      <w:footerReference w:type="even" r:id="rId20"/>
      <w:footerReference w:type="first" r:id="rId21"/>
      <w:type w:val="oddPage"/>
      <w:pgSz w:w="11907" w:h="16834" w:code="9"/>
      <w:pgMar w:top="1418" w:right="1134" w:bottom="1418"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7A335" w14:textId="77777777" w:rsidR="00B057B8" w:rsidRDefault="00B057B8">
      <w:r>
        <w:separator/>
      </w:r>
    </w:p>
  </w:endnote>
  <w:endnote w:type="continuationSeparator" w:id="0">
    <w:p w14:paraId="21142EA0" w14:textId="77777777" w:rsidR="00B057B8" w:rsidRDefault="00B057B8">
      <w:r>
        <w:continuationSeparator/>
      </w:r>
    </w:p>
  </w:endnote>
  <w:endnote w:type="continuationNotice" w:id="1">
    <w:p w14:paraId="1DAD31AF" w14:textId="77777777" w:rsidR="00B057B8" w:rsidRDefault="00B057B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MS UI Gothic">
    <w:panose1 w:val="020B0600070205080204"/>
    <w:charset w:val="80"/>
    <w:family w:val="swiss"/>
    <w:pitch w:val="variable"/>
    <w:sig w:usb0="E00002FF" w:usb1="6AC7FDFB" w:usb2="08000012" w:usb3="00000000" w:csb0="0002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Mincho">
    <w:altName w:val="Yu Gothic"/>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elvetica Neue">
    <w:altName w:val="Arial"/>
    <w:charset w:val="00"/>
    <w:family w:val="roman"/>
    <w:pitch w:val="default"/>
  </w:font>
  <w:font w:name="MS PGothic">
    <w:panose1 w:val="020B0600070205080204"/>
    <w:charset w:val="80"/>
    <w:family w:val="swiss"/>
    <w:pitch w:val="variable"/>
    <w:sig w:usb0="E00002FF" w:usb1="6AC7FDFB" w:usb2="08000012" w:usb3="00000000" w:csb0="0002009F" w:csb1="00000000"/>
  </w:font>
  <w:font w:name="'宋体">
    <w:altName w:val="SimSun"/>
    <w:charset w:val="86"/>
    <w:family w:val="auto"/>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FD29" w14:textId="77777777" w:rsidR="00927DE1" w:rsidRDefault="00FD669D">
    <w:pPr>
      <w:framePr w:wrap="around" w:vAnchor="text" w:hAnchor="margin" w:xAlign="right" w:y="1"/>
    </w:pPr>
    <w:r>
      <w:fldChar w:fldCharType="begin"/>
    </w:r>
    <w:r>
      <w:instrText xml:space="preserve">PAGE  </w:instrText>
    </w:r>
    <w:r>
      <w:fldChar w:fldCharType="end"/>
    </w:r>
  </w:p>
  <w:p w14:paraId="069AC499" w14:textId="4CCDC6C5" w:rsidR="00927DE1" w:rsidRDefault="00FD669D">
    <w:pPr>
      <w:ind w:right="360"/>
      <w:rPr>
        <w:lang w:val="en-US"/>
      </w:rPr>
    </w:pPr>
    <w:r>
      <w:fldChar w:fldCharType="begin"/>
    </w:r>
    <w:r>
      <w:rPr>
        <w:lang w:val="en-US"/>
      </w:rPr>
      <w:instrText xml:space="preserve"> FILENAME \p  \* MERGEFORMAT </w:instrText>
    </w:r>
    <w:r>
      <w:fldChar w:fldCharType="separate"/>
    </w:r>
    <w:r>
      <w:rPr>
        <w:noProof/>
        <w:lang w:val="en-US"/>
      </w:rPr>
      <w:t>C:\Users\murphy\Dropbox\ProposalSharing\WRC-19\Template\English.docx</w:t>
    </w:r>
    <w:r>
      <w:fldChar w:fldCharType="end"/>
    </w:r>
    <w:r>
      <w:rPr>
        <w:lang w:val="en-US"/>
      </w:rPr>
      <w:tab/>
    </w:r>
    <w:r>
      <w:fldChar w:fldCharType="begin"/>
    </w:r>
    <w:r>
      <w:instrText xml:space="preserve"> SAVEDATE \@ DD.MM.YY </w:instrText>
    </w:r>
    <w:r>
      <w:fldChar w:fldCharType="separate"/>
    </w:r>
    <w:r w:rsidR="00AE25EB">
      <w:rPr>
        <w:noProof/>
      </w:rPr>
      <w:t>23.09.23</w:t>
    </w:r>
    <w:r>
      <w:fldChar w:fldCharType="end"/>
    </w:r>
    <w:r>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4CC3" w14:textId="77777777" w:rsidR="00927DE1" w:rsidRDefault="00FD669D">
    <w:pPr>
      <w:pStyle w:val="Pieddepage"/>
    </w:pPr>
    <w:r>
      <w:rPr>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CB0E" w14:textId="77777777" w:rsidR="00927DE1" w:rsidRDefault="00927DE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8F9DA" w14:textId="77777777" w:rsidR="00927DE1" w:rsidRDefault="00FD669D">
    <w:pPr>
      <w:framePr w:wrap="around" w:vAnchor="text" w:hAnchor="margin" w:xAlign="right" w:y="1"/>
    </w:pPr>
    <w:r>
      <w:fldChar w:fldCharType="begin"/>
    </w:r>
    <w:r>
      <w:instrText xml:space="preserve">PAGE  </w:instrText>
    </w:r>
    <w:r>
      <w:fldChar w:fldCharType="end"/>
    </w:r>
  </w:p>
  <w:p w14:paraId="1625C36A" w14:textId="22CC4F34" w:rsidR="00927DE1" w:rsidRDefault="00FD669D">
    <w:pPr>
      <w:ind w:right="360"/>
      <w:rPr>
        <w:lang w:val="en-US"/>
      </w:rPr>
    </w:pPr>
    <w:r>
      <w:fldChar w:fldCharType="begin"/>
    </w:r>
    <w:r>
      <w:rPr>
        <w:lang w:val="en-US"/>
      </w:rPr>
      <w:instrText xml:space="preserve"> FILENAME \p  \* MERGEFORMAT </w:instrText>
    </w:r>
    <w:r>
      <w:fldChar w:fldCharType="separate"/>
    </w:r>
    <w:r>
      <w:rPr>
        <w:noProof/>
        <w:lang w:val="en-US"/>
      </w:rPr>
      <w:t>P:\ENG\ITU-R\SG-R\CPM23-2\FINALREPORT\001E.docx</w:t>
    </w:r>
    <w:r>
      <w:fldChar w:fldCharType="end"/>
    </w:r>
    <w:r>
      <w:rPr>
        <w:lang w:val="en-US"/>
      </w:rPr>
      <w:tab/>
    </w:r>
    <w:r>
      <w:fldChar w:fldCharType="begin"/>
    </w:r>
    <w:r>
      <w:instrText xml:space="preserve"> SAVEDATE \@ DD.MM.YY </w:instrText>
    </w:r>
    <w:r>
      <w:fldChar w:fldCharType="separate"/>
    </w:r>
    <w:r w:rsidR="00AE25EB">
      <w:rPr>
        <w:noProof/>
      </w:rPr>
      <w:t>23.09.23</w:t>
    </w:r>
    <w:r>
      <w:fldChar w:fldCharType="end"/>
    </w:r>
    <w:r>
      <w:rPr>
        <w:lang w:val="en-US"/>
      </w:rPr>
      <w:tab/>
    </w:r>
    <w:r>
      <w:fldChar w:fldCharType="begin"/>
    </w:r>
    <w:r>
      <w:instrText xml:space="preserve"> PRINTDATE \@ DD.MM.YY </w:instrText>
    </w:r>
    <w:r>
      <w:fldChar w:fldCharType="separate"/>
    </w:r>
    <w:r>
      <w:rPr>
        <w:noProof/>
      </w:rPr>
      <w:t>20.04.23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0FA6" w14:textId="77777777" w:rsidR="00927DE1" w:rsidRDefault="00FD669D">
    <w:pPr>
      <w:pStyle w:val="Pieddepage"/>
      <w:rPr>
        <w:lang w:val="en-US"/>
      </w:rPr>
    </w:pPr>
    <w:r>
      <w:fldChar w:fldCharType="begin"/>
    </w:r>
    <w:r>
      <w:rPr>
        <w:lang w:val="en-US"/>
      </w:rPr>
      <w:instrText xml:space="preserve"> FILENAME \p  \* MERGEFORMAT </w:instrText>
    </w:r>
    <w:r>
      <w:fldChar w:fldCharType="separate"/>
    </w:r>
    <w:r>
      <w:rPr>
        <w:lang w:val="en-US"/>
      </w:rPr>
      <w:t>P:\ENG\ITU-R\SG-R\CPM23-2\FINALREPORT\001E.docx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C11B4" w14:textId="77777777" w:rsidR="00B057B8" w:rsidRDefault="00B057B8">
      <w:r>
        <w:rPr>
          <w:b/>
        </w:rPr>
        <w:t>_______________</w:t>
      </w:r>
    </w:p>
  </w:footnote>
  <w:footnote w:type="continuationSeparator" w:id="0">
    <w:p w14:paraId="424149B2" w14:textId="77777777" w:rsidR="00B057B8" w:rsidRDefault="00B057B8">
      <w:r>
        <w:continuationSeparator/>
      </w:r>
    </w:p>
  </w:footnote>
  <w:footnote w:type="continuationNotice" w:id="1">
    <w:p w14:paraId="05DD61A9" w14:textId="77777777" w:rsidR="00B057B8" w:rsidRDefault="00B057B8">
      <w:pPr>
        <w:spacing w:before="0"/>
      </w:pPr>
    </w:p>
  </w:footnote>
  <w:footnote w:id="2">
    <w:p w14:paraId="46967288" w14:textId="77777777" w:rsidR="00927DE1" w:rsidRDefault="00FD669D">
      <w:pPr>
        <w:pStyle w:val="Notedebasdepage"/>
      </w:pPr>
      <w:r>
        <w:rPr>
          <w:rStyle w:val="Appelnotedebasdep"/>
        </w:rPr>
        <w:footnoteRef/>
      </w:r>
      <w:r>
        <w:t xml:space="preserve"> The fourth altitude value (</w:t>
      </w:r>
      <w:r>
        <w:rPr>
          <w:i/>
        </w:rPr>
        <w:t>H</w:t>
      </w:r>
      <w:r>
        <w:rPr>
          <w:i/>
          <w:vertAlign w:val="subscript"/>
        </w:rPr>
        <w:t>4</w:t>
      </w:r>
      <w:r>
        <w:t xml:space="preserve">) computed in accordance with this </w:t>
      </w:r>
      <w:r>
        <w:rPr>
          <w:i/>
        </w:rPr>
        <w:t>H</w:t>
      </w:r>
      <w:r>
        <w:rPr>
          <w:i/>
          <w:vertAlign w:val="subscript"/>
        </w:rPr>
        <w:t>step</w:t>
      </w:r>
      <w:r>
        <w:t xml:space="preserve"> is adjusted to 2.99 km to facilitate the examination of compliance with the two sets of pfd values indicated in Part 2 of Annex 1.</w:t>
      </w:r>
    </w:p>
  </w:footnote>
  <w:footnote w:id="3">
    <w:p w14:paraId="14B4ACBE" w14:textId="77777777" w:rsidR="00927DE1" w:rsidRDefault="00FD669D">
      <w:pPr>
        <w:pStyle w:val="Notedebasdepage"/>
        <w:rPr>
          <w:lang w:val="en-US"/>
        </w:rPr>
      </w:pPr>
      <w:r>
        <w:rPr>
          <w:rStyle w:val="Appelnotedebasdep"/>
        </w:rPr>
        <w:footnoteRef/>
      </w:r>
      <w:r>
        <w:t xml:space="preserve"> These provisions do not apply to non-GSO systems using  orbits with an apogee less than 2000 km that employ frequency reuse schemes of at least three colours.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D34B" w14:textId="77777777" w:rsidR="00927DE1" w:rsidRDefault="00927DE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6300" w14:textId="77777777" w:rsidR="00927DE1" w:rsidRDefault="00FD669D">
    <w:pPr>
      <w:pStyle w:val="En-tte"/>
    </w:pPr>
    <w:r>
      <w:fldChar w:fldCharType="begin"/>
    </w:r>
    <w:r>
      <w:instrText xml:space="preserve"> PAGE  \* MERGEFORMAT </w:instrText>
    </w:r>
    <w:r>
      <w:fldChar w:fldCharType="separate"/>
    </w:r>
    <w:r>
      <w:rPr>
        <w:noProof/>
      </w:rPr>
      <w:t>2</w:t>
    </w:r>
    <w:r>
      <w:fldChar w:fldCharType="end"/>
    </w:r>
  </w:p>
  <w:p w14:paraId="5A58DB7A" w14:textId="77777777" w:rsidR="00927DE1" w:rsidRDefault="00FD669D">
    <w:pPr>
      <w:pStyle w:val="En-tte"/>
    </w:pPr>
    <w:r>
      <w:t>CMR23/</w:t>
    </w:r>
    <w:bookmarkStart w:id="59" w:name="OLE_LINK1"/>
    <w:bookmarkStart w:id="60" w:name="OLE_LINK2"/>
    <w:bookmarkStart w:id="61" w:name="OLE_LINK3"/>
    <w:r>
      <w:t>XXX(Add.11)</w:t>
    </w:r>
    <w:bookmarkEnd w:id="59"/>
    <w:bookmarkEnd w:id="60"/>
    <w:bookmarkEnd w:id="61"/>
    <w: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D9333" w14:textId="77777777" w:rsidR="00927DE1" w:rsidRDefault="00927D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31F4"/>
    <w:multiLevelType w:val="multilevel"/>
    <w:tmpl w:val="F1EECA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733263"/>
    <w:multiLevelType w:val="hybridMultilevel"/>
    <w:tmpl w:val="13C0145E"/>
    <w:lvl w:ilvl="0" w:tplc="92D6C94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0C2729F"/>
    <w:multiLevelType w:val="hybridMultilevel"/>
    <w:tmpl w:val="42E47B08"/>
    <w:lvl w:ilvl="0" w:tplc="3C388158">
      <w:numFmt w:val="bullet"/>
      <w:lvlText w:val="–"/>
      <w:lvlJc w:val="left"/>
      <w:pPr>
        <w:ind w:left="1488" w:hanging="1128"/>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D6D3970"/>
    <w:multiLevelType w:val="multilevel"/>
    <w:tmpl w:val="7C3478EC"/>
    <w:lvl w:ilvl="0">
      <w:start w:val="1"/>
      <w:numFmt w:val="decimal"/>
      <w:lvlText w:val="%1"/>
      <w:lvlJc w:val="left"/>
      <w:pPr>
        <w:ind w:left="1130" w:hanging="1130"/>
      </w:pPr>
      <w:rPr>
        <w:rFonts w:hint="default"/>
      </w:rPr>
    </w:lvl>
    <w:lvl w:ilvl="1">
      <w:start w:val="1"/>
      <w:numFmt w:val="decimal"/>
      <w:lvlText w:val="%1.%2"/>
      <w:lvlJc w:val="left"/>
      <w:pPr>
        <w:ind w:left="1130" w:hanging="1130"/>
      </w:pPr>
      <w:rPr>
        <w:rFonts w:hint="default"/>
      </w:rPr>
    </w:lvl>
    <w:lvl w:ilvl="2">
      <w:start w:val="1"/>
      <w:numFmt w:val="decimal"/>
      <w:lvlText w:val="%1.%2.%3"/>
      <w:lvlJc w:val="left"/>
      <w:pPr>
        <w:ind w:left="1130" w:hanging="1130"/>
      </w:pPr>
      <w:rPr>
        <w:rFonts w:hint="default"/>
      </w:rPr>
    </w:lvl>
    <w:lvl w:ilvl="3">
      <w:start w:val="1"/>
      <w:numFmt w:val="decimal"/>
      <w:lvlText w:val="%1.%2.%3.%4"/>
      <w:lvlJc w:val="left"/>
      <w:pPr>
        <w:ind w:left="1130" w:hanging="1130"/>
      </w:pPr>
      <w:rPr>
        <w:rFonts w:hint="default"/>
      </w:rPr>
    </w:lvl>
    <w:lvl w:ilvl="4">
      <w:start w:val="1"/>
      <w:numFmt w:val="decimal"/>
      <w:lvlText w:val="%1.%2.%3.%4.%5"/>
      <w:lvlJc w:val="left"/>
      <w:pPr>
        <w:ind w:left="1130" w:hanging="1130"/>
      </w:pPr>
      <w:rPr>
        <w:rFonts w:hint="default"/>
      </w:rPr>
    </w:lvl>
    <w:lvl w:ilvl="5">
      <w:start w:val="1"/>
      <w:numFmt w:val="decimal"/>
      <w:lvlText w:val="%1.%2.%3.%4.%5.%6"/>
      <w:lvlJc w:val="left"/>
      <w:pPr>
        <w:ind w:left="1130" w:hanging="113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2"/>
  </w:num>
  <w:num w:numId="4">
    <w:abstractNumId w:val="0"/>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TB-7">
    <w15:presenceInfo w15:providerId="None" w15:userId="PTB-7"/>
  </w15:person>
  <w15:person w15:author="CEPT">
    <w15:presenceInfo w15:providerId="None" w15:userId="CEPT"/>
  </w15:person>
  <w15:person w15:author="PTB">
    <w15:presenceInfo w15:providerId="None" w15:userId="PTB"/>
  </w15:person>
  <w15:person w15:author="Aubineau, Philippe">
    <w15:presenceInfo w15:providerId="AD" w15:userId="S::philippe.aubineau@itu.int::94b55dfa-5045-487b-a6a8-bb707758eced"/>
  </w15:person>
  <w15:person w15:author="EGYPT">
    <w15:presenceInfo w15:providerId="None" w15:userId="EGYPT"/>
  </w15:person>
  <w15:person w15:author="LUX">
    <w15:presenceInfo w15:providerId="None" w15:userId="LUX"/>
  </w15:person>
  <w15:person w15:author="English">
    <w15:presenceInfo w15:providerId="None" w15:userId="English"/>
  </w15:person>
  <w15:person w15:author="ITU">
    <w15:presenceInfo w15:providerId="None" w15:userId="ITU"/>
  </w15:person>
  <w15:person w15:author="ESA">
    <w15:presenceInfo w15:providerId="None" w15:userId="E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E1"/>
    <w:rsid w:val="00056A6C"/>
    <w:rsid w:val="00093388"/>
    <w:rsid w:val="000E6D68"/>
    <w:rsid w:val="002935CB"/>
    <w:rsid w:val="002D227A"/>
    <w:rsid w:val="002D4215"/>
    <w:rsid w:val="0031518B"/>
    <w:rsid w:val="0035559C"/>
    <w:rsid w:val="00396B66"/>
    <w:rsid w:val="00453277"/>
    <w:rsid w:val="004600A3"/>
    <w:rsid w:val="004C1273"/>
    <w:rsid w:val="007C74B4"/>
    <w:rsid w:val="007E6E90"/>
    <w:rsid w:val="00885F88"/>
    <w:rsid w:val="008F4330"/>
    <w:rsid w:val="00927DE1"/>
    <w:rsid w:val="009422F3"/>
    <w:rsid w:val="009809F4"/>
    <w:rsid w:val="00982D5B"/>
    <w:rsid w:val="009E757F"/>
    <w:rsid w:val="009F3F11"/>
    <w:rsid w:val="00AD5E76"/>
    <w:rsid w:val="00AE25EB"/>
    <w:rsid w:val="00B057B8"/>
    <w:rsid w:val="00B54DF7"/>
    <w:rsid w:val="00D2723E"/>
    <w:rsid w:val="00DB3FF7"/>
    <w:rsid w:val="00E310ED"/>
    <w:rsid w:val="00EC0EAC"/>
    <w:rsid w:val="00EE1A86"/>
    <w:rsid w:val="00F35247"/>
    <w:rsid w:val="00F63582"/>
    <w:rsid w:val="00FD66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8A022E"/>
  <w15:docId w15:val="{D38F3242-8EFD-44D6-A19A-CB7CF070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aliases w:val="título 1,H1,h1,h11,h12,h13,h14,h15,h16,h17,h111,h121,h131,h141,h151,h161,h18,h112,h122,h132,h142,h152,h162,h19,h113,h123,h133,h143,h153,h163,1,l1,II+,I,Section Head,Chapter Heading,h:1,h:1app,app heading 1,Head 1 (Chapter heading),Titre§,H,H11"/>
    <w:basedOn w:val="Normal"/>
    <w:next w:val="Normal"/>
    <w:link w:val="Titre1Car"/>
    <w:qFormat/>
    <w:pPr>
      <w:keepNext/>
      <w:keepLines/>
      <w:spacing w:before="280"/>
      <w:ind w:left="1134" w:hanging="1134"/>
      <w:outlineLvl w:val="0"/>
    </w:pPr>
    <w:rPr>
      <w:b/>
      <w:sz w:val="28"/>
    </w:rPr>
  </w:style>
  <w:style w:type="paragraph" w:styleId="Titre2">
    <w:name w:val="heading 2"/>
    <w:aliases w:val="Sub-section,H2,h2,h21,Heading Two,R2,l2,UNDERRUBRIK 1-2,Head 2,List level 2,Sub-Heading,A,1st level heading,level 2 no toc,2nd level,Titre2,h:2,h:2app,2,level 2,Head2A,PA Major Section,Major Section,Head2,Header 2,Level 2 Head,Heading 2 Hidden"/>
    <w:basedOn w:val="Titre1"/>
    <w:next w:val="Normal"/>
    <w:link w:val="Titre2Car"/>
    <w:qFormat/>
    <w:pPr>
      <w:spacing w:before="200"/>
      <w:outlineLvl w:val="1"/>
    </w:pPr>
    <w:rPr>
      <w:sz w:val="24"/>
    </w:rPr>
  </w:style>
  <w:style w:type="paragraph" w:styleId="Titre3">
    <w:name w:val="heading 3"/>
    <w:aliases w:val="Memo Heading 3,H3,h3,h31,3,h 3,3rd level,subsect,0H,l3,list 3,Head 3,h32,h33,h34,h35,h36,h37,h38,h311,h321,h331,h341,h351,h361,h371,h39,h312,h322,h332,h342,h352,h362,h372,h310,h313,h323,h333,h343,h353,h363,h373,h314,h324,h334,título"/>
    <w:basedOn w:val="Titre1"/>
    <w:next w:val="Normal"/>
    <w:link w:val="Titre3Car"/>
    <w:qFormat/>
    <w:pPr>
      <w:tabs>
        <w:tab w:val="clear" w:pos="1134"/>
      </w:tabs>
      <w:spacing w:before="200"/>
      <w:outlineLvl w:val="2"/>
    </w:pPr>
    <w:rPr>
      <w:sz w:val="24"/>
    </w:rPr>
  </w:style>
  <w:style w:type="paragraph" w:styleId="Titre4">
    <w:name w:val="heading 4"/>
    <w:aliases w:val="H4,h4,H41,h41,H42,h42,H43,h43,H411,h411,H421,h421,H44,h44,H412,h412,H422,h422,H431,h431,H45,h45,H413,h413,H423,h423,H432,h432,H46,h46,H47,h47,Memo Heading 4,Heading 14,Heading 141,Heading 142,4 Car"/>
    <w:basedOn w:val="Titre3"/>
    <w:next w:val="Normal"/>
    <w:link w:val="Titre4Car"/>
    <w:qFormat/>
    <w:pPr>
      <w:outlineLvl w:val="3"/>
    </w:pPr>
  </w:style>
  <w:style w:type="paragraph" w:styleId="Titre5">
    <w:name w:val="heading 5"/>
    <w:aliases w:val="H5"/>
    <w:basedOn w:val="Titre4"/>
    <w:next w:val="Normal"/>
    <w:link w:val="Titre5Car"/>
    <w:qFormat/>
    <w:pPr>
      <w:outlineLvl w:val="4"/>
    </w:pPr>
  </w:style>
  <w:style w:type="paragraph" w:styleId="Titre6">
    <w:name w:val="heading 6"/>
    <w:aliases w:val="H6"/>
    <w:basedOn w:val="Titre4"/>
    <w:next w:val="Normal"/>
    <w:link w:val="Titre6Car"/>
    <w:qFormat/>
    <w:pPr>
      <w:outlineLvl w:val="5"/>
    </w:pPr>
  </w:style>
  <w:style w:type="paragraph" w:styleId="Titre7">
    <w:name w:val="heading 7"/>
    <w:aliases w:val="H7,8"/>
    <w:basedOn w:val="Titre6"/>
    <w:next w:val="Normal"/>
    <w:link w:val="Titre7Car"/>
    <w:qFormat/>
    <w:pPr>
      <w:outlineLvl w:val="6"/>
    </w:pPr>
  </w:style>
  <w:style w:type="paragraph" w:styleId="Titre8">
    <w:name w:val="heading 8"/>
    <w:basedOn w:val="Titre6"/>
    <w:next w:val="Normal"/>
    <w:link w:val="Titre8Car"/>
    <w:qFormat/>
    <w:pPr>
      <w:outlineLvl w:val="7"/>
    </w:pPr>
  </w:style>
  <w:style w:type="paragraph" w:styleId="Titre9">
    <w:name w:val="heading 9"/>
    <w:aliases w:val="Figure Heading,FH"/>
    <w:basedOn w:val="Titre6"/>
    <w:next w:val="Normal"/>
    <w:link w:val="Titre9Car"/>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qFormat/>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link w:val="AnnextitleChar"/>
    <w:pPr>
      <w:keepNext/>
      <w:keepLines/>
      <w:spacing w:before="240" w:after="280"/>
      <w:jc w:val="center"/>
    </w:pPr>
    <w:rPr>
      <w:rFonts w:ascii="Times New Roman Bold" w:hAnsi="Times New Roman Bold"/>
      <w:b/>
      <w:sz w:val="28"/>
    </w:rPr>
  </w:style>
  <w:style w:type="character" w:customStyle="1" w:styleId="Appdef">
    <w:name w:val="App_def"/>
    <w:basedOn w:val="Policepardfaut"/>
    <w:rPr>
      <w:rFonts w:ascii="Times New Roman" w:hAnsi="Times New Roman"/>
      <w:b/>
    </w:rPr>
  </w:style>
  <w:style w:type="character" w:customStyle="1" w:styleId="Appref">
    <w:name w:val="App_ref"/>
    <w:basedOn w:val="Policepardfaut"/>
    <w:qFormat/>
  </w:style>
  <w:style w:type="paragraph" w:customStyle="1" w:styleId="AppendixNo">
    <w:name w:val="Appendix_No"/>
    <w:basedOn w:val="AnnexNo"/>
    <w:next w:val="Annexref"/>
    <w:link w:val="AppendixNoChar"/>
    <w:qFormat/>
  </w:style>
  <w:style w:type="paragraph" w:customStyle="1" w:styleId="ApptoAnnex">
    <w:name w:val="App_to_Annex"/>
    <w:basedOn w:val="AppendixNo"/>
    <w:next w:val="Normal"/>
    <w:qFormat/>
  </w:style>
  <w:style w:type="paragraph" w:customStyle="1" w:styleId="Appendixref">
    <w:name w:val="Appendix_ref"/>
    <w:basedOn w:val="Annexref"/>
    <w:next w:val="Annextitle"/>
  </w:style>
  <w:style w:type="paragraph" w:customStyle="1" w:styleId="Appendixtitle">
    <w:name w:val="Appendix_title"/>
    <w:basedOn w:val="Annextitle"/>
    <w:next w:val="Normal"/>
    <w:link w:val="AppendixtitleChar"/>
    <w:qFormat/>
  </w:style>
  <w:style w:type="character" w:customStyle="1" w:styleId="Artdef">
    <w:name w:val="Art_def"/>
    <w:basedOn w:val="Policepardfaut"/>
    <w:qFormat/>
    <w:rPr>
      <w:rFonts w:ascii="Times New Roman" w:hAnsi="Times New Roman"/>
      <w:b/>
    </w:rPr>
  </w:style>
  <w:style w:type="paragraph" w:customStyle="1" w:styleId="Artheading">
    <w:name w:val="Art_heading"/>
    <w:basedOn w:val="Normal"/>
    <w:next w:val="Normal"/>
    <w:pPr>
      <w:spacing w:before="480"/>
      <w:jc w:val="center"/>
    </w:pPr>
    <w:rPr>
      <w:rFonts w:ascii="Times New Roman Bold" w:hAnsi="Times New Roman Bold"/>
      <w:b/>
      <w:sz w:val="28"/>
    </w:rPr>
  </w:style>
  <w:style w:type="paragraph" w:customStyle="1" w:styleId="ArtNo">
    <w:name w:val="Art_No"/>
    <w:basedOn w:val="Normal"/>
    <w:next w:val="Normal"/>
    <w:link w:val="ArtNoChar"/>
    <w:pPr>
      <w:keepNext/>
      <w:keepLines/>
      <w:spacing w:before="480"/>
      <w:jc w:val="center"/>
    </w:pPr>
    <w:rPr>
      <w:caps/>
      <w:sz w:val="28"/>
    </w:rPr>
  </w:style>
  <w:style w:type="character" w:customStyle="1" w:styleId="Artref">
    <w:name w:val="Art_ref"/>
    <w:basedOn w:val="Policepardfaut"/>
    <w:qFormat/>
  </w:style>
  <w:style w:type="paragraph" w:customStyle="1" w:styleId="Arttitle">
    <w:name w:val="Art_title"/>
    <w:basedOn w:val="Normal"/>
    <w:next w:val="Normal"/>
    <w:link w:val="ArttitleCar"/>
    <w:pPr>
      <w:keepNext/>
      <w:keepLines/>
      <w:spacing w:before="240"/>
      <w:jc w:val="center"/>
    </w:pPr>
    <w:rPr>
      <w:b/>
      <w:sz w:val="28"/>
    </w:rPr>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pPr>
      <w:keepNext/>
      <w:keepLines/>
      <w:spacing w:before="160"/>
      <w:ind w:left="1134"/>
    </w:pPr>
    <w:rPr>
      <w:i/>
    </w:rPr>
  </w:style>
  <w:style w:type="paragraph" w:customStyle="1" w:styleId="ChapNo">
    <w:name w:val="Chap_No"/>
    <w:basedOn w:val="ArtNo"/>
    <w:next w:val="Normal"/>
    <w:link w:val="ChapNoChar"/>
    <w:rPr>
      <w:rFonts w:ascii="Times New Roman Bold" w:hAnsi="Times New Roman Bold"/>
      <w:b/>
    </w:rPr>
  </w:style>
  <w:style w:type="paragraph" w:customStyle="1" w:styleId="Chaptitle">
    <w:name w:val="Chap_title"/>
    <w:basedOn w:val="Arttitle"/>
    <w:next w:val="Normal"/>
    <w:link w:val="ChaptitleChar"/>
  </w:style>
  <w:style w:type="character" w:styleId="Appeldenotedefin">
    <w:name w:val="endnote reference"/>
    <w:basedOn w:val="Policepardfaut"/>
    <w:rPr>
      <w:vertAlign w:val="superscript"/>
    </w:rPr>
  </w:style>
  <w:style w:type="paragraph" w:customStyle="1" w:styleId="enumlev1">
    <w:name w:val="enumlev1"/>
    <w:basedOn w:val="Normal"/>
    <w:link w:val="enumlev1Char"/>
    <w:qFormat/>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aliases w:val="eq"/>
    <w:basedOn w:val="Normal"/>
    <w:link w:val="EquationChar"/>
    <w:pPr>
      <w:tabs>
        <w:tab w:val="clear" w:pos="1871"/>
        <w:tab w:val="clear" w:pos="2268"/>
        <w:tab w:val="center" w:pos="4820"/>
        <w:tab w:val="right" w:pos="9639"/>
      </w:tabs>
    </w:pPr>
  </w:style>
  <w:style w:type="paragraph" w:customStyle="1" w:styleId="Equationlegend">
    <w:name w:val="Equation_legend"/>
    <w:basedOn w:val="Retraitnormal"/>
    <w:link w:val="EquationlegendChar"/>
    <w:qFormat/>
    <w:pPr>
      <w:tabs>
        <w:tab w:val="clear" w:pos="1134"/>
        <w:tab w:val="clear" w:pos="2268"/>
        <w:tab w:val="right" w:pos="1871"/>
        <w:tab w:val="left" w:pos="2041"/>
      </w:tabs>
      <w:spacing w:before="80"/>
      <w:ind w:left="2041" w:hanging="2041"/>
    </w:pPr>
  </w:style>
  <w:style w:type="paragraph" w:styleId="Retraitnormal">
    <w:name w:val="Normal Indent"/>
    <w:basedOn w:val="Normal"/>
    <w:link w:val="RetraitnormalCar"/>
    <w:pPr>
      <w:ind w:left="1134"/>
    </w:pPr>
  </w:style>
  <w:style w:type="paragraph" w:customStyle="1" w:styleId="Figure">
    <w:name w:val="Figure"/>
    <w:aliases w:val="fig"/>
    <w:basedOn w:val="Normal"/>
    <w:next w:val="Normal"/>
    <w:link w:val="FigureChar"/>
    <w:pPr>
      <w:keepNext/>
      <w:keepLines/>
      <w:jc w:val="center"/>
    </w:pPr>
  </w:style>
  <w:style w:type="paragraph" w:customStyle="1" w:styleId="Figurelegend">
    <w:name w:val="Figure_legend"/>
    <w:basedOn w:val="Normal"/>
    <w:link w:val="FigurelegendChar"/>
    <w:pPr>
      <w:keepNext/>
      <w:keepLines/>
      <w:spacing w:before="20" w:after="20"/>
    </w:pPr>
    <w:rPr>
      <w:sz w:val="18"/>
    </w:rPr>
  </w:style>
  <w:style w:type="paragraph" w:customStyle="1" w:styleId="FigureNo">
    <w:name w:val="Figure_No"/>
    <w:basedOn w:val="Normal"/>
    <w:next w:val="Normal"/>
    <w:link w:val="FigureNoChar"/>
    <w:qFormat/>
    <w:pPr>
      <w:keepNext/>
      <w:keepLines/>
      <w:spacing w:before="480" w:after="120"/>
      <w:jc w:val="center"/>
    </w:pPr>
    <w:rPr>
      <w:caps/>
      <w:sz w:val="20"/>
    </w:rPr>
  </w:style>
  <w:style w:type="paragraph" w:customStyle="1" w:styleId="Figuretitle">
    <w:name w:val="Figure_title"/>
    <w:basedOn w:val="Normal"/>
    <w:next w:val="Normal"/>
    <w:link w:val="FiguretitleChar"/>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pPr>
      <w:keepNext w:val="0"/>
    </w:pPr>
  </w:style>
  <w:style w:type="paragraph" w:styleId="Pieddepage">
    <w:name w:val="footer"/>
    <w:aliases w:val="footer odd,footer,fo,pie de página,footer1,footer odd1,footer5,footer odd4,footer odd2,footer2,footer odd3,footer11,footer odd11,footer51,footer odd41,footer odd21,footer21,footer12,footer odd12,footer52,footer odd42,footer odd22,footer22"/>
    <w:basedOn w:val="Normal"/>
    <w:link w:val="PieddepageCar"/>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aliases w:val="footer odd Car,footer Car,fo Car,pie de página Car,footer1 Car,footer odd1 Car,footer5 Car,footer odd4 Car,footer odd2 Car,footer2 Car,footer odd3 Car,footer11 Car,footer odd11 Car,footer51 Car,footer odd41 Car,footer odd21 Car"/>
    <w:basedOn w:val="Policepardfaut"/>
    <w:link w:val="Pieddepage"/>
    <w:rPr>
      <w:rFonts w:ascii="Times New Roman" w:hAnsi="Times New Roman"/>
      <w:caps/>
      <w:noProof/>
      <w:sz w:val="16"/>
      <w:lang w:val="en-GB" w:eastAsia="en-US"/>
    </w:rPr>
  </w:style>
  <w:style w:type="paragraph" w:customStyle="1" w:styleId="FirstFooter">
    <w:name w:val="FirstFooter"/>
    <w:basedOn w:val="Pieddepag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o,fr,Style 13,FR,Style 17,Appel note de bas de p + 11 pt,Italic,Appel note de bas de p1,Appel note de bas de p2,Footnote,R"/>
    <w:basedOn w:val="Policepardfaut"/>
    <w:qFormat/>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ECC Footnote,fn,ft"/>
    <w:basedOn w:val="Normal"/>
    <w:link w:val="NotedebasdepageCar"/>
    <w:qFormat/>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ECC Footnote Car,fn Car,ft Car"/>
    <w:basedOn w:val="Policepardfaut"/>
    <w:link w:val="Notedebasdepage"/>
    <w:qFormat/>
    <w:rPr>
      <w:rFonts w:ascii="Times New Roman" w:hAnsi="Times New Roman"/>
      <w:sz w:val="24"/>
      <w:lang w:val="en-GB" w:eastAsia="en-US"/>
    </w:rPr>
  </w:style>
  <w:style w:type="paragraph" w:styleId="En-tte">
    <w:name w:val="header"/>
    <w:aliases w:val="encabezado,he,header odd,header odd1,header odd2,header,h,Header/Footer,Page No,header odd3,header odd4,header odd5,header odd6,header1,header2,header3,header odd11,header odd21,header odd7,header4,header odd8,header odd9,header5,header odd12,ho"/>
    <w:basedOn w:val="Normal"/>
    <w:link w:val="En-tteCar"/>
    <w:uiPriority w:val="99"/>
    <w:qFormat/>
    <w:pPr>
      <w:spacing w:before="0"/>
      <w:jc w:val="center"/>
    </w:pPr>
    <w:rPr>
      <w:sz w:val="18"/>
    </w:rPr>
  </w:style>
  <w:style w:type="character" w:customStyle="1" w:styleId="En-tteCar">
    <w:name w:val="En-tête Car"/>
    <w:aliases w:val="encabezado Car,he Car,header odd Car,header odd1 Car,header odd2 Car,header Car,h Car,Header/Footer Car,Page No Car,header odd3 Car,header odd4 Car,header odd5 Car,header odd6 Car,header1 Car,header2 Car,header3 Car,header odd11 Car,ho Car"/>
    <w:basedOn w:val="Policepardfaut"/>
    <w:link w:val="En-tte"/>
    <w:uiPriority w:val="99"/>
    <w:qFormat/>
    <w:rPr>
      <w:rFonts w:ascii="Times New Roman" w:hAnsi="Times New Roman"/>
      <w:sz w:val="18"/>
      <w:lang w:val="en-GB" w:eastAsia="en-US"/>
    </w:rPr>
  </w:style>
  <w:style w:type="paragraph" w:customStyle="1" w:styleId="Normalaftertitle">
    <w:name w:val="Normal after title"/>
    <w:basedOn w:val="Normal"/>
    <w:next w:val="Normal"/>
    <w:link w:val="NormalaftertitleChar"/>
    <w:qFormat/>
    <w:pPr>
      <w:spacing w:before="280"/>
    </w:pPr>
  </w:style>
  <w:style w:type="paragraph" w:customStyle="1" w:styleId="Section1">
    <w:name w:val="Section_1"/>
    <w:basedOn w:val="Normal"/>
    <w:link w:val="Section1Char"/>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Section3">
    <w:name w:val="Section_3"/>
    <w:basedOn w:val="Section1"/>
    <w:rPr>
      <w:b w:val="0"/>
    </w:rPr>
  </w:style>
  <w:style w:type="paragraph" w:customStyle="1" w:styleId="SectionNo">
    <w:name w:val="Section_No"/>
    <w:basedOn w:val="AnnexNo"/>
    <w:next w:val="Normal"/>
  </w:style>
  <w:style w:type="paragraph" w:customStyle="1" w:styleId="Sectiontitle">
    <w:name w:val="Section_title"/>
    <w:basedOn w:val="Annextitle"/>
    <w:next w:val="Normalaftertitle"/>
  </w:style>
  <w:style w:type="paragraph" w:customStyle="1" w:styleId="Source">
    <w:name w:val="Source"/>
    <w:basedOn w:val="Normal"/>
    <w:next w:val="Normal"/>
    <w:link w:val="SourceCarattere"/>
    <w:pPr>
      <w:spacing w:before="840"/>
      <w:jc w:val="center"/>
    </w:pPr>
    <w:rPr>
      <w:b/>
      <w:sz w:val="28"/>
    </w:rPr>
  </w:style>
  <w:style w:type="paragraph" w:customStyle="1" w:styleId="SpecialFooter">
    <w:name w:val="Special Footer"/>
    <w:basedOn w:val="Pieddepage"/>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style>
  <w:style w:type="character" w:customStyle="1" w:styleId="Tablefreq">
    <w:name w:val="Table_freq"/>
    <w:basedOn w:val="Policepardfaut"/>
    <w:qFormat/>
    <w:rPr>
      <w:b/>
      <w:color w:val="auto"/>
      <w:sz w:val="20"/>
    </w:rPr>
  </w:style>
  <w:style w:type="paragraph" w:customStyle="1" w:styleId="Tablehead">
    <w:name w:val="Table_head"/>
    <w:basedOn w:val="Normal"/>
    <w:link w:val="TableheadChar"/>
    <w:qFormat/>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Pr>
      <w:sz w:val="20"/>
    </w:rPr>
  </w:style>
  <w:style w:type="paragraph" w:customStyle="1" w:styleId="TableNo">
    <w:name w:val="Table_No"/>
    <w:basedOn w:val="Normal"/>
    <w:next w:val="Normal"/>
    <w:link w:val="TableNoChar"/>
    <w:qFormat/>
    <w:pPr>
      <w:keepNext/>
      <w:spacing w:before="560" w:after="120"/>
      <w:jc w:val="center"/>
    </w:pPr>
    <w:rPr>
      <w:caps/>
      <w:sz w:val="20"/>
    </w:rPr>
  </w:style>
  <w:style w:type="paragraph" w:customStyle="1" w:styleId="Tableref">
    <w:name w:val="Table_ref"/>
    <w:basedOn w:val="Normal"/>
    <w:next w:val="Normal"/>
    <w:pPr>
      <w:keepNext/>
      <w:spacing w:before="560"/>
      <w:jc w:val="center"/>
    </w:pPr>
    <w:rPr>
      <w:sz w:val="20"/>
    </w:rPr>
  </w:style>
  <w:style w:type="paragraph" w:customStyle="1" w:styleId="Normalend">
    <w:name w:val="Normal_end"/>
    <w:basedOn w:val="Normal"/>
    <w:next w:val="Normal"/>
    <w:qFormat/>
    <w:rPr>
      <w:lang w:val="en-US"/>
    </w:rPr>
  </w:style>
  <w:style w:type="paragraph" w:customStyle="1" w:styleId="Proposal">
    <w:name w:val="Proposal"/>
    <w:basedOn w:val="Normal"/>
    <w:next w:val="Normal"/>
    <w:link w:val="ProposalChar"/>
    <w:qFormat/>
    <w:pPr>
      <w:keepNext/>
      <w:spacing w:before="240"/>
    </w:pPr>
    <w:rPr>
      <w:rFonts w:hAnsi="Times New Roman Bold"/>
      <w:b/>
    </w:rPr>
  </w:style>
  <w:style w:type="paragraph" w:customStyle="1" w:styleId="Reasons">
    <w:name w:val="Reasons"/>
    <w:basedOn w:val="Normal"/>
    <w:link w:val="ReasonsChar"/>
    <w:qFormat/>
    <w:pPr>
      <w:tabs>
        <w:tab w:val="clear" w:pos="1871"/>
        <w:tab w:val="clear" w:pos="2268"/>
        <w:tab w:val="left" w:pos="1588"/>
        <w:tab w:val="left" w:pos="1985"/>
      </w:tabs>
    </w:pPr>
  </w:style>
  <w:style w:type="paragraph" w:customStyle="1" w:styleId="Questiondate">
    <w:name w:val="Question_date"/>
    <w:basedOn w:val="Normal"/>
    <w:next w:val="Normalaftertitle"/>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styleId="TM1">
    <w:name w:val="toc 1"/>
    <w:aliases w:val="ECC Index 1"/>
    <w:basedOn w:val="Normal"/>
    <w:link w:val="TM1Car"/>
    <w:uiPriority w:val="39"/>
    <w:qFormat/>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aliases w:val="ECC Index 2"/>
    <w:basedOn w:val="TM1"/>
    <w:uiPriority w:val="39"/>
    <w:qFormat/>
    <w:pPr>
      <w:spacing w:before="120"/>
    </w:pPr>
  </w:style>
  <w:style w:type="paragraph" w:styleId="TM3">
    <w:name w:val="toc 3"/>
    <w:aliases w:val="ECC Index 3"/>
    <w:basedOn w:val="TM2"/>
    <w:uiPriority w:val="39"/>
    <w:qFormat/>
  </w:style>
  <w:style w:type="paragraph" w:styleId="TM4">
    <w:name w:val="toc 4"/>
    <w:aliases w:val="ECC Index 4"/>
    <w:basedOn w:val="TM3"/>
    <w:uiPriority w:val="39"/>
  </w:style>
  <w:style w:type="paragraph" w:styleId="TM5">
    <w:name w:val="toc 5"/>
    <w:basedOn w:val="TM4"/>
    <w:uiPriority w:val="39"/>
  </w:style>
  <w:style w:type="paragraph" w:styleId="TM6">
    <w:name w:val="toc 6"/>
    <w:basedOn w:val="TM4"/>
    <w:uiPriority w:val="39"/>
  </w:style>
  <w:style w:type="paragraph" w:styleId="TM7">
    <w:name w:val="toc 7"/>
    <w:basedOn w:val="TM4"/>
    <w:uiPriority w:val="39"/>
  </w:style>
  <w:style w:type="paragraph" w:styleId="TM8">
    <w:name w:val="toc 8"/>
    <w:basedOn w:val="TM4"/>
    <w:uiPriority w:val="39"/>
  </w:style>
  <w:style w:type="paragraph" w:customStyle="1" w:styleId="Title1">
    <w:name w:val="Title 1"/>
    <w:basedOn w:val="Source"/>
    <w:next w:val="Normal"/>
    <w:link w:val="Title1Char"/>
    <w:pPr>
      <w:tabs>
        <w:tab w:val="left" w:pos="567"/>
        <w:tab w:val="left" w:pos="1701"/>
        <w:tab w:val="left" w:pos="2835"/>
      </w:tabs>
      <w:spacing w:before="240"/>
    </w:pPr>
    <w:rPr>
      <w:b w:val="0"/>
      <w:caps/>
    </w:rPr>
  </w:style>
  <w:style w:type="paragraph" w:customStyle="1" w:styleId="Title2">
    <w:name w:val="Title 2"/>
    <w:basedOn w:val="Source"/>
    <w:next w:val="Normal"/>
    <w:link w:val="Title2Carattere"/>
    <w:pPr>
      <w:overflowPunct/>
      <w:autoSpaceDE/>
      <w:autoSpaceDN/>
      <w:adjustRightInd/>
      <w:spacing w:before="480"/>
      <w:textAlignment w:val="auto"/>
    </w:pPr>
    <w:rPr>
      <w:b w:val="0"/>
      <w:caps/>
    </w:rPr>
  </w:style>
  <w:style w:type="paragraph" w:customStyle="1" w:styleId="Title3">
    <w:name w:val="Title 3"/>
    <w:basedOn w:val="Title2"/>
    <w:next w:val="Normal"/>
    <w:link w:val="Title3Char"/>
    <w:pPr>
      <w:spacing w:before="240"/>
    </w:pPr>
    <w:rPr>
      <w:caps w:val="0"/>
    </w:rPr>
  </w:style>
  <w:style w:type="paragraph" w:customStyle="1" w:styleId="Title4">
    <w:name w:val="Title 4"/>
    <w:basedOn w:val="Title3"/>
    <w:next w:val="Titre1"/>
    <w:rPr>
      <w:b/>
    </w:rPr>
  </w:style>
  <w:style w:type="paragraph" w:customStyle="1" w:styleId="Tabletext">
    <w:name w:val="Table_text"/>
    <w:basedOn w:val="Normal"/>
    <w:link w:val="TabletextChar"/>
    <w:qFormat/>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qFormat/>
    <w:pPr>
      <w:keepNext/>
      <w:keepLines/>
      <w:spacing w:before="0" w:after="120"/>
      <w:jc w:val="center"/>
    </w:pPr>
    <w:rPr>
      <w:rFonts w:ascii="Times New Roman Bold" w:hAnsi="Times New Roman Bold"/>
      <w:b/>
      <w:sz w:val="20"/>
    </w:rPr>
  </w:style>
  <w:style w:type="paragraph" w:customStyle="1" w:styleId="Headingi">
    <w:name w:val="Heading_i"/>
    <w:basedOn w:val="Normal"/>
    <w:next w:val="Normal"/>
    <w:link w:val="HeadingiChar"/>
    <w:qFormat/>
    <w:pPr>
      <w:spacing w:before="160"/>
    </w:pPr>
    <w:rPr>
      <w:i/>
    </w:rPr>
  </w:style>
  <w:style w:type="paragraph" w:customStyle="1" w:styleId="Headingb">
    <w:name w:val="Heading_b"/>
    <w:basedOn w:val="Normal"/>
    <w:next w:val="Normal"/>
    <w:link w:val="HeadingbChar"/>
    <w:qFormat/>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pPr>
      <w:tabs>
        <w:tab w:val="left" w:pos="284"/>
      </w:tabs>
      <w:spacing w:before="80"/>
    </w:pPr>
  </w:style>
  <w:style w:type="paragraph" w:customStyle="1" w:styleId="Part1">
    <w:name w:val="Part_1"/>
    <w:basedOn w:val="Section1"/>
    <w:next w:val="Section1"/>
    <w:qFormat/>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
  </w:style>
  <w:style w:type="paragraph" w:customStyle="1" w:styleId="Recdate">
    <w:name w:val="Rec_date"/>
    <w:basedOn w:val="Normal"/>
    <w:next w:val="Normalaftertitle"/>
    <w:pPr>
      <w:keepNext/>
      <w:keepLines/>
      <w:jc w:val="right"/>
    </w:pPr>
    <w:rPr>
      <w:sz w:val="22"/>
    </w:rPr>
  </w:style>
  <w:style w:type="paragraph" w:customStyle="1" w:styleId="RecNo">
    <w:name w:val="Rec_No"/>
    <w:basedOn w:val="Normal"/>
    <w:next w:val="Normal"/>
    <w:link w:val="RecNoChar"/>
    <w:pPr>
      <w:keepNext/>
      <w:keepLines/>
      <w:spacing w:before="480"/>
      <w:jc w:val="center"/>
    </w:pPr>
    <w:rPr>
      <w:caps/>
      <w:sz w:val="28"/>
    </w:rPr>
  </w:style>
  <w:style w:type="paragraph" w:customStyle="1" w:styleId="Rectitle">
    <w:name w:val="Rec_title"/>
    <w:basedOn w:val="RecNo"/>
    <w:next w:val="Normal"/>
    <w:link w:val="Rectitle0"/>
    <w:pPr>
      <w:spacing w:before="240"/>
    </w:pPr>
    <w:rPr>
      <w:rFonts w:ascii="Times New Roman Bold" w:hAnsi="Times New Roman Bold"/>
      <w:b/>
      <w:caps w:val="0"/>
    </w:rPr>
  </w:style>
  <w:style w:type="paragraph" w:customStyle="1" w:styleId="ResNo">
    <w:name w:val="Res_No"/>
    <w:basedOn w:val="RecNo"/>
    <w:next w:val="Normal"/>
    <w:link w:val="ResNoChar"/>
    <w:qFormat/>
  </w:style>
  <w:style w:type="paragraph" w:customStyle="1" w:styleId="Restitle">
    <w:name w:val="Res_title"/>
    <w:basedOn w:val="Rectitle"/>
    <w:next w:val="Normal"/>
    <w:link w:val="RestitleChar"/>
    <w:qFormat/>
  </w:style>
  <w:style w:type="paragraph" w:customStyle="1" w:styleId="AppArtNo">
    <w:name w:val="App_Art_No"/>
    <w:basedOn w:val="ArtNo"/>
    <w:qFormat/>
  </w:style>
  <w:style w:type="paragraph" w:customStyle="1" w:styleId="AppArttitle">
    <w:name w:val="App_Art_title"/>
    <w:basedOn w:val="Arttitle"/>
    <w:qFormat/>
  </w:style>
  <w:style w:type="paragraph" w:customStyle="1" w:styleId="Committee">
    <w:name w:val="Committee"/>
    <w:basedOn w:val="Normal"/>
    <w:qFormat/>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pPr>
      <w:jc w:val="center"/>
    </w:pPr>
    <w:rPr>
      <w:b/>
      <w:bCs/>
      <w:sz w:val="28"/>
      <w:szCs w:val="28"/>
    </w:rPr>
  </w:style>
  <w:style w:type="paragraph" w:styleId="Textedebulles">
    <w:name w:val="Balloon Text"/>
    <w:basedOn w:val="Normal"/>
    <w:link w:val="TextedebullesCar"/>
    <w:unhideWhenUsed/>
    <w:pPr>
      <w:spacing w:before="0"/>
    </w:pPr>
    <w:rPr>
      <w:rFonts w:ascii="Segoe UI" w:hAnsi="Segoe UI" w:cs="Segoe UI"/>
      <w:sz w:val="18"/>
      <w:szCs w:val="18"/>
    </w:rPr>
  </w:style>
  <w:style w:type="character" w:customStyle="1" w:styleId="TextedebullesCar">
    <w:name w:val="Texte de bulles Car"/>
    <w:basedOn w:val="Policepardfaut"/>
    <w:link w:val="Textedebulles"/>
    <w:rPr>
      <w:rFonts w:ascii="Segoe UI" w:hAnsi="Segoe UI" w:cs="Segoe UI"/>
      <w:sz w:val="18"/>
      <w:szCs w:val="18"/>
      <w:lang w:val="en-GB" w:eastAsia="en-US"/>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Pr>
      <w:rFonts w:ascii="Times New Roman" w:hAnsi="Times New Roman"/>
      <w:b w:val="0"/>
    </w:rPr>
  </w:style>
  <w:style w:type="paragraph" w:customStyle="1" w:styleId="Normalsplit">
    <w:name w:val="Normal_split"/>
    <w:basedOn w:val="Normal"/>
    <w:qFormat/>
  </w:style>
  <w:style w:type="paragraph" w:customStyle="1" w:styleId="Headingsplit">
    <w:name w:val="Heading_split"/>
    <w:basedOn w:val="Headingi"/>
    <w:qFormat/>
    <w:rPr>
      <w:lang w:val="en-US"/>
    </w:rPr>
  </w:style>
  <w:style w:type="paragraph" w:customStyle="1" w:styleId="MethodHeadingb">
    <w:name w:val="Method_Headingb"/>
    <w:basedOn w:val="Headingb"/>
    <w:qFormat/>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style>
  <w:style w:type="paragraph" w:customStyle="1" w:styleId="Methodheading2">
    <w:name w:val="Method_heading2"/>
    <w:basedOn w:val="Titre2"/>
    <w:next w:val="Normal"/>
    <w:qFormat/>
  </w:style>
  <w:style w:type="paragraph" w:customStyle="1" w:styleId="Methodheading3">
    <w:name w:val="Method_heading3"/>
    <w:basedOn w:val="Titre3"/>
    <w:next w:val="Normal"/>
    <w:qFormat/>
  </w:style>
  <w:style w:type="paragraph" w:customStyle="1" w:styleId="Methodheading4">
    <w:name w:val="Method_heading4"/>
    <w:basedOn w:val="Titre4"/>
    <w:next w:val="Normal"/>
    <w:qFormat/>
  </w:style>
  <w:style w:type="paragraph" w:customStyle="1" w:styleId="TableTextS5">
    <w:name w:val="Table_TextS5"/>
    <w:basedOn w:val="Normal"/>
    <w:link w:val="TableTextS5Char"/>
    <w:qFormat/>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qFormat/>
  </w:style>
  <w:style w:type="character" w:customStyle="1" w:styleId="TabletextChar">
    <w:name w:val="Table_text Char"/>
    <w:basedOn w:val="Policepardfaut"/>
    <w:link w:val="Tabletext"/>
    <w:qFormat/>
    <w:rPr>
      <w:rFonts w:ascii="Times New Roman" w:hAnsi="Times New Roman"/>
      <w:lang w:val="en-GB" w:eastAsia="en-US"/>
    </w:rPr>
  </w:style>
  <w:style w:type="paragraph" w:customStyle="1" w:styleId="TabletextHanging0">
    <w:name w:val="Table_text + Hanging:  0"/>
    <w:aliases w:val="5 cm"/>
    <w:basedOn w:val="Tabletext"/>
    <w:pPr>
      <w:ind w:left="284" w:hanging="284"/>
    </w:pPr>
    <w:rPr>
      <w:lang w:val="en-US"/>
    </w:rPr>
  </w:style>
  <w:style w:type="character" w:customStyle="1" w:styleId="ProposalChar">
    <w:name w:val="Proposal Char"/>
    <w:basedOn w:val="Policepardfaut"/>
    <w:link w:val="Proposal"/>
    <w:qFormat/>
    <w:locked/>
    <w:rPr>
      <w:rFonts w:ascii="Times New Roman" w:hAnsi="Times New Roman Bold"/>
      <w:b/>
      <w:sz w:val="24"/>
      <w:lang w:val="en-GB" w:eastAsia="en-US"/>
    </w:rPr>
  </w:style>
  <w:style w:type="character" w:styleId="Marquedecommentaire">
    <w:name w:val="annotation reference"/>
    <w:basedOn w:val="Policepardfaut"/>
    <w:unhideWhenUsed/>
    <w:qFormat/>
    <w:rPr>
      <w:sz w:val="16"/>
      <w:szCs w:val="16"/>
    </w:rPr>
  </w:style>
  <w:style w:type="paragraph" w:styleId="Commentaire">
    <w:name w:val="annotation text"/>
    <w:basedOn w:val="Normal"/>
    <w:link w:val="CommentaireCar"/>
    <w:unhideWhenUsed/>
    <w:qFormat/>
    <w:rPr>
      <w:sz w:val="20"/>
    </w:rPr>
  </w:style>
  <w:style w:type="character" w:customStyle="1" w:styleId="CommentaireCar">
    <w:name w:val="Commentaire Car"/>
    <w:basedOn w:val="Policepardfaut"/>
    <w:link w:val="Commentaire"/>
    <w:rPr>
      <w:rFonts w:ascii="Times New Roman" w:hAnsi="Times New Roman"/>
      <w:lang w:val="en-GB" w:eastAsia="en-US"/>
    </w:rPr>
  </w:style>
  <w:style w:type="paragraph" w:styleId="Objetducommentaire">
    <w:name w:val="annotation subject"/>
    <w:basedOn w:val="Commentaire"/>
    <w:next w:val="Commentaire"/>
    <w:link w:val="ObjetducommentaireCar"/>
    <w:unhideWhenUsed/>
    <w:rPr>
      <w:b/>
      <w:bCs/>
    </w:rPr>
  </w:style>
  <w:style w:type="character" w:customStyle="1" w:styleId="ObjetducommentaireCar">
    <w:name w:val="Objet du commentaire Car"/>
    <w:basedOn w:val="CommentaireCar"/>
    <w:link w:val="Objetducommentaire"/>
    <w:rPr>
      <w:rFonts w:ascii="Times New Roman" w:hAnsi="Times New Roman"/>
      <w:b/>
      <w:bCs/>
      <w:lang w:val="en-GB" w:eastAsia="en-US"/>
    </w:rPr>
  </w:style>
  <w:style w:type="paragraph" w:styleId="Rvision">
    <w:name w:val="Revision"/>
    <w:hidden/>
    <w:uiPriority w:val="99"/>
    <w:rPr>
      <w:rFonts w:ascii="Times New Roman" w:hAnsi="Times New Roman"/>
      <w:sz w:val="24"/>
      <w:lang w:val="en-GB" w:eastAsia="en-US"/>
    </w:rPr>
  </w:style>
  <w:style w:type="character" w:customStyle="1" w:styleId="TableheadChar">
    <w:name w:val="Table_head Char"/>
    <w:basedOn w:val="Policepardfaut"/>
    <w:link w:val="Tablehead"/>
    <w:qFormat/>
    <w:locked/>
    <w:rPr>
      <w:rFonts w:ascii="Times New Roman Bold" w:hAnsi="Times New Roman Bold" w:cs="Times New Roman Bold"/>
      <w:b/>
      <w:lang w:val="en-GB" w:eastAsia="en-US"/>
    </w:rPr>
  </w:style>
  <w:style w:type="character" w:customStyle="1" w:styleId="Tabletitle0">
    <w:name w:val="Table_title Знак"/>
    <w:link w:val="Tabletitle"/>
    <w:qFormat/>
    <w:locked/>
    <w:rPr>
      <w:rFonts w:ascii="Times New Roman Bold" w:hAnsi="Times New Roman Bold"/>
      <w:b/>
      <w:lang w:val="en-GB" w:eastAsia="en-US"/>
    </w:rPr>
  </w:style>
  <w:style w:type="character" w:customStyle="1" w:styleId="ReasonsChar">
    <w:name w:val="Reasons Char"/>
    <w:basedOn w:val="Policepardfaut"/>
    <w:link w:val="Reasons"/>
    <w:locked/>
    <w:rPr>
      <w:rFonts w:ascii="Times New Roman" w:hAnsi="Times New Roman"/>
      <w:sz w:val="24"/>
      <w:lang w:val="en-GB" w:eastAsia="en-US"/>
    </w:rPr>
  </w:style>
  <w:style w:type="character" w:customStyle="1" w:styleId="Titre1Car">
    <w:name w:val="Titre 1 Car"/>
    <w:aliases w:val="título 1 Car,H1 Car,h1 Car,h11 Car,h12 Car,h13 Car,h14 Car,h15 Car,h16 Car,h17 Car,h111 Car,h121 Car,h131 Car,h141 Car,h151 Car,h161 Car,h18 Car,h112 Car,h122 Car,h132 Car,h142 Car,h152 Car,h162 Car,h19 Car,h113 Car,h123 Car,h133 Car,1 Car"/>
    <w:basedOn w:val="Policepardfaut"/>
    <w:link w:val="Titre1"/>
    <w:qFormat/>
    <w:rPr>
      <w:rFonts w:ascii="Times New Roman" w:hAnsi="Times New Roman"/>
      <w:b/>
      <w:sz w:val="28"/>
      <w:lang w:val="en-GB" w:eastAsia="en-US"/>
    </w:rPr>
  </w:style>
  <w:style w:type="character" w:customStyle="1" w:styleId="Titre2Car">
    <w:name w:val="Titre 2 Car"/>
    <w:aliases w:val="Sub-section Car,H2 Car,h2 Car,h21 Car,Heading Two Car,R2 Car,l2 Car,UNDERRUBRIK 1-2 Car,Head 2 Car,List level 2 Car,Sub-Heading Car,A Car,1st level heading Car,level 2 no toc Car,2nd level Car,Titre2 Car,h:2 Car,h:2app Car,2 Car,level 2 Car"/>
    <w:basedOn w:val="Policepardfaut"/>
    <w:link w:val="Titre2"/>
    <w:rPr>
      <w:rFonts w:ascii="Times New Roman" w:hAnsi="Times New Roman"/>
      <w:b/>
      <w:sz w:val="24"/>
      <w:lang w:val="en-GB" w:eastAsia="en-US"/>
    </w:rPr>
  </w:style>
  <w:style w:type="character" w:customStyle="1" w:styleId="Titre3Car">
    <w:name w:val="Titre 3 Car"/>
    <w:aliases w:val="Memo Heading 3 Car,H3 Car,h3 Car,h31 Car,3 Car,h 3 Car,3rd level Car,subsect Car,0H Car,l3 Car,list 3 Car,Head 3 Car,h32 Car,h33 Car,h34 Car,h35 Car,h36 Car,h37 Car,h38 Car,h311 Car,h321 Car,h331 Car,h341 Car,h351 Car,h361 Car,h371 Car"/>
    <w:basedOn w:val="Policepardfaut"/>
    <w:link w:val="Titre3"/>
    <w:rPr>
      <w:rFonts w:ascii="Times New Roman" w:hAnsi="Times New Roman"/>
      <w:b/>
      <w:sz w:val="24"/>
      <w:lang w:val="en-GB" w:eastAsia="en-US"/>
    </w:rPr>
  </w:style>
  <w:style w:type="character" w:customStyle="1" w:styleId="Titre4Car">
    <w:name w:val="Titre 4 Car"/>
    <w:aliases w:val="H4 Car,h4 Car,H41 Car,h41 Car,H42 Car,h42 Car,H43 Car,h43 Car,H411 Car,h411 Car,H421 Car,h421 Car,H44 Car,h44 Car,H412 Car,h412 Car,H422 Car,h422 Car,H431 Car,h431 Car,H45 Car,h45 Car,H413 Car,h413 Car,H423 Car,h423 Car,H432 Car,h432 Car"/>
    <w:basedOn w:val="Policepardfaut"/>
    <w:link w:val="Titre4"/>
    <w:qFormat/>
    <w:rPr>
      <w:rFonts w:ascii="Times New Roman" w:hAnsi="Times New Roman"/>
      <w:b/>
      <w:sz w:val="24"/>
      <w:lang w:val="en-GB" w:eastAsia="en-US"/>
    </w:rPr>
  </w:style>
  <w:style w:type="character" w:customStyle="1" w:styleId="Titre5Car">
    <w:name w:val="Titre 5 Car"/>
    <w:aliases w:val="H5 Car"/>
    <w:basedOn w:val="Policepardfaut"/>
    <w:link w:val="Titre5"/>
    <w:rPr>
      <w:rFonts w:ascii="Times New Roman" w:hAnsi="Times New Roman"/>
      <w:b/>
      <w:sz w:val="24"/>
      <w:lang w:val="en-GB" w:eastAsia="en-US"/>
    </w:rPr>
  </w:style>
  <w:style w:type="character" w:customStyle="1" w:styleId="Titre6Car">
    <w:name w:val="Titre 6 Car"/>
    <w:aliases w:val="H6 Car"/>
    <w:basedOn w:val="Policepardfaut"/>
    <w:link w:val="Titre6"/>
    <w:rPr>
      <w:rFonts w:ascii="Times New Roman" w:hAnsi="Times New Roman"/>
      <w:b/>
      <w:sz w:val="24"/>
      <w:lang w:val="en-GB" w:eastAsia="en-US"/>
    </w:rPr>
  </w:style>
  <w:style w:type="character" w:customStyle="1" w:styleId="Titre7Car">
    <w:name w:val="Titre 7 Car"/>
    <w:aliases w:val="H7 Car,8 Car"/>
    <w:basedOn w:val="Policepardfaut"/>
    <w:link w:val="Titre7"/>
    <w:rPr>
      <w:rFonts w:ascii="Times New Roman" w:hAnsi="Times New Roman"/>
      <w:b/>
      <w:sz w:val="24"/>
      <w:lang w:val="en-GB" w:eastAsia="en-US"/>
    </w:rPr>
  </w:style>
  <w:style w:type="character" w:customStyle="1" w:styleId="Titre8Car">
    <w:name w:val="Titre 8 Car"/>
    <w:basedOn w:val="Policepardfaut"/>
    <w:link w:val="Titre8"/>
    <w:rPr>
      <w:rFonts w:ascii="Times New Roman" w:hAnsi="Times New Roman"/>
      <w:b/>
      <w:sz w:val="24"/>
      <w:lang w:val="en-GB" w:eastAsia="en-US"/>
    </w:rPr>
  </w:style>
  <w:style w:type="character" w:customStyle="1" w:styleId="Titre9Car">
    <w:name w:val="Titre 9 Car"/>
    <w:aliases w:val="Figure Heading Car,FH Car"/>
    <w:basedOn w:val="Policepardfaut"/>
    <w:link w:val="Titre9"/>
    <w:rPr>
      <w:rFonts w:ascii="Times New Roman" w:hAnsi="Times New Roman"/>
      <w:b/>
      <w:sz w:val="24"/>
      <w:lang w:val="en-GB" w:eastAsia="en-US"/>
    </w:rPr>
  </w:style>
  <w:style w:type="paragraph" w:customStyle="1" w:styleId="Normalaftertitle0">
    <w:name w:val="Normal_after_title"/>
    <w:basedOn w:val="Normal"/>
    <w:next w:val="Normal"/>
    <w:link w:val="NormalaftertitleChar0"/>
    <w:pPr>
      <w:spacing w:before="360"/>
    </w:p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styleId="Index1">
    <w:name w:val="index 1"/>
    <w:basedOn w:val="Normal"/>
    <w:next w:val="Normal"/>
  </w:style>
  <w:style w:type="paragraph" w:styleId="Index2">
    <w:name w:val="index 2"/>
    <w:basedOn w:val="Normal"/>
    <w:next w:val="Normal"/>
    <w:pPr>
      <w:ind w:left="283"/>
    </w:pPr>
  </w:style>
  <w:style w:type="paragraph" w:styleId="Index3">
    <w:name w:val="index 3"/>
    <w:basedOn w:val="Normal"/>
    <w:next w:val="Normal"/>
    <w:pPr>
      <w:ind w:left="566"/>
    </w:p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
  </w:style>
  <w:style w:type="paragraph" w:customStyle="1" w:styleId="RepNo">
    <w:name w:val="Rep_No"/>
    <w:basedOn w:val="RecNo"/>
    <w:next w:val="Reptitle"/>
    <w:link w:val="RepNoChar"/>
  </w:style>
  <w:style w:type="paragraph" w:customStyle="1" w:styleId="Reptitle">
    <w:name w:val="Rep_title"/>
    <w:basedOn w:val="Rectitle"/>
    <w:next w:val="Repref"/>
    <w:link w:val="ReptitleChar"/>
  </w:style>
  <w:style w:type="paragraph" w:customStyle="1" w:styleId="Repref">
    <w:name w:val="Rep_ref"/>
    <w:basedOn w:val="Recref"/>
    <w:next w:val="Repdate"/>
  </w:style>
  <w:style w:type="paragraph" w:customStyle="1" w:styleId="Resdate">
    <w:name w:val="Res_date"/>
    <w:basedOn w:val="Recdate"/>
    <w:next w:val="Normalaftertitle"/>
  </w:style>
  <w:style w:type="paragraph" w:customStyle="1" w:styleId="Resref">
    <w:name w:val="Res_ref"/>
    <w:basedOn w:val="Recref"/>
    <w:next w:val="Resdate"/>
  </w:style>
  <w:style w:type="paragraph" w:customStyle="1" w:styleId="toc0">
    <w:name w:val="toc 0"/>
    <w:basedOn w:val="Normal"/>
    <w:next w:val="TM1"/>
    <w:pPr>
      <w:tabs>
        <w:tab w:val="clear" w:pos="1134"/>
        <w:tab w:val="clear" w:pos="1871"/>
        <w:tab w:val="clear" w:pos="2268"/>
        <w:tab w:val="right" w:pos="9781"/>
      </w:tabs>
    </w:pPr>
    <w:rPr>
      <w:b/>
    </w:rPr>
  </w:style>
  <w:style w:type="paragraph" w:customStyle="1" w:styleId="Formal">
    <w:name w:val="Formal"/>
    <w:basedOn w:val="ASN1"/>
    <w:rPr>
      <w:b w:val="0"/>
    </w:rPr>
  </w:style>
  <w:style w:type="character" w:styleId="Numrodepage">
    <w:name w:val="page number"/>
    <w:basedOn w:val="Policepardfaut"/>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Titreindex">
    <w:name w:val="index heading"/>
    <w:basedOn w:val="Normal"/>
    <w:next w:val="Index1"/>
  </w:style>
  <w:style w:type="character" w:styleId="Numrodeligne">
    <w:name w:val="line number"/>
    <w:basedOn w:val="Policepardfaut"/>
  </w:style>
  <w:style w:type="paragraph" w:customStyle="1" w:styleId="EditorsNote">
    <w:name w:val="EditorsNote"/>
    <w:basedOn w:val="Normal"/>
    <w:qFormat/>
    <w:pPr>
      <w:spacing w:before="240" w:after="240"/>
    </w:pPr>
    <w:rPr>
      <w:i/>
      <w:iCs/>
    </w:rPr>
  </w:style>
  <w:style w:type="character" w:customStyle="1" w:styleId="FiguretitleChar">
    <w:name w:val="Figure_title Char"/>
    <w:basedOn w:val="Policepardfaut"/>
    <w:link w:val="Figuretitle"/>
    <w:qFormat/>
    <w:rPr>
      <w:rFonts w:ascii="Times New Roman Bold" w:hAnsi="Times New Roman Bold"/>
      <w:b/>
      <w:lang w:val="en-GB" w:eastAsia="en-US"/>
    </w:rPr>
  </w:style>
  <w:style w:type="paragraph" w:customStyle="1" w:styleId="Figurewithlegend">
    <w:name w:val="Figure_with_legend"/>
    <w:basedOn w:val="Figure"/>
    <w:pPr>
      <w:keepNext w:val="0"/>
      <w:keepLines w:val="0"/>
      <w:spacing w:after="240"/>
    </w:pPr>
    <w:rPr>
      <w:noProof/>
      <w:lang w:eastAsia="zh-CN"/>
    </w:rPr>
  </w:style>
  <w:style w:type="paragraph" w:styleId="Signature">
    <w:name w:val="Signature"/>
    <w:basedOn w:val="Normal"/>
    <w:link w:val="SignatureCar"/>
    <w:unhideWhenUsed/>
    <w:pPr>
      <w:tabs>
        <w:tab w:val="clear" w:pos="1134"/>
        <w:tab w:val="clear" w:pos="1871"/>
        <w:tab w:val="clear" w:pos="2268"/>
        <w:tab w:val="center" w:pos="7371"/>
      </w:tabs>
      <w:spacing w:before="600"/>
    </w:pPr>
  </w:style>
  <w:style w:type="character" w:customStyle="1" w:styleId="SignatureCar">
    <w:name w:val="Signature Car"/>
    <w:basedOn w:val="Policepardfaut"/>
    <w:link w:val="Signature"/>
    <w:rPr>
      <w:rFonts w:ascii="Times New Roman" w:hAnsi="Times New Roman"/>
      <w:sz w:val="24"/>
      <w:lang w:val="en-GB" w:eastAsia="en-US"/>
    </w:rPr>
  </w:style>
  <w:style w:type="paragraph" w:customStyle="1" w:styleId="Tablefin">
    <w:name w:val="Table_fin"/>
    <w:basedOn w:val="Normalaftertitle0"/>
    <w:qFormat/>
    <w:pPr>
      <w:tabs>
        <w:tab w:val="clear" w:pos="1134"/>
        <w:tab w:val="clear" w:pos="1871"/>
        <w:tab w:val="clear" w:pos="2268"/>
      </w:tabs>
      <w:spacing w:before="0"/>
    </w:pPr>
    <w:rPr>
      <w:sz w:val="20"/>
      <w:lang w:eastAsia="zh-CN"/>
    </w:rPr>
  </w:style>
  <w:style w:type="character" w:customStyle="1" w:styleId="enumlev1Char">
    <w:name w:val="enumlev1 Char"/>
    <w:link w:val="enumlev1"/>
    <w:qFormat/>
    <w:locked/>
    <w:rPr>
      <w:rFonts w:ascii="Times New Roman" w:hAnsi="Times New Roman"/>
      <w:sz w:val="24"/>
      <w:lang w:val="en-GB" w:eastAsia="en-US"/>
    </w:rPr>
  </w:style>
  <w:style w:type="character" w:customStyle="1" w:styleId="msoins0">
    <w:name w:val="msoins"/>
    <w:basedOn w:val="Policepardfaut"/>
  </w:style>
  <w:style w:type="table" w:styleId="Grilledutableau">
    <w:name w:val="Table Grid"/>
    <w:basedOn w:val="TableauNormal"/>
    <w:uiPriority w:val="59"/>
    <w:qFormat/>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ar"/>
    <w:unhideWhenUsed/>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zh-CN"/>
    </w:rPr>
  </w:style>
  <w:style w:type="character" w:styleId="Lienhypertexte">
    <w:name w:val="Hyperlink"/>
    <w:aliases w:val="超级链接,CEO_Hyperlink,ECC Hyperlink"/>
    <w:basedOn w:val="Policepardfaut"/>
    <w:uiPriority w:val="99"/>
    <w:unhideWhenUsed/>
    <w:qFormat/>
    <w:rPr>
      <w:color w:val="0000FF" w:themeColor="hyperlink"/>
      <w:u w:val="single"/>
    </w:rPr>
  </w:style>
  <w:style w:type="character" w:customStyle="1" w:styleId="UnresolvedMention1">
    <w:name w:val="Unresolved Mention1"/>
    <w:basedOn w:val="Policepardfaut"/>
    <w:uiPriority w:val="99"/>
    <w:unhideWhenUsed/>
    <w:rPr>
      <w:color w:val="605E5C"/>
      <w:shd w:val="clear" w:color="auto" w:fill="E1DFDD"/>
    </w:rPr>
  </w:style>
  <w:style w:type="character" w:customStyle="1" w:styleId="enumlev10">
    <w:name w:val="enumlev1 Знак"/>
    <w:uiPriority w:val="99"/>
    <w:qFormat/>
    <w:locked/>
    <w:rPr>
      <w:rFonts w:ascii="Times New Roman" w:hAnsi="Times New Roman"/>
      <w:sz w:val="24"/>
      <w:lang w:val="en-GB" w:eastAsia="en-US"/>
    </w:rPr>
  </w:style>
  <w:style w:type="paragraph" w:styleId="Lgende">
    <w:name w:val="caption"/>
    <w:aliases w:val="ECC Caption,Legend,3559Caption,Légende italique,topic,c,C,topic1,topic2,topic3,Reference,Beschriftung Bild,Figure Caption,kuvateksti,Legend Char,3559Caption Char,Légende italique Char,kuvateksti Char,Figure-caption,CAPTION Char Char,cap,cap Char"/>
    <w:next w:val="Normal"/>
    <w:link w:val="LgendeCar"/>
    <w:unhideWhenUsed/>
    <w:qFormat/>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customStyle="1" w:styleId="ECCFiguregraphcentered">
    <w:name w:val="ECC Figure/graph centered"/>
    <w:next w:val="Normal"/>
    <w:pPr>
      <w:spacing w:before="240" w:after="240"/>
      <w:jc w:val="center"/>
    </w:pPr>
    <w:rPr>
      <w:rFonts w:ascii="Arial" w:hAnsi="Arial"/>
      <w:noProof/>
      <w:lang w:val="de-DE" w:eastAsia="de-DE"/>
      <w14:cntxtAlts/>
    </w:rPr>
  </w:style>
  <w:style w:type="character" w:customStyle="1" w:styleId="ECCParagraph">
    <w:name w:val="ECC Paragraph"/>
    <w:basedOn w:val="Policepardfaut"/>
    <w:uiPriority w:val="1"/>
    <w:qFormat/>
    <w:rPr>
      <w:rFonts w:ascii="Arial" w:hAnsi="Arial" w:cs="Arial" w:hint="default"/>
      <w:noProof w:val="0"/>
      <w:sz w:val="20"/>
      <w:bdr w:val="none" w:sz="0" w:space="0" w:color="auto" w:frame="1"/>
      <w:lang w:val="en-GB"/>
    </w:rPr>
  </w:style>
  <w:style w:type="character" w:customStyle="1" w:styleId="ECCHLbold">
    <w:name w:val="ECC HL bold"/>
    <w:basedOn w:val="lev"/>
    <w:uiPriority w:val="1"/>
    <w:qFormat/>
    <w:rPr>
      <w:b/>
      <w:bCs/>
    </w:rPr>
  </w:style>
  <w:style w:type="character" w:styleId="lev">
    <w:name w:val="Strong"/>
    <w:basedOn w:val="Policepardfaut"/>
    <w:uiPriority w:val="22"/>
    <w:qFormat/>
    <w:rPr>
      <w:b/>
      <w:bCs/>
    </w:rPr>
  </w:style>
  <w:style w:type="character" w:customStyle="1" w:styleId="UnresolvedMention2">
    <w:name w:val="Unresolved Mention2"/>
    <w:basedOn w:val="Policepardfaut"/>
    <w:uiPriority w:val="99"/>
    <w:semiHidden/>
    <w:unhideWhenUsed/>
    <w:rPr>
      <w:color w:val="605E5C"/>
      <w:shd w:val="clear" w:color="auto" w:fill="E1DFDD"/>
    </w:rPr>
  </w:style>
  <w:style w:type="character" w:customStyle="1" w:styleId="UnresolvedMention20">
    <w:name w:val="Unresolved Mention2"/>
    <w:basedOn w:val="Policepardfaut"/>
    <w:uiPriority w:val="99"/>
    <w:semiHidden/>
    <w:unhideWhenUsed/>
    <w:rPr>
      <w:color w:val="605E5C"/>
      <w:shd w:val="clear" w:color="auto" w:fill="E1DFDD"/>
    </w:rPr>
  </w:style>
  <w:style w:type="character" w:customStyle="1" w:styleId="Recdef">
    <w:name w:val="Rec_def"/>
    <w:rPr>
      <w:b/>
    </w:rPr>
  </w:style>
  <w:style w:type="character" w:customStyle="1" w:styleId="Resdef">
    <w:name w:val="Res_def"/>
    <w:rPr>
      <w:rFonts w:ascii="Times New Roman" w:hAnsi="Times New Roman"/>
      <w:b/>
    </w:rPr>
  </w:style>
  <w:style w:type="paragraph" w:styleId="Paragraphedeliste">
    <w:name w:val="List Paragraph"/>
    <w:basedOn w:val="Normal"/>
    <w:link w:val="ParagraphedelisteCar"/>
    <w:qFormat/>
    <w:pPr>
      <w:ind w:left="720"/>
      <w:contextualSpacing/>
    </w:pPr>
  </w:style>
  <w:style w:type="character" w:customStyle="1" w:styleId="LgendeCar">
    <w:name w:val="Légende Car"/>
    <w:aliases w:val="ECC Caption Car,Legend Car,3559Caption Car,Légende italique Car,topic Car,c Car,C Car,topic1 Car,topic2 Car,topic3 Car,Reference Car,Beschriftung Bild Car,Figure Caption Car,kuvateksti Car,Legend Char Car,3559Caption Char Car,cap Car"/>
    <w:link w:val="Lgende"/>
    <w:locked/>
    <w:rPr>
      <w:rFonts w:ascii="Arial" w:hAnsi="Arial"/>
      <w:b/>
      <w:bCs/>
      <w:color w:val="D2232A"/>
      <w:lang w:val="da-DK" w:eastAsia="en-US"/>
    </w:rPr>
  </w:style>
  <w:style w:type="character" w:customStyle="1" w:styleId="TableNoChar">
    <w:name w:val="Table_No Char"/>
    <w:link w:val="TableNo"/>
    <w:locked/>
    <w:rPr>
      <w:rFonts w:ascii="Times New Roman" w:hAnsi="Times New Roman"/>
      <w:caps/>
      <w:lang w:val="en-GB" w:eastAsia="en-US"/>
    </w:rPr>
  </w:style>
  <w:style w:type="character" w:customStyle="1" w:styleId="TabletitleChar">
    <w:name w:val="Table_title Char"/>
    <w:qFormat/>
    <w:locked/>
    <w:rPr>
      <w:rFonts w:ascii="Times New Roman Bold" w:hAnsi="Times New Roman Bold"/>
      <w:b/>
      <w:lang w:val="en-GB" w:eastAsia="en-US"/>
    </w:rPr>
  </w:style>
  <w:style w:type="table" w:customStyle="1" w:styleId="TableGrid1">
    <w:name w:val="Table Grid1"/>
    <w:basedOn w:val="TableauNormal"/>
    <w:next w:val="Grilledutableau"/>
    <w:uiPriority w:val="59"/>
    <w:qFormat/>
    <w:rPr>
      <w:rFonts w:ascii="Calibri" w:eastAsia="Calibri" w:hAnsi="Calibr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rPr>
      <w:rFonts w:ascii="Calibri" w:eastAsia="Calibri" w:hAnsi="Calibri" w:cs="Arial"/>
      <w:sz w:val="22"/>
      <w:szCs w:val="22"/>
      <w:lang w:eastAsia="en-US"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auNormal"/>
    <w:next w:val="Grilledutableau"/>
    <w:uiPriority w:val="39"/>
    <w:rPr>
      <w:rFonts w:ascii="Calibri" w:eastAsia="Calibri" w:hAnsi="Calibri" w:cs="Arial"/>
      <w:sz w:val="22"/>
      <w:szCs w:val="22"/>
      <w:lang w:eastAsia="en-US"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ion">
    <w:name w:val="Quote"/>
    <w:basedOn w:val="Normal"/>
    <w:next w:val="Normal"/>
    <w:link w:val="CitationCar"/>
    <w:uiPriority w:val="29"/>
    <w:qFormat/>
    <w:pPr>
      <w:spacing w:before="240"/>
    </w:pPr>
    <w:rPr>
      <w:b/>
      <w:bCs/>
      <w:i/>
      <w:iCs/>
      <w:color w:val="404040"/>
      <w:u w:val="single"/>
    </w:rPr>
  </w:style>
  <w:style w:type="character" w:customStyle="1" w:styleId="CitationCar">
    <w:name w:val="Citation Car"/>
    <w:basedOn w:val="Policepardfaut"/>
    <w:link w:val="Citation"/>
    <w:uiPriority w:val="29"/>
    <w:rPr>
      <w:rFonts w:ascii="Times New Roman" w:hAnsi="Times New Roman"/>
      <w:b/>
      <w:bCs/>
      <w:i/>
      <w:iCs/>
      <w:color w:val="404040"/>
      <w:sz w:val="24"/>
      <w:u w:val="single"/>
      <w:lang w:val="en-GB" w:eastAsia="en-US"/>
    </w:rPr>
  </w:style>
  <w:style w:type="paragraph" w:customStyle="1" w:styleId="Unquote">
    <w:name w:val="Unquote"/>
    <w:basedOn w:val="Normal"/>
    <w:pPr>
      <w:spacing w:after="240"/>
    </w:pPr>
    <w:rPr>
      <w:b/>
      <w:bCs/>
      <w:i/>
      <w:iCs/>
      <w:szCs w:val="24"/>
      <w:u w:val="single"/>
    </w:rPr>
  </w:style>
  <w:style w:type="character" w:customStyle="1" w:styleId="NormalaftertitleChar0">
    <w:name w:val="Normal_after_title Char"/>
    <w:link w:val="Normalaftertitle0"/>
    <w:rPr>
      <w:rFonts w:ascii="Times New Roman" w:hAnsi="Times New Roman"/>
      <w:sz w:val="24"/>
      <w:lang w:val="en-GB" w:eastAsia="en-US"/>
    </w:rPr>
  </w:style>
  <w:style w:type="character" w:customStyle="1" w:styleId="FigureNoChar">
    <w:name w:val="Figure_No Char"/>
    <w:link w:val="FigureNo"/>
    <w:qFormat/>
    <w:locked/>
    <w:rPr>
      <w:rFonts w:ascii="Times New Roman" w:hAnsi="Times New Roman"/>
      <w:caps/>
      <w:lang w:val="en-GB" w:eastAsia="en-US"/>
    </w:rPr>
  </w:style>
  <w:style w:type="character" w:customStyle="1" w:styleId="TableNo0">
    <w:name w:val="Table_No Знак"/>
    <w:locked/>
    <w:rPr>
      <w:rFonts w:ascii="Times New Roman" w:hAnsi="Times New Roman"/>
      <w:caps/>
      <w:lang w:val="en-GB" w:eastAsia="en-US"/>
    </w:rPr>
  </w:style>
  <w:style w:type="character" w:customStyle="1" w:styleId="FigureChar">
    <w:name w:val="Figure Char"/>
    <w:aliases w:val="fig Char"/>
    <w:link w:val="Figure"/>
    <w:locked/>
    <w:rPr>
      <w:rFonts w:ascii="Times New Roman" w:hAnsi="Times New Roman"/>
      <w:sz w:val="24"/>
      <w:lang w:val="en-GB" w:eastAsia="en-US"/>
    </w:rPr>
  </w:style>
  <w:style w:type="character" w:styleId="Lienhypertextesuivivisit">
    <w:name w:val="FollowedHyperlink"/>
    <w:unhideWhenUsed/>
    <w:rPr>
      <w:color w:val="800080"/>
      <w:u w:val="single"/>
    </w:rPr>
  </w:style>
  <w:style w:type="character" w:customStyle="1" w:styleId="TableTextS5Char">
    <w:name w:val="Table_TextS5 Char"/>
    <w:link w:val="TableTextS5"/>
    <w:locked/>
    <w:rPr>
      <w:rFonts w:ascii="Times New Roman" w:hAnsi="Times New Roman"/>
      <w:lang w:val="en-GB" w:eastAsia="en-US"/>
    </w:rPr>
  </w:style>
  <w:style w:type="character" w:styleId="Textedelespacerserv">
    <w:name w:val="Placeholder Text"/>
    <w:uiPriority w:val="99"/>
    <w:semiHidden/>
    <w:rPr>
      <w:color w:val="808080"/>
    </w:rPr>
  </w:style>
  <w:style w:type="character" w:customStyle="1" w:styleId="UnresolvedMention3">
    <w:name w:val="Unresolved Mention3"/>
    <w:uiPriority w:val="99"/>
    <w:semiHidden/>
    <w:unhideWhenUsed/>
    <w:rPr>
      <w:color w:val="605E5C"/>
      <w:shd w:val="clear" w:color="auto" w:fill="E1DFDD"/>
    </w:rPr>
  </w:style>
  <w:style w:type="character" w:customStyle="1" w:styleId="gmail-il">
    <w:name w:val="gmail-il"/>
  </w:style>
  <w:style w:type="table" w:customStyle="1" w:styleId="TableGrid31">
    <w:name w:val="Table Grid31"/>
    <w:basedOn w:val="TableauNormal"/>
    <w:next w:val="Grilledutableau"/>
    <w:uiPriority w:val="39"/>
    <w:rPr>
      <w:rFonts w:ascii="Calibri" w:eastAsia="Calibri" w:hAnsi="Calibri" w:cs="Arial"/>
      <w:sz w:val="22"/>
      <w:szCs w:val="22"/>
      <w:lang w:eastAsia="en-US"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Policepardfaut"/>
    <w:uiPriority w:val="99"/>
    <w:semiHidden/>
    <w:unhideWhenUsed/>
    <w:rPr>
      <w:color w:val="605E5C"/>
      <w:shd w:val="clear" w:color="auto" w:fill="E1DFDD"/>
    </w:rPr>
  </w:style>
  <w:style w:type="paragraph" w:customStyle="1" w:styleId="ECCTableHeaderwhitefont">
    <w:name w:val="ECC Table Header white font"/>
    <w:basedOn w:val="Normal"/>
    <w:uiPriority w:val="99"/>
    <w:qFormat/>
    <w:pPr>
      <w:tabs>
        <w:tab w:val="clear" w:pos="1134"/>
        <w:tab w:val="clear" w:pos="1871"/>
        <w:tab w:val="clear" w:pos="2268"/>
      </w:tabs>
      <w:overflowPunct/>
      <w:autoSpaceDE/>
      <w:autoSpaceDN/>
      <w:adjustRightInd/>
      <w:spacing w:after="120"/>
      <w:jc w:val="center"/>
      <w:textAlignment w:val="auto"/>
    </w:pPr>
    <w:rPr>
      <w:rFonts w:ascii="Arial" w:hAnsi="Arial"/>
      <w:bCs/>
      <w:color w:val="FFFFFF" w:themeColor="background1"/>
      <w:sz w:val="20"/>
    </w:rPr>
  </w:style>
  <w:style w:type="character" w:customStyle="1" w:styleId="EquationChar">
    <w:name w:val="Equation Char"/>
    <w:link w:val="Equation"/>
    <w:rPr>
      <w:rFonts w:ascii="Times New Roman" w:hAnsi="Times New Roman"/>
      <w:sz w:val="24"/>
      <w:lang w:val="en-GB" w:eastAsia="en-US"/>
    </w:rPr>
  </w:style>
  <w:style w:type="character" w:customStyle="1" w:styleId="UnresolvedMention5">
    <w:name w:val="Unresolved Mention5"/>
    <w:basedOn w:val="Policepardfaut"/>
    <w:uiPriority w:val="99"/>
    <w:semiHidden/>
    <w:unhideWhenUsed/>
    <w:rPr>
      <w:color w:val="605E5C"/>
      <w:shd w:val="clear" w:color="auto" w:fill="E1DFDD"/>
    </w:rPr>
  </w:style>
  <w:style w:type="character" w:customStyle="1" w:styleId="UnresolvedMention6">
    <w:name w:val="Unresolved Mention6"/>
    <w:basedOn w:val="Policepardfaut"/>
    <w:uiPriority w:val="99"/>
    <w:semiHidden/>
    <w:unhideWhenUsed/>
    <w:rPr>
      <w:color w:val="605E5C"/>
      <w:shd w:val="clear" w:color="auto" w:fill="E1DFDD"/>
    </w:rPr>
  </w:style>
  <w:style w:type="character" w:customStyle="1" w:styleId="markedcontent">
    <w:name w:val="markedcontent"/>
    <w:basedOn w:val="Policepardfaut"/>
  </w:style>
  <w:style w:type="character" w:customStyle="1" w:styleId="apple-tab-span">
    <w:name w:val="apple-tab-span"/>
    <w:basedOn w:val="Policepardfaut"/>
  </w:style>
  <w:style w:type="character" w:customStyle="1" w:styleId="ApprefBold">
    <w:name w:val="App_ref +  Bold"/>
    <w:basedOn w:val="Policepardfaut"/>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Policepardfaut"/>
    <w:rPr>
      <w:rFonts w:asciiTheme="majorHAnsi" w:eastAsiaTheme="majorEastAsia" w:hAnsiTheme="majorHAnsi" w:cstheme="majorBidi"/>
      <w:color w:val="365F91" w:themeColor="accent1" w:themeShade="BF"/>
      <w:sz w:val="32"/>
      <w:szCs w:val="32"/>
      <w:lang w:val="en-GB" w:eastAsia="en-US"/>
    </w:rPr>
  </w:style>
  <w:style w:type="character" w:customStyle="1" w:styleId="Heading2Char1">
    <w:name w:val="Heading 2 Char1"/>
    <w:aliases w:val="Sub-section Char1,H2 Char1,h2 Char1,h21 Char1,Heading Two Char1,R2 Char1,l2 Char1,UNDERRUBRIK 1-2 Char1,Head 2 Char1,List level 2 Char1,Sub-Heading Char1,A Char1,1st level heading Char1,level 2 no toc Char1,2nd level Char1,Titre2 Char1"/>
    <w:basedOn w:val="Policepardfaut"/>
    <w:semiHidden/>
    <w:rPr>
      <w:rFonts w:asciiTheme="majorHAnsi" w:eastAsiaTheme="majorEastAsia" w:hAnsiTheme="majorHAnsi" w:cstheme="majorBidi"/>
      <w:color w:val="365F91" w:themeColor="accent1" w:themeShade="BF"/>
      <w:sz w:val="26"/>
      <w:szCs w:val="26"/>
      <w:lang w:val="en-GB" w:eastAsia="en-US"/>
    </w:rPr>
  </w:style>
  <w:style w:type="paragraph" w:customStyle="1" w:styleId="msonormal0">
    <w:name w:val="msonormal"/>
    <w:basedOn w:val="Normal"/>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zh-CN"/>
    </w:rPr>
  </w:style>
  <w:style w:type="character" w:customStyle="1" w:styleId="FootnoteTextChar2">
    <w:name w:val="Footnote Text Char2"/>
    <w:aliases w:val="ECC Footnote Char1,Schriftart: 9 pt Char1,Schriftart: 10 pt Char1,Schriftart: 8 pt Char1,WB-Fußnotentext Char1,fn Char1,footnote text Char1,Footnotes Char1,Footnote ak Char1,FoodNote Char1,ft Char1,Footnote text Char1,Footnote Char1"/>
    <w:basedOn w:val="Policepardfaut"/>
    <w:semiHidden/>
    <w:rPr>
      <w:rFonts w:ascii="Times New Roman" w:hAnsi="Times New Roman"/>
      <w:lang w:val="en-GB" w:eastAsia="en-US"/>
    </w:rPr>
  </w:style>
  <w:style w:type="character" w:customStyle="1" w:styleId="CaptionChar1">
    <w:name w:val="Caption Char1"/>
    <w:aliases w:val="Caption Char Char,Legend Char1,3559Caption Char1,Légende italique Char1,topic Char,c Char,C Char,topic1 Char,topic2 Char,topic3 Char,Reference Char,Beschriftung Bild Char,Figure Caption Char,kuvateksti Char1,Legend Char Char"/>
    <w:semiHidden/>
    <w:locked/>
    <w:rPr>
      <w:rFonts w:ascii="Courier New" w:hAnsi="Courier New" w:cs="Courier New"/>
      <w:sz w:val="24"/>
      <w:lang w:eastAsia="en-US"/>
    </w:rPr>
  </w:style>
  <w:style w:type="character" w:customStyle="1" w:styleId="RestitleChar">
    <w:name w:val="Res_title Char"/>
    <w:link w:val="Restitle"/>
    <w:qFormat/>
    <w:locked/>
    <w:rPr>
      <w:rFonts w:ascii="Times New Roman Bold" w:hAnsi="Times New Roman Bold"/>
      <w:b/>
      <w:sz w:val="28"/>
      <w:lang w:val="en-GB" w:eastAsia="en-US"/>
    </w:rPr>
  </w:style>
  <w:style w:type="character" w:customStyle="1" w:styleId="NormalaftertitleChar">
    <w:name w:val="Normal after title Char"/>
    <w:basedOn w:val="Policepardfaut"/>
    <w:link w:val="Normalaftertitle"/>
    <w:qFormat/>
    <w:locked/>
    <w:rPr>
      <w:rFonts w:ascii="Times New Roman" w:hAnsi="Times New Roman"/>
      <w:sz w:val="24"/>
      <w:lang w:val="en-GB" w:eastAsia="en-US"/>
    </w:rPr>
  </w:style>
  <w:style w:type="character" w:customStyle="1" w:styleId="HeadingbChar">
    <w:name w:val="Heading_b Char"/>
    <w:link w:val="Headingb"/>
    <w:qFormat/>
    <w:locked/>
    <w:rPr>
      <w:rFonts w:ascii="Times New Roman Bold" w:hAnsi="Times New Roman Bold" w:cs="Times New Roman Bold"/>
      <w:b/>
      <w:sz w:val="24"/>
      <w:lang w:val="fr-CH" w:eastAsia="en-US"/>
    </w:rPr>
  </w:style>
  <w:style w:type="character" w:customStyle="1" w:styleId="ArtNoChar">
    <w:name w:val="Art_No Char"/>
    <w:link w:val="ArtNo"/>
    <w:locked/>
    <w:rPr>
      <w:rFonts w:ascii="Times New Roman" w:hAnsi="Times New Roman"/>
      <w:caps/>
      <w:sz w:val="28"/>
      <w:lang w:val="en-GB" w:eastAsia="en-US"/>
    </w:rPr>
  </w:style>
  <w:style w:type="character" w:customStyle="1" w:styleId="NoteChar">
    <w:name w:val="Note Char"/>
    <w:basedOn w:val="Policepardfaut"/>
    <w:link w:val="Note"/>
    <w:qFormat/>
    <w:locked/>
    <w:rPr>
      <w:rFonts w:ascii="Times New Roman" w:hAnsi="Times New Roman"/>
      <w:sz w:val="24"/>
      <w:lang w:val="en-GB" w:eastAsia="en-US"/>
    </w:rPr>
  </w:style>
  <w:style w:type="character" w:customStyle="1" w:styleId="AnnextitleChar">
    <w:name w:val="Annex_title Char"/>
    <w:basedOn w:val="Policepardfaut"/>
    <w:link w:val="Annextitle"/>
    <w:rPr>
      <w:rFonts w:ascii="Times New Roman Bold" w:hAnsi="Times New Roman Bold"/>
      <w:b/>
      <w:sz w:val="28"/>
      <w:lang w:val="en-GB" w:eastAsia="en-US"/>
    </w:rPr>
  </w:style>
  <w:style w:type="character" w:customStyle="1" w:styleId="AnnexNoChar">
    <w:name w:val="Annex_No Char"/>
    <w:link w:val="AnnexNo"/>
    <w:qFormat/>
    <w:locked/>
    <w:rPr>
      <w:rFonts w:ascii="Times New Roman" w:hAnsi="Times New Roman"/>
      <w:caps/>
      <w:sz w:val="28"/>
      <w:lang w:val="en-GB" w:eastAsia="en-US"/>
    </w:rPr>
  </w:style>
  <w:style w:type="character" w:customStyle="1" w:styleId="AppendixNoChar">
    <w:name w:val="Appendix_No Char"/>
    <w:basedOn w:val="Policepardfaut"/>
    <w:link w:val="AppendixNo"/>
    <w:locked/>
    <w:rPr>
      <w:rFonts w:ascii="Times New Roman" w:hAnsi="Times New Roman"/>
      <w:caps/>
      <w:sz w:val="28"/>
      <w:lang w:val="en-GB" w:eastAsia="en-US"/>
    </w:rPr>
  </w:style>
  <w:style w:type="character" w:customStyle="1" w:styleId="AppendixtitleChar">
    <w:name w:val="Appendix_title Char"/>
    <w:basedOn w:val="Policepardfaut"/>
    <w:link w:val="Appendixtitle"/>
    <w:rPr>
      <w:rFonts w:ascii="Times New Roman Bold" w:hAnsi="Times New Roman Bold"/>
      <w:b/>
      <w:sz w:val="28"/>
      <w:lang w:val="en-GB" w:eastAsia="en-US"/>
    </w:rPr>
  </w:style>
  <w:style w:type="character" w:customStyle="1" w:styleId="ArttitleCar">
    <w:name w:val="Art_title Car"/>
    <w:basedOn w:val="Policepardfaut"/>
    <w:link w:val="Arttitle"/>
    <w:rPr>
      <w:rFonts w:ascii="Times New Roman" w:hAnsi="Times New Roman"/>
      <w:b/>
      <w:sz w:val="28"/>
      <w:lang w:val="en-GB" w:eastAsia="en-US"/>
    </w:rPr>
  </w:style>
  <w:style w:type="character" w:customStyle="1" w:styleId="CallChar">
    <w:name w:val="Call Char"/>
    <w:basedOn w:val="Policepardfaut"/>
    <w:link w:val="Call"/>
    <w:qFormat/>
    <w:rPr>
      <w:rFonts w:ascii="Times New Roman" w:hAnsi="Times New Roman"/>
      <w:i/>
      <w:sz w:val="24"/>
      <w:lang w:val="en-GB" w:eastAsia="en-US"/>
    </w:rPr>
  </w:style>
  <w:style w:type="character" w:customStyle="1" w:styleId="RetraitnormalCar">
    <w:name w:val="Retrait normal Car"/>
    <w:basedOn w:val="Policepardfaut"/>
    <w:link w:val="Retraitnormal"/>
    <w:rPr>
      <w:rFonts w:ascii="Times New Roman" w:hAnsi="Times New Roman"/>
      <w:sz w:val="24"/>
      <w:lang w:val="en-GB" w:eastAsia="en-US"/>
    </w:rPr>
  </w:style>
  <w:style w:type="character" w:customStyle="1" w:styleId="EquationlegendChar">
    <w:name w:val="Equation_legend Char"/>
    <w:link w:val="Equationlegend"/>
    <w:qFormat/>
    <w:locked/>
    <w:rPr>
      <w:rFonts w:ascii="Times New Roman" w:hAnsi="Times New Roman"/>
      <w:sz w:val="24"/>
      <w:lang w:val="en-GB" w:eastAsia="en-US"/>
    </w:rPr>
  </w:style>
  <w:style w:type="character" w:customStyle="1" w:styleId="FigureNoChar1">
    <w:name w:val="Figure_No Char1"/>
    <w:rPr>
      <w:rFonts w:ascii="Times New Roman" w:hAnsi="Times New Roman"/>
      <w:caps/>
      <w:lang w:val="en-GB" w:eastAsia="en-US"/>
    </w:rPr>
  </w:style>
  <w:style w:type="character" w:customStyle="1" w:styleId="Section1Char">
    <w:name w:val="Section_1 Char"/>
    <w:link w:val="Section1"/>
    <w:locked/>
    <w:rPr>
      <w:rFonts w:ascii="Times New Roman" w:hAnsi="Times New Roman"/>
      <w:b/>
      <w:sz w:val="24"/>
      <w:lang w:val="en-GB" w:eastAsia="en-US"/>
    </w:rPr>
  </w:style>
  <w:style w:type="character" w:customStyle="1" w:styleId="SourceCarattere">
    <w:name w:val="Source Carattere"/>
    <w:basedOn w:val="Policepardfaut"/>
    <w:link w:val="Source"/>
    <w:locked/>
    <w:rPr>
      <w:rFonts w:ascii="Times New Roman" w:hAnsi="Times New Roman"/>
      <w:b/>
      <w:sz w:val="28"/>
      <w:lang w:val="en-GB" w:eastAsia="en-US"/>
    </w:rPr>
  </w:style>
  <w:style w:type="character" w:customStyle="1" w:styleId="TM1Car">
    <w:name w:val="TM 1 Car"/>
    <w:aliases w:val="ECC Index 1 Car"/>
    <w:basedOn w:val="Policepardfaut"/>
    <w:link w:val="TM1"/>
    <w:uiPriority w:val="39"/>
    <w:rPr>
      <w:rFonts w:ascii="Times New Roman" w:hAnsi="Times New Roman"/>
      <w:sz w:val="24"/>
      <w:lang w:val="en-GB" w:eastAsia="en-US"/>
    </w:rPr>
  </w:style>
  <w:style w:type="character" w:customStyle="1" w:styleId="Title1Char">
    <w:name w:val="Title 1 Char"/>
    <w:basedOn w:val="Policepardfaut"/>
    <w:link w:val="Title1"/>
    <w:locked/>
    <w:rPr>
      <w:rFonts w:ascii="Times New Roman" w:hAnsi="Times New Roman"/>
      <w:caps/>
      <w:sz w:val="28"/>
      <w:lang w:val="en-GB" w:eastAsia="en-US"/>
    </w:rPr>
  </w:style>
  <w:style w:type="character" w:customStyle="1" w:styleId="Title2Carattere">
    <w:name w:val="Title 2 Carattere"/>
    <w:basedOn w:val="Policepardfaut"/>
    <w:link w:val="Title2"/>
    <w:locked/>
    <w:rPr>
      <w:rFonts w:ascii="Times New Roman" w:hAnsi="Times New Roman"/>
      <w:caps/>
      <w:sz w:val="28"/>
      <w:lang w:val="en-GB" w:eastAsia="en-US"/>
    </w:rPr>
  </w:style>
  <w:style w:type="character" w:customStyle="1" w:styleId="HeadingiChar">
    <w:name w:val="Heading_i Char"/>
    <w:link w:val="Headingi"/>
    <w:locked/>
    <w:rPr>
      <w:rFonts w:ascii="Times New Roman" w:hAnsi="Times New Roman"/>
      <w:i/>
      <w:sz w:val="24"/>
      <w:lang w:val="en-GB" w:eastAsia="en-US"/>
    </w:rPr>
  </w:style>
  <w:style w:type="character" w:customStyle="1" w:styleId="ResNoChar">
    <w:name w:val="Res_No Char"/>
    <w:basedOn w:val="Policepardfaut"/>
    <w:link w:val="ResNo"/>
    <w:qFormat/>
    <w:rPr>
      <w:rFonts w:ascii="Times New Roman" w:hAnsi="Times New Roman"/>
      <w:caps/>
      <w:sz w:val="28"/>
      <w:lang w:val="en-GB" w:eastAsia="en-US"/>
    </w:rPr>
  </w:style>
  <w:style w:type="paragraph" w:customStyle="1" w:styleId="CPMProposal">
    <w:name w:val="CPM_Proposal"/>
    <w:basedOn w:val="Proposal"/>
    <w:qFormat/>
  </w:style>
  <w:style w:type="paragraph" w:customStyle="1" w:styleId="CPMReasons">
    <w:name w:val="CPM_Reasons"/>
    <w:basedOn w:val="Reasons"/>
    <w:qFormat/>
  </w:style>
  <w:style w:type="paragraph" w:styleId="Textebrut">
    <w:name w:val="Plain Text"/>
    <w:basedOn w:val="Normal"/>
    <w:link w:val="TextebrutCar"/>
    <w:unhideWhenUsed/>
    <w:pPr>
      <w:tabs>
        <w:tab w:val="clear" w:pos="1134"/>
        <w:tab w:val="clear" w:pos="1871"/>
        <w:tab w:val="clear" w:pos="2268"/>
      </w:tabs>
      <w:overflowPunct/>
      <w:autoSpaceDE/>
      <w:autoSpaceDN/>
      <w:adjustRightInd/>
      <w:spacing w:before="0"/>
      <w:textAlignment w:val="auto"/>
    </w:pPr>
    <w:rPr>
      <w:rFonts w:ascii="Consolas" w:eastAsia="Calibri" w:hAnsi="Consolas"/>
      <w:sz w:val="21"/>
      <w:szCs w:val="21"/>
      <w:lang w:val="en-US"/>
    </w:rPr>
  </w:style>
  <w:style w:type="character" w:customStyle="1" w:styleId="TextebrutCar">
    <w:name w:val="Texte brut Car"/>
    <w:basedOn w:val="Policepardfaut"/>
    <w:link w:val="Textebrut"/>
    <w:rPr>
      <w:rFonts w:ascii="Consolas" w:eastAsia="Calibri" w:hAnsi="Consolas"/>
      <w:sz w:val="21"/>
      <w:szCs w:val="21"/>
      <w:lang w:eastAsia="en-US"/>
    </w:rPr>
  </w:style>
  <w:style w:type="character" w:customStyle="1" w:styleId="ParagraphedelisteCar">
    <w:name w:val="Paragraphe de liste Car"/>
    <w:link w:val="Paragraphedeliste"/>
    <w:locked/>
    <w:rPr>
      <w:rFonts w:ascii="Times New Roman" w:hAnsi="Times New Roman"/>
      <w:sz w:val="24"/>
      <w:lang w:val="en-GB" w:eastAsia="en-US"/>
    </w:rPr>
  </w:style>
  <w:style w:type="paragraph" w:styleId="TM9">
    <w:name w:val="toc 9"/>
    <w:basedOn w:val="Normal"/>
    <w:next w:val="Normal"/>
    <w:autoRedefine/>
    <w:uiPriority w:val="39"/>
    <w:unhideWhenUsed/>
    <w:pPr>
      <w:tabs>
        <w:tab w:val="clear" w:pos="1134"/>
        <w:tab w:val="clear" w:pos="1871"/>
        <w:tab w:val="clear" w:pos="2268"/>
      </w:tabs>
      <w:spacing w:before="0"/>
      <w:ind w:left="1920"/>
    </w:pPr>
    <w:rPr>
      <w:rFonts w:asciiTheme="minorHAnsi" w:hAnsiTheme="minorHAnsi"/>
      <w:sz w:val="20"/>
      <w:szCs w:val="24"/>
    </w:rPr>
  </w:style>
  <w:style w:type="character" w:styleId="Accentuation">
    <w:name w:val="Emphasis"/>
    <w:aliases w:val="ECC HL italics"/>
    <w:basedOn w:val="Policepardfaut"/>
    <w:uiPriority w:val="20"/>
    <w:qFormat/>
    <w:rPr>
      <w:i/>
      <w:iCs/>
    </w:rPr>
  </w:style>
  <w:style w:type="character" w:customStyle="1" w:styleId="NormalWebCar">
    <w:name w:val="Normal (Web) Car"/>
    <w:basedOn w:val="Policepardfaut"/>
    <w:link w:val="NormalWeb"/>
    <w:locked/>
    <w:rPr>
      <w:rFonts w:ascii="Times New Roman" w:hAnsi="Times New Roman"/>
      <w:sz w:val="24"/>
      <w:szCs w:val="24"/>
    </w:rPr>
  </w:style>
  <w:style w:type="paragraph" w:styleId="Explorateurdedocuments">
    <w:name w:val="Document Map"/>
    <w:basedOn w:val="Normal"/>
    <w:link w:val="ExplorateurdedocumentsCar"/>
    <w:pPr>
      <w:suppressAutoHyphens/>
      <w:adjustRightInd/>
    </w:pPr>
    <w:rPr>
      <w:rFonts w:ascii="MS UI Gothic" w:eastAsia="MS UI Gothic" w:hAnsi="MS UI Gothic"/>
      <w:sz w:val="18"/>
      <w:szCs w:val="18"/>
    </w:rPr>
  </w:style>
  <w:style w:type="character" w:customStyle="1" w:styleId="ExplorateurdedocumentsCar">
    <w:name w:val="Explorateur de documents Car"/>
    <w:basedOn w:val="Policepardfaut"/>
    <w:link w:val="Explorateurdedocuments"/>
    <w:rPr>
      <w:rFonts w:ascii="MS UI Gothic" w:eastAsia="MS UI Gothic" w:hAnsi="MS UI Gothic"/>
      <w:sz w:val="18"/>
      <w:szCs w:val="18"/>
      <w:lang w:val="en-GB" w:eastAsia="en-US"/>
    </w:rPr>
  </w:style>
  <w:style w:type="paragraph" w:styleId="Corpsdetexte">
    <w:name w:val="Body Text"/>
    <w:aliases w:val="body indent,paragraph 2,body text,ändrad,AvtalBrödtext,Bodytext,Compliance,Response,Body3,bt"/>
    <w:basedOn w:val="Normal"/>
    <w:link w:val="CorpsdetexteCar"/>
    <w:qFormat/>
    <w:pPr>
      <w:tabs>
        <w:tab w:val="clear" w:pos="1134"/>
        <w:tab w:val="clear" w:pos="1871"/>
        <w:tab w:val="clear" w:pos="2268"/>
        <w:tab w:val="left" w:pos="720"/>
        <w:tab w:val="left" w:pos="794"/>
        <w:tab w:val="left" w:pos="1191"/>
        <w:tab w:val="left" w:pos="1588"/>
        <w:tab w:val="left" w:pos="1985"/>
      </w:tabs>
      <w:suppressAutoHyphens/>
      <w:overflowPunct/>
      <w:autoSpaceDE/>
      <w:adjustRightInd/>
      <w:spacing w:after="120"/>
      <w:textAlignment w:val="auto"/>
    </w:pPr>
    <w:rPr>
      <w:rFonts w:ascii="LMMNHP+BookmanOldStyle" w:eastAsia="Batang" w:hAnsi="LMMNHP+BookmanOldStyle"/>
      <w:color w:val="000000"/>
      <w:kern w:val="3"/>
      <w:szCs w:val="24"/>
      <w:lang w:val="en-US" w:eastAsia="ja-JP"/>
    </w:rPr>
  </w:style>
  <w:style w:type="character" w:customStyle="1" w:styleId="CorpsdetexteCar">
    <w:name w:val="Corps de texte Car"/>
    <w:aliases w:val="body indent Car,paragraph 2 Car,body text Car,ändrad Car,AvtalBrödtext Car,Bodytext Car,Compliance Car,Response Car,Body3 Car,bt Car"/>
    <w:basedOn w:val="Policepardfaut"/>
    <w:link w:val="Corpsdetexte"/>
    <w:rPr>
      <w:rFonts w:ascii="LMMNHP+BookmanOldStyle" w:eastAsia="Batang" w:hAnsi="LMMNHP+BookmanOldStyle"/>
      <w:color w:val="000000"/>
      <w:kern w:val="3"/>
      <w:sz w:val="24"/>
      <w:szCs w:val="24"/>
      <w:lang w:eastAsia="ja-JP"/>
    </w:rPr>
  </w:style>
  <w:style w:type="paragraph" w:styleId="Liste">
    <w:name w:val="List"/>
    <w:aliases w:val="l"/>
    <w:basedOn w:val="Normal"/>
    <w:pPr>
      <w:tabs>
        <w:tab w:val="clear" w:pos="1134"/>
        <w:tab w:val="clear" w:pos="1871"/>
        <w:tab w:val="clear" w:pos="2268"/>
        <w:tab w:val="left" w:pos="1701"/>
        <w:tab w:val="left" w:pos="2127"/>
      </w:tabs>
      <w:suppressAutoHyphens/>
      <w:overflowPunct/>
      <w:autoSpaceDE/>
      <w:adjustRightInd/>
      <w:spacing w:before="0"/>
      <w:ind w:left="2127" w:hanging="2127"/>
      <w:textAlignment w:val="auto"/>
    </w:pPr>
    <w:rPr>
      <w:rFonts w:eastAsia="SimSun"/>
    </w:rPr>
  </w:style>
  <w:style w:type="paragraph" w:styleId="Corpsdetexte2">
    <w:name w:val="Body Text 2"/>
    <w:aliases w:val="Body Text1"/>
    <w:basedOn w:val="Normal"/>
    <w:link w:val="Corpsdetexte2Car"/>
    <w:pPr>
      <w:widowControl w:val="0"/>
      <w:tabs>
        <w:tab w:val="clear" w:pos="1134"/>
        <w:tab w:val="clear" w:pos="1871"/>
        <w:tab w:val="clear" w:pos="2268"/>
      </w:tabs>
      <w:suppressAutoHyphens/>
      <w:overflowPunct/>
      <w:autoSpaceDE/>
      <w:adjustRightInd/>
      <w:spacing w:before="0"/>
      <w:jc w:val="both"/>
      <w:textAlignment w:val="auto"/>
    </w:pPr>
    <w:rPr>
      <w:rFonts w:eastAsia="SimSun"/>
      <w:lang w:val="en-US"/>
    </w:rPr>
  </w:style>
  <w:style w:type="character" w:customStyle="1" w:styleId="Corpsdetexte2Car">
    <w:name w:val="Corps de texte 2 Car"/>
    <w:aliases w:val="Body Text1 Car"/>
    <w:basedOn w:val="Policepardfaut"/>
    <w:link w:val="Corpsdetexte2"/>
    <w:rPr>
      <w:rFonts w:ascii="Times New Roman" w:eastAsia="SimSun" w:hAnsi="Times New Roman"/>
      <w:sz w:val="24"/>
      <w:lang w:eastAsia="en-US"/>
    </w:rPr>
  </w:style>
  <w:style w:type="paragraph" w:styleId="Listepuces">
    <w:name w:val="List Bullet"/>
    <w:aliases w:val="lb"/>
    <w:basedOn w:val="Liste"/>
    <w:pPr>
      <w:tabs>
        <w:tab w:val="clear" w:pos="1701"/>
        <w:tab w:val="clear" w:pos="2127"/>
      </w:tabs>
      <w:overflowPunct w:val="0"/>
      <w:autoSpaceDE w:val="0"/>
      <w:spacing w:after="180"/>
      <w:ind w:left="568" w:hanging="284"/>
      <w:textAlignment w:val="baseline"/>
    </w:pPr>
    <w:rPr>
      <w:sz w:val="20"/>
    </w:rPr>
  </w:style>
  <w:style w:type="paragraph" w:styleId="Retraitcorpsdetexte">
    <w:name w:val="Body Text Indent"/>
    <w:basedOn w:val="Normal"/>
    <w:link w:val="RetraitcorpsdetexteCar"/>
    <w:pPr>
      <w:tabs>
        <w:tab w:val="clear" w:pos="1134"/>
        <w:tab w:val="clear" w:pos="1871"/>
        <w:tab w:val="clear" w:pos="2268"/>
      </w:tabs>
      <w:suppressAutoHyphens/>
      <w:overflowPunct/>
      <w:autoSpaceDE/>
      <w:adjustRightInd/>
      <w:spacing w:before="0" w:after="120"/>
      <w:ind w:left="360"/>
      <w:textAlignment w:val="auto"/>
    </w:pPr>
    <w:rPr>
      <w:rFonts w:eastAsia="SimSun"/>
    </w:rPr>
  </w:style>
  <w:style w:type="character" w:customStyle="1" w:styleId="RetraitcorpsdetexteCar">
    <w:name w:val="Retrait corps de texte Car"/>
    <w:basedOn w:val="Policepardfaut"/>
    <w:link w:val="Retraitcorpsdetexte"/>
    <w:rPr>
      <w:rFonts w:ascii="Times New Roman" w:eastAsia="SimSun" w:hAnsi="Times New Roman"/>
      <w:sz w:val="24"/>
      <w:lang w:val="en-GB" w:eastAsia="en-US"/>
    </w:rPr>
  </w:style>
  <w:style w:type="paragraph" w:styleId="Liste2">
    <w:name w:val="List 2"/>
    <w:basedOn w:val="Normal"/>
    <w:pPr>
      <w:tabs>
        <w:tab w:val="clear" w:pos="1134"/>
        <w:tab w:val="clear" w:pos="1871"/>
        <w:tab w:val="clear" w:pos="2268"/>
      </w:tabs>
      <w:suppressAutoHyphens/>
      <w:overflowPunct/>
      <w:autoSpaceDE/>
      <w:adjustRightInd/>
      <w:spacing w:before="0"/>
      <w:ind w:left="720" w:hanging="360"/>
      <w:textAlignment w:val="auto"/>
    </w:pPr>
    <w:rPr>
      <w:rFonts w:eastAsia="SimSun"/>
    </w:rPr>
  </w:style>
  <w:style w:type="paragraph" w:styleId="En-ttedetabledesmatires">
    <w:name w:val="TOC Heading"/>
    <w:basedOn w:val="Titre1"/>
    <w:next w:val="Normal"/>
    <w:uiPriority w:val="39"/>
    <w:qFormat/>
    <w:pPr>
      <w:suppressAutoHyphens/>
      <w:adjustRightInd/>
      <w:spacing w:before="480"/>
      <w:ind w:left="0" w:firstLine="0"/>
    </w:pPr>
    <w:rPr>
      <w:rFonts w:ascii="Cambria" w:eastAsia="SimSun" w:hAnsi="Cambria"/>
      <w:bCs/>
      <w:color w:val="365F91"/>
      <w:szCs w:val="28"/>
    </w:rPr>
  </w:style>
  <w:style w:type="paragraph" w:styleId="Retraitcorpsdetexte2">
    <w:name w:val="Body Text Indent 2"/>
    <w:basedOn w:val="Normal"/>
    <w:link w:val="Retraitcorpsdetexte2Car"/>
    <w:pPr>
      <w:tabs>
        <w:tab w:val="clear" w:pos="1134"/>
        <w:tab w:val="clear" w:pos="1871"/>
        <w:tab w:val="clear" w:pos="2268"/>
        <w:tab w:val="left" w:pos="720"/>
        <w:tab w:val="left" w:pos="1191"/>
        <w:tab w:val="left" w:pos="1588"/>
        <w:tab w:val="left" w:pos="1985"/>
      </w:tabs>
      <w:suppressAutoHyphens/>
      <w:adjustRightInd/>
      <w:ind w:left="720" w:hanging="720"/>
      <w:jc w:val="both"/>
    </w:pPr>
    <w:rPr>
      <w:rFonts w:eastAsia="Batang"/>
      <w:szCs w:val="24"/>
    </w:rPr>
  </w:style>
  <w:style w:type="character" w:customStyle="1" w:styleId="Retraitcorpsdetexte2Car">
    <w:name w:val="Retrait corps de texte 2 Car"/>
    <w:basedOn w:val="Policepardfaut"/>
    <w:link w:val="Retraitcorpsdetexte2"/>
    <w:rPr>
      <w:rFonts w:ascii="Times New Roman" w:eastAsia="Batang" w:hAnsi="Times New Roman"/>
      <w:sz w:val="24"/>
      <w:szCs w:val="24"/>
      <w:lang w:val="en-GB" w:eastAsia="en-US"/>
    </w:rPr>
  </w:style>
  <w:style w:type="paragraph" w:styleId="Sansinterligne">
    <w:name w:val="No Spacing"/>
    <w:link w:val="SansinterligneCar"/>
    <w:uiPriority w:val="1"/>
    <w:qFormat/>
    <w:pPr>
      <w:tabs>
        <w:tab w:val="left" w:pos="1134"/>
        <w:tab w:val="left" w:pos="1871"/>
        <w:tab w:val="left" w:pos="2268"/>
      </w:tabs>
      <w:suppressAutoHyphens/>
      <w:overflowPunct w:val="0"/>
      <w:autoSpaceDE w:val="0"/>
      <w:autoSpaceDN w:val="0"/>
      <w:textAlignment w:val="baseline"/>
    </w:pPr>
    <w:rPr>
      <w:rFonts w:ascii="Times New Roman" w:eastAsia="Batang" w:hAnsi="Times New Roman"/>
      <w:sz w:val="24"/>
      <w:lang w:val="en-GB" w:eastAsia="en-US"/>
    </w:rPr>
  </w:style>
  <w:style w:type="character" w:customStyle="1" w:styleId="SansinterligneCar">
    <w:name w:val="Sans interligne Car"/>
    <w:link w:val="Sansinterligne"/>
    <w:uiPriority w:val="1"/>
    <w:locked/>
    <w:rPr>
      <w:rFonts w:ascii="Times New Roman" w:eastAsia="Batang" w:hAnsi="Times New Roman"/>
      <w:sz w:val="24"/>
      <w:lang w:val="en-GB" w:eastAsia="en-US"/>
    </w:rPr>
  </w:style>
  <w:style w:type="paragraph" w:styleId="Retrait1religne">
    <w:name w:val="Body Text First Indent"/>
    <w:basedOn w:val="Normal"/>
    <w:link w:val="Retrait1religneCar"/>
    <w:pPr>
      <w:keepNext/>
      <w:widowControl w:val="0"/>
      <w:tabs>
        <w:tab w:val="clear" w:pos="1134"/>
        <w:tab w:val="clear" w:pos="1871"/>
        <w:tab w:val="clear" w:pos="2268"/>
      </w:tabs>
      <w:suppressAutoHyphens/>
      <w:overflowPunct/>
      <w:adjustRightInd/>
      <w:spacing w:before="0" w:line="360" w:lineRule="auto"/>
      <w:ind w:firstLine="420"/>
      <w:jc w:val="both"/>
      <w:textAlignment w:val="auto"/>
    </w:pPr>
    <w:rPr>
      <w:rFonts w:ascii="Arial" w:eastAsia="SimSun" w:hAnsi="Arial"/>
      <w:color w:val="000000"/>
      <w:kern w:val="3"/>
      <w:sz w:val="21"/>
      <w:szCs w:val="21"/>
    </w:rPr>
  </w:style>
  <w:style w:type="character" w:customStyle="1" w:styleId="Retrait1religneCar">
    <w:name w:val="Retrait 1re ligne Car"/>
    <w:basedOn w:val="CorpsdetexteCar"/>
    <w:link w:val="Retrait1religne"/>
    <w:rPr>
      <w:rFonts w:ascii="Arial" w:eastAsia="SimSun" w:hAnsi="Arial"/>
      <w:color w:val="000000"/>
      <w:kern w:val="3"/>
      <w:sz w:val="21"/>
      <w:szCs w:val="21"/>
      <w:lang w:val="en-GB" w:eastAsia="en-US"/>
    </w:rPr>
  </w:style>
  <w:style w:type="paragraph" w:customStyle="1" w:styleId="Revision1">
    <w:name w:val="Revision1"/>
    <w:next w:val="Rvision"/>
    <w:hidden/>
    <w:uiPriority w:val="99"/>
    <w:rPr>
      <w:rFonts w:ascii="Times New Roman" w:eastAsia="SimSun" w:hAnsi="Times New Roman"/>
      <w:sz w:val="24"/>
      <w:lang w:val="en-GB" w:eastAsia="en-US"/>
    </w:rPr>
  </w:style>
  <w:style w:type="paragraph" w:styleId="Titre">
    <w:name w:val="Title"/>
    <w:basedOn w:val="Normal"/>
    <w:next w:val="Normal"/>
    <w:link w:val="TitreCar"/>
    <w:qFormat/>
    <w:pPr>
      <w:tabs>
        <w:tab w:val="clear" w:pos="1134"/>
        <w:tab w:val="clear" w:pos="1871"/>
        <w:tab w:val="clear" w:pos="2268"/>
      </w:tabs>
      <w:suppressAutoHyphens/>
      <w:overflowPunct/>
      <w:autoSpaceDE/>
      <w:adjustRightInd/>
      <w:spacing w:before="240" w:after="60"/>
      <w:jc w:val="center"/>
      <w:textAlignment w:val="auto"/>
      <w:outlineLvl w:val="0"/>
    </w:pPr>
    <w:rPr>
      <w:rFonts w:ascii="Cambria" w:eastAsia="SimSun" w:hAnsi="Cambria"/>
      <w:b/>
      <w:bCs/>
      <w:sz w:val="32"/>
      <w:szCs w:val="32"/>
      <w:lang w:val="en-US"/>
    </w:rPr>
  </w:style>
  <w:style w:type="character" w:customStyle="1" w:styleId="TitreCar">
    <w:name w:val="Titre Car"/>
    <w:basedOn w:val="Policepardfaut"/>
    <w:link w:val="Titre"/>
    <w:rPr>
      <w:rFonts w:ascii="Cambria" w:eastAsia="SimSun" w:hAnsi="Cambria"/>
      <w:b/>
      <w:bCs/>
      <w:sz w:val="32"/>
      <w:szCs w:val="32"/>
      <w:lang w:eastAsia="en-US"/>
    </w:rPr>
  </w:style>
  <w:style w:type="character" w:customStyle="1" w:styleId="DateCar">
    <w:name w:val="Date Car"/>
    <w:basedOn w:val="Policepardfaut"/>
    <w:link w:val="Date"/>
    <w:rPr>
      <w:rFonts w:ascii="Times New Roman" w:eastAsia="SimSun" w:hAnsi="Times New Roman"/>
      <w:sz w:val="24"/>
      <w:lang w:val="en-GB" w:eastAsia="en-US"/>
    </w:rPr>
  </w:style>
  <w:style w:type="paragraph" w:styleId="Date">
    <w:name w:val="Date"/>
    <w:basedOn w:val="Normal"/>
    <w:next w:val="Normal"/>
    <w:link w:val="DateCar"/>
    <w:unhideWhenUsed/>
    <w:pPr>
      <w:tabs>
        <w:tab w:val="clear" w:pos="1134"/>
        <w:tab w:val="clear" w:pos="1871"/>
        <w:tab w:val="clear" w:pos="2268"/>
      </w:tabs>
      <w:overflowPunct/>
      <w:autoSpaceDE/>
      <w:autoSpaceDN/>
      <w:adjustRightInd/>
      <w:spacing w:before="0" w:after="160" w:line="259" w:lineRule="auto"/>
      <w:textAlignment w:val="auto"/>
    </w:pPr>
    <w:rPr>
      <w:rFonts w:eastAsia="SimSun"/>
    </w:rPr>
  </w:style>
  <w:style w:type="character" w:customStyle="1" w:styleId="DateCar1">
    <w:name w:val="Date Car1"/>
    <w:basedOn w:val="Policepardfaut"/>
    <w:uiPriority w:val="99"/>
    <w:rPr>
      <w:rFonts w:ascii="Times New Roman" w:hAnsi="Times New Roman"/>
      <w:sz w:val="24"/>
      <w:lang w:val="en-GB" w:eastAsia="en-US"/>
    </w:rPr>
  </w:style>
  <w:style w:type="paragraph" w:styleId="PrformatHTML">
    <w:name w:val="HTML Preformatted"/>
    <w:basedOn w:val="Normal"/>
    <w:link w:val="PrformatHTMLCar"/>
    <w:unhideWhenUse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Batang" w:hAnsi="Courier New" w:cs="Courier New"/>
      <w:sz w:val="20"/>
      <w:lang w:val="ru-RU" w:eastAsia="ru-RU"/>
    </w:rPr>
  </w:style>
  <w:style w:type="character" w:customStyle="1" w:styleId="PrformatHTMLCar">
    <w:name w:val="Préformaté HTML Car"/>
    <w:basedOn w:val="Policepardfaut"/>
    <w:link w:val="PrformatHTML"/>
    <w:rPr>
      <w:rFonts w:ascii="Courier New" w:eastAsia="Batang" w:hAnsi="Courier New" w:cs="Courier New"/>
      <w:lang w:val="ru-RU" w:eastAsia="ru-RU"/>
    </w:rPr>
  </w:style>
  <w:style w:type="character" w:styleId="Accentuationlgre">
    <w:name w:val="Subtle Emphasis"/>
    <w:uiPriority w:val="19"/>
    <w:qFormat/>
    <w:rPr>
      <w:i/>
      <w:iCs/>
      <w:color w:val="808080"/>
    </w:rPr>
  </w:style>
  <w:style w:type="paragraph" w:styleId="Liste3">
    <w:name w:val="List 3"/>
    <w:basedOn w:val="Liste"/>
    <w:uiPriority w:val="99"/>
    <w:pPr>
      <w:tabs>
        <w:tab w:val="clear" w:pos="1701"/>
        <w:tab w:val="clear" w:pos="2127"/>
        <w:tab w:val="left" w:pos="1440"/>
      </w:tabs>
      <w:suppressAutoHyphens w:val="0"/>
      <w:autoSpaceDN/>
      <w:spacing w:after="60"/>
      <w:ind w:left="1440" w:hanging="357"/>
      <w:jc w:val="both"/>
    </w:pPr>
    <w:rPr>
      <w:sz w:val="20"/>
      <w:lang w:val="en-US" w:eastAsia="de-DE"/>
    </w:rPr>
  </w:style>
  <w:style w:type="paragraph" w:styleId="Listepuces2">
    <w:name w:val="List Bullet 2"/>
    <w:aliases w:val="lb2"/>
    <w:basedOn w:val="Listepuces"/>
    <w:uiPriority w:val="99"/>
    <w:pPr>
      <w:suppressAutoHyphens w:val="0"/>
      <w:overflowPunct/>
      <w:autoSpaceDE/>
      <w:autoSpaceDN/>
      <w:spacing w:after="60"/>
      <w:ind w:left="1080" w:hanging="357"/>
      <w:jc w:val="both"/>
      <w:textAlignment w:val="auto"/>
    </w:pPr>
    <w:rPr>
      <w:lang w:val="en-US" w:eastAsia="de-DE"/>
    </w:rPr>
  </w:style>
  <w:style w:type="paragraph" w:styleId="Listepuces3">
    <w:name w:val="List Bullet 3"/>
    <w:aliases w:val="lb3"/>
    <w:basedOn w:val="Listepuces"/>
    <w:uiPriority w:val="99"/>
    <w:pPr>
      <w:suppressAutoHyphens w:val="0"/>
      <w:overflowPunct/>
      <w:autoSpaceDE/>
      <w:autoSpaceDN/>
      <w:spacing w:after="60"/>
      <w:ind w:left="1440" w:hanging="357"/>
      <w:jc w:val="both"/>
      <w:textAlignment w:val="auto"/>
    </w:pPr>
    <w:rPr>
      <w:lang w:val="en-US" w:eastAsia="de-DE"/>
    </w:rPr>
  </w:style>
  <w:style w:type="paragraph" w:styleId="Listecontinue">
    <w:name w:val="List Continue"/>
    <w:aliases w:val="lc"/>
    <w:basedOn w:val="Liste"/>
    <w:uiPriority w:val="99"/>
    <w:pPr>
      <w:tabs>
        <w:tab w:val="clear" w:pos="1701"/>
        <w:tab w:val="clear" w:pos="2127"/>
      </w:tabs>
      <w:suppressAutoHyphens w:val="0"/>
      <w:autoSpaceDN/>
      <w:spacing w:after="60"/>
      <w:ind w:left="714" w:hanging="357"/>
      <w:jc w:val="both"/>
    </w:pPr>
    <w:rPr>
      <w:sz w:val="20"/>
      <w:lang w:val="en-US" w:eastAsia="de-DE"/>
    </w:rPr>
  </w:style>
  <w:style w:type="paragraph" w:styleId="Listecontinue2">
    <w:name w:val="List Continue 2"/>
    <w:aliases w:val="lc2"/>
    <w:basedOn w:val="Listecontinue"/>
    <w:uiPriority w:val="99"/>
    <w:pPr>
      <w:ind w:left="1080"/>
    </w:pPr>
  </w:style>
  <w:style w:type="paragraph" w:styleId="Listecontinue3">
    <w:name w:val="List Continue 3"/>
    <w:aliases w:val="lc3"/>
    <w:basedOn w:val="Listecontinue"/>
    <w:uiPriority w:val="99"/>
    <w:pPr>
      <w:ind w:left="1440"/>
    </w:pPr>
  </w:style>
  <w:style w:type="paragraph" w:styleId="Listenumros">
    <w:name w:val="List Number"/>
    <w:aliases w:val="ln"/>
    <w:basedOn w:val="Liste"/>
    <w:uiPriority w:val="99"/>
    <w:pPr>
      <w:tabs>
        <w:tab w:val="clear" w:pos="1701"/>
        <w:tab w:val="clear" w:pos="2127"/>
      </w:tabs>
      <w:suppressAutoHyphens w:val="0"/>
      <w:autoSpaceDN/>
      <w:spacing w:after="60"/>
      <w:ind w:left="714" w:hanging="357"/>
      <w:jc w:val="both"/>
    </w:pPr>
    <w:rPr>
      <w:sz w:val="20"/>
      <w:lang w:val="en-US" w:eastAsia="de-DE"/>
    </w:rPr>
  </w:style>
  <w:style w:type="paragraph" w:styleId="Listenumros2">
    <w:name w:val="List Number 2"/>
    <w:aliases w:val="ln2"/>
    <w:basedOn w:val="Listenumros"/>
    <w:uiPriority w:val="99"/>
    <w:pPr>
      <w:ind w:left="1003" w:hanging="283"/>
    </w:pPr>
  </w:style>
  <w:style w:type="paragraph" w:styleId="Listenumros3">
    <w:name w:val="List Number 3"/>
    <w:aliases w:val="ln3"/>
    <w:basedOn w:val="Listenumros"/>
    <w:uiPriority w:val="99"/>
    <w:pPr>
      <w:ind w:left="1363" w:hanging="283"/>
    </w:pPr>
  </w:style>
  <w:style w:type="character" w:styleId="MachinecrireHTML">
    <w:name w:val="HTML Typewriter"/>
    <w:uiPriority w:val="99"/>
    <w:rPr>
      <w:rFonts w:ascii="Arial Unicode MS" w:hAnsi="Arial Unicode MS" w:cs="Arial Unicode MS"/>
      <w:sz w:val="20"/>
      <w:szCs w:val="20"/>
    </w:rPr>
  </w:style>
  <w:style w:type="paragraph" w:styleId="Adressedestinataire">
    <w:name w:val="envelope address"/>
    <w:basedOn w:val="Normal"/>
    <w:uiPriority w:val="99"/>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Adresseexpditeur">
    <w:name w:val="envelope return"/>
    <w:basedOn w:val="Normal"/>
    <w:uiPriority w:val="99"/>
    <w:pPr>
      <w:tabs>
        <w:tab w:val="clear" w:pos="1134"/>
        <w:tab w:val="clear" w:pos="1871"/>
        <w:tab w:val="clear" w:pos="2268"/>
      </w:tabs>
      <w:overflowPunct/>
      <w:autoSpaceDE/>
      <w:autoSpaceDN/>
      <w:adjustRightInd/>
      <w:spacing w:before="0" w:after="60"/>
      <w:jc w:val="both"/>
      <w:textAlignment w:val="auto"/>
    </w:pPr>
    <w:rPr>
      <w:rFonts w:ascii="Arial" w:eastAsia="Batang" w:hAnsi="Arial" w:cs="Arial"/>
      <w:sz w:val="20"/>
      <w:lang w:eastAsia="de-DE"/>
    </w:rPr>
  </w:style>
  <w:style w:type="paragraph" w:styleId="AdresseHTML">
    <w:name w:val="HTML Address"/>
    <w:basedOn w:val="Normal"/>
    <w:link w:val="AdresseHTMLCar"/>
    <w:uiPriority w:val="99"/>
    <w:pPr>
      <w:tabs>
        <w:tab w:val="clear" w:pos="1134"/>
        <w:tab w:val="clear" w:pos="1871"/>
        <w:tab w:val="clear" w:pos="2268"/>
      </w:tabs>
      <w:overflowPunct/>
      <w:autoSpaceDE/>
      <w:autoSpaceDN/>
      <w:adjustRightInd/>
      <w:spacing w:before="0" w:after="60"/>
      <w:jc w:val="both"/>
      <w:textAlignment w:val="auto"/>
    </w:pPr>
    <w:rPr>
      <w:rFonts w:eastAsia="Batang"/>
      <w:i/>
      <w:iCs/>
      <w:sz w:val="20"/>
      <w:lang w:eastAsia="de-DE"/>
    </w:rPr>
  </w:style>
  <w:style w:type="character" w:customStyle="1" w:styleId="AdresseHTMLCar">
    <w:name w:val="Adresse HTML Car"/>
    <w:basedOn w:val="Policepardfaut"/>
    <w:link w:val="AdresseHTML"/>
    <w:uiPriority w:val="99"/>
    <w:rPr>
      <w:rFonts w:ascii="Times New Roman" w:eastAsia="Batang" w:hAnsi="Times New Roman"/>
      <w:i/>
      <w:iCs/>
      <w:lang w:val="en-GB" w:eastAsia="de-DE"/>
    </w:rPr>
  </w:style>
  <w:style w:type="paragraph" w:styleId="Index8">
    <w:name w:val="index 8"/>
    <w:basedOn w:val="Normal"/>
    <w:next w:val="Normal"/>
    <w:autoRedefine/>
    <w:uiPriority w:val="99"/>
    <w:pPr>
      <w:tabs>
        <w:tab w:val="clear" w:pos="1134"/>
        <w:tab w:val="clear" w:pos="1871"/>
        <w:tab w:val="clear" w:pos="2268"/>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pPr>
      <w:tabs>
        <w:tab w:val="clear" w:pos="1134"/>
        <w:tab w:val="clear" w:pos="1871"/>
        <w:tab w:val="clear" w:pos="2268"/>
      </w:tabs>
      <w:overflowPunct/>
      <w:autoSpaceDE/>
      <w:autoSpaceDN/>
      <w:adjustRightInd/>
      <w:spacing w:before="0" w:after="60"/>
      <w:ind w:left="1800" w:hanging="200"/>
      <w:jc w:val="both"/>
      <w:textAlignment w:val="auto"/>
    </w:pPr>
    <w:rPr>
      <w:rFonts w:eastAsia="Batang"/>
      <w:sz w:val="20"/>
      <w:lang w:eastAsia="de-DE"/>
    </w:rPr>
  </w:style>
  <w:style w:type="paragraph" w:styleId="Liste4">
    <w:name w:val="List 4"/>
    <w:basedOn w:val="Normal"/>
    <w:uiPriority w:val="99"/>
    <w:pPr>
      <w:tabs>
        <w:tab w:val="clear" w:pos="1134"/>
        <w:tab w:val="clear" w:pos="1871"/>
        <w:tab w:val="clear" w:pos="2268"/>
      </w:tabs>
      <w:overflowPunct/>
      <w:autoSpaceDE/>
      <w:autoSpaceDN/>
      <w:adjustRightInd/>
      <w:spacing w:before="0" w:after="60"/>
      <w:ind w:left="1132" w:hanging="283"/>
      <w:jc w:val="both"/>
      <w:textAlignment w:val="auto"/>
    </w:pPr>
    <w:rPr>
      <w:rFonts w:eastAsia="Batang"/>
      <w:sz w:val="20"/>
      <w:lang w:eastAsia="de-DE"/>
    </w:rPr>
  </w:style>
  <w:style w:type="paragraph" w:styleId="Liste5">
    <w:name w:val="List 5"/>
    <w:basedOn w:val="Normal"/>
    <w:uiPriority w:val="99"/>
    <w:pPr>
      <w:tabs>
        <w:tab w:val="clear" w:pos="1134"/>
        <w:tab w:val="clear" w:pos="1871"/>
        <w:tab w:val="clear" w:pos="2268"/>
      </w:tabs>
      <w:overflowPunct/>
      <w:autoSpaceDE/>
      <w:autoSpaceDN/>
      <w:adjustRightInd/>
      <w:spacing w:before="0" w:after="60"/>
      <w:ind w:left="1415" w:hanging="283"/>
      <w:jc w:val="both"/>
      <w:textAlignment w:val="auto"/>
    </w:pPr>
    <w:rPr>
      <w:rFonts w:eastAsia="Batang"/>
      <w:sz w:val="20"/>
      <w:lang w:eastAsia="de-DE"/>
    </w:rPr>
  </w:style>
  <w:style w:type="paragraph" w:styleId="Listepuces4">
    <w:name w:val="List Bullet 4"/>
    <w:basedOn w:val="Normal"/>
    <w:uiPriority w:val="99"/>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epuces5">
    <w:name w:val="List Bullet 5"/>
    <w:basedOn w:val="Normal"/>
    <w:uiPriority w:val="99"/>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econtinue4">
    <w:name w:val="List Continue 4"/>
    <w:basedOn w:val="Normal"/>
    <w:uiPriority w:val="99"/>
    <w:pPr>
      <w:tabs>
        <w:tab w:val="clear" w:pos="1134"/>
        <w:tab w:val="clear" w:pos="1871"/>
        <w:tab w:val="clear" w:pos="2268"/>
      </w:tabs>
      <w:overflowPunct/>
      <w:autoSpaceDE/>
      <w:autoSpaceDN/>
      <w:adjustRightInd/>
      <w:spacing w:before="0" w:after="120"/>
      <w:ind w:left="1132"/>
      <w:jc w:val="both"/>
      <w:textAlignment w:val="auto"/>
    </w:pPr>
    <w:rPr>
      <w:rFonts w:eastAsia="Batang"/>
      <w:sz w:val="20"/>
      <w:lang w:eastAsia="de-DE"/>
    </w:rPr>
  </w:style>
  <w:style w:type="paragraph" w:styleId="Listecontinue5">
    <w:name w:val="List Continue 5"/>
    <w:basedOn w:val="Normal"/>
    <w:uiPriority w:val="99"/>
    <w:pPr>
      <w:tabs>
        <w:tab w:val="clear" w:pos="1134"/>
        <w:tab w:val="clear" w:pos="1871"/>
        <w:tab w:val="clear" w:pos="2268"/>
      </w:tabs>
      <w:overflowPunct/>
      <w:autoSpaceDE/>
      <w:autoSpaceDN/>
      <w:adjustRightInd/>
      <w:spacing w:before="0" w:after="120"/>
      <w:ind w:left="1415"/>
      <w:jc w:val="both"/>
      <w:textAlignment w:val="auto"/>
    </w:pPr>
    <w:rPr>
      <w:rFonts w:eastAsia="Batang"/>
      <w:sz w:val="20"/>
      <w:lang w:eastAsia="de-DE"/>
    </w:rPr>
  </w:style>
  <w:style w:type="paragraph" w:styleId="Listenumros4">
    <w:name w:val="List Number 4"/>
    <w:basedOn w:val="Normal"/>
    <w:uiPriority w:val="99"/>
    <w:pPr>
      <w:tabs>
        <w:tab w:val="clear" w:pos="1134"/>
        <w:tab w:val="clear" w:pos="1871"/>
        <w:tab w:val="clear" w:pos="2268"/>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enumros5">
    <w:name w:val="List Number 5"/>
    <w:basedOn w:val="Normal"/>
    <w:uiPriority w:val="99"/>
    <w:pPr>
      <w:tabs>
        <w:tab w:val="clear" w:pos="1134"/>
        <w:tab w:val="clear" w:pos="1871"/>
        <w:tab w:val="clear" w:pos="2268"/>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Textedemacro">
    <w:name w:val="macro"/>
    <w:link w:val="TextedemacroCar"/>
    <w:uiPriority w:val="99"/>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TextedemacroCar">
    <w:name w:val="Texte de macro Car"/>
    <w:basedOn w:val="Policepardfaut"/>
    <w:link w:val="Textedemacro"/>
    <w:uiPriority w:val="99"/>
    <w:rPr>
      <w:rFonts w:ascii="Courier New" w:eastAsia="Batang" w:hAnsi="Courier New" w:cs="Courier New"/>
      <w:lang w:val="en-GB" w:eastAsia="de-DE"/>
    </w:rPr>
  </w:style>
  <w:style w:type="paragraph" w:styleId="En-ttedemessage">
    <w:name w:val="Message Header"/>
    <w:basedOn w:val="Normal"/>
    <w:link w:val="En-ttedemessageCar"/>
    <w:uiPriority w:val="99"/>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En-ttedemessageCar">
    <w:name w:val="En-tête de message Car"/>
    <w:basedOn w:val="Policepardfaut"/>
    <w:link w:val="En-ttedemessage"/>
    <w:uiPriority w:val="99"/>
    <w:rPr>
      <w:rFonts w:ascii="Arial" w:eastAsia="Batang" w:hAnsi="Arial" w:cs="Arial"/>
      <w:sz w:val="24"/>
      <w:szCs w:val="24"/>
      <w:shd w:val="pct20" w:color="auto" w:fill="auto"/>
      <w:lang w:val="en-GB" w:eastAsia="de-DE"/>
    </w:rPr>
  </w:style>
  <w:style w:type="paragraph" w:styleId="Titredenote">
    <w:name w:val="Note Heading"/>
    <w:basedOn w:val="Normal"/>
    <w:next w:val="Normal"/>
    <w:link w:val="TitredenoteCar"/>
    <w:uiPriority w:val="99"/>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TitredenoteCar">
    <w:name w:val="Titre de note Car"/>
    <w:basedOn w:val="Policepardfaut"/>
    <w:link w:val="Titredenote"/>
    <w:uiPriority w:val="99"/>
    <w:rPr>
      <w:rFonts w:ascii="Times New Roman" w:eastAsia="Batang" w:hAnsi="Times New Roman"/>
      <w:lang w:val="en-GB" w:eastAsia="de-DE"/>
    </w:rPr>
  </w:style>
  <w:style w:type="paragraph" w:styleId="Salutations">
    <w:name w:val="Salutation"/>
    <w:basedOn w:val="Normal"/>
    <w:next w:val="Normal"/>
    <w:link w:val="SalutationsCar"/>
    <w:uiPriority w:val="99"/>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customStyle="1" w:styleId="SalutationsCar">
    <w:name w:val="Salutations Car"/>
    <w:basedOn w:val="Policepardfaut"/>
    <w:link w:val="Salutations"/>
    <w:uiPriority w:val="99"/>
    <w:rPr>
      <w:rFonts w:ascii="Times New Roman" w:eastAsia="Batang" w:hAnsi="Times New Roman"/>
      <w:lang w:val="en-GB" w:eastAsia="de-DE"/>
    </w:rPr>
  </w:style>
  <w:style w:type="paragraph" w:styleId="Tabledesillustrations">
    <w:name w:val="table of figures"/>
    <w:basedOn w:val="Normal"/>
    <w:next w:val="Normal"/>
    <w:pPr>
      <w:tabs>
        <w:tab w:val="clear" w:pos="1134"/>
        <w:tab w:val="clear" w:pos="1871"/>
        <w:tab w:val="clear" w:pos="2268"/>
      </w:tabs>
      <w:overflowPunct/>
      <w:autoSpaceDE/>
      <w:autoSpaceDN/>
      <w:adjustRightInd/>
      <w:spacing w:before="0" w:after="60"/>
      <w:jc w:val="both"/>
      <w:textAlignment w:val="auto"/>
    </w:pPr>
    <w:rPr>
      <w:rFonts w:eastAsia="Batang"/>
      <w:sz w:val="20"/>
      <w:lang w:eastAsia="de-DE"/>
    </w:rPr>
  </w:style>
  <w:style w:type="character" w:styleId="Accentuationintense">
    <w:name w:val="Intense Emphasis"/>
    <w:uiPriority w:val="99"/>
    <w:qFormat/>
    <w:rPr>
      <w:rFonts w:cs="Times New Roman"/>
      <w:b/>
      <w:bCs/>
      <w:i/>
      <w:iCs/>
      <w:color w:val="4F81BD"/>
    </w:rPr>
  </w:style>
  <w:style w:type="paragraph" w:styleId="Citationintense">
    <w:name w:val="Intense Quote"/>
    <w:basedOn w:val="Normal"/>
    <w:next w:val="Normal"/>
    <w:link w:val="CitationintenseCar"/>
    <w:uiPriority w:val="99"/>
    <w:qFormat/>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CitationintenseCar">
    <w:name w:val="Citation intense Car"/>
    <w:basedOn w:val="Policepardfaut"/>
    <w:link w:val="Citationintense"/>
    <w:uiPriority w:val="99"/>
    <w:rPr>
      <w:rFonts w:ascii="Times New Roman" w:eastAsia="SimSun" w:hAnsi="Times New Roman"/>
      <w:b/>
      <w:bCs/>
      <w:i/>
      <w:iCs/>
      <w:color w:val="4F81BD"/>
      <w:szCs w:val="22"/>
      <w:lang w:eastAsia="en-US"/>
    </w:rPr>
  </w:style>
  <w:style w:type="character" w:styleId="AcronymeHTML">
    <w:name w:val="HTML Acronym"/>
    <w:uiPriority w:val="99"/>
    <w:rPr>
      <w:rFonts w:ascii="Times New Roman" w:hAnsi="Times New Roman" w:cs="Times New Roman"/>
    </w:rPr>
  </w:style>
  <w:style w:type="paragraph" w:styleId="Notedefin">
    <w:name w:val="endnote text"/>
    <w:basedOn w:val="Normal"/>
    <w:link w:val="NotedefinCar"/>
    <w:unhideWhenUsed/>
    <w:pPr>
      <w:tabs>
        <w:tab w:val="clear" w:pos="1134"/>
        <w:tab w:val="clear" w:pos="1871"/>
        <w:tab w:val="clear" w:pos="2268"/>
      </w:tabs>
      <w:overflowPunct/>
      <w:autoSpaceDE/>
      <w:autoSpaceDN/>
      <w:adjustRightInd/>
      <w:spacing w:before="0"/>
      <w:textAlignment w:val="auto"/>
    </w:pPr>
    <w:rPr>
      <w:rFonts w:asciiTheme="minorHAnsi" w:eastAsiaTheme="minorHAnsi" w:hAnsiTheme="minorHAnsi" w:cstheme="minorBidi"/>
      <w:sz w:val="20"/>
      <w:lang w:val="fr-FR"/>
    </w:rPr>
  </w:style>
  <w:style w:type="character" w:customStyle="1" w:styleId="NotedefinCar">
    <w:name w:val="Note de fin Car"/>
    <w:basedOn w:val="Policepardfaut"/>
    <w:link w:val="Notedefin"/>
    <w:rPr>
      <w:rFonts w:asciiTheme="minorHAnsi" w:eastAsiaTheme="minorHAnsi" w:hAnsiTheme="minorHAnsi" w:cstheme="minorBidi"/>
      <w:lang w:val="fr-FR" w:eastAsia="en-US"/>
    </w:rPr>
  </w:style>
  <w:style w:type="character" w:styleId="Rfrenceintense">
    <w:name w:val="Intense Reference"/>
    <w:basedOn w:val="Policepardfaut"/>
    <w:uiPriority w:val="1"/>
    <w:qFormat/>
    <w:rPr>
      <w:b/>
      <w:bCs/>
      <w:smallCaps/>
      <w:color w:val="4F81BD" w:themeColor="accent1"/>
      <w:spacing w:val="5"/>
    </w:rPr>
  </w:style>
  <w:style w:type="paragraph" w:styleId="Sous-titre">
    <w:name w:val="Subtitle"/>
    <w:basedOn w:val="Normal"/>
    <w:link w:val="Sous-titreCar"/>
    <w:qFormat/>
    <w:pPr>
      <w:tabs>
        <w:tab w:val="clear" w:pos="1134"/>
        <w:tab w:val="clear" w:pos="1871"/>
        <w:tab w:val="clear" w:pos="2268"/>
        <w:tab w:val="left" w:pos="794"/>
        <w:tab w:val="left" w:pos="1191"/>
        <w:tab w:val="left" w:pos="1588"/>
        <w:tab w:val="left" w:pos="1985"/>
      </w:tabs>
      <w:spacing w:after="60"/>
      <w:jc w:val="center"/>
      <w:outlineLvl w:val="1"/>
    </w:pPr>
    <w:rPr>
      <w:rFonts w:ascii="Arial" w:eastAsia="MS Mincho" w:hAnsi="Arial" w:cs="Arial"/>
      <w:szCs w:val="24"/>
    </w:rPr>
  </w:style>
  <w:style w:type="character" w:customStyle="1" w:styleId="Sous-titreCar">
    <w:name w:val="Sous-titre Car"/>
    <w:basedOn w:val="Policepardfaut"/>
    <w:link w:val="Sous-titre"/>
    <w:rPr>
      <w:rFonts w:ascii="Arial" w:eastAsia="MS Mincho" w:hAnsi="Arial" w:cs="Arial"/>
      <w:sz w:val="24"/>
      <w:szCs w:val="24"/>
      <w:lang w:val="en-GB" w:eastAsia="en-US"/>
    </w:rPr>
  </w:style>
  <w:style w:type="character" w:customStyle="1" w:styleId="Corpsdetexte3Car">
    <w:name w:val="Corps de texte 3 Car"/>
    <w:basedOn w:val="Policepardfaut"/>
    <w:link w:val="Corpsdetexte3"/>
    <w:rPr>
      <w:rFonts w:ascii="Times New Roman" w:hAnsi="Times New Roman"/>
      <w:sz w:val="22"/>
      <w:szCs w:val="22"/>
      <w:lang w:val="ru-RU" w:eastAsia="ru-RU"/>
    </w:rPr>
  </w:style>
  <w:style w:type="paragraph" w:styleId="Corpsdetexte3">
    <w:name w:val="Body Text 3"/>
    <w:basedOn w:val="Normal"/>
    <w:link w:val="Corpsdetexte3Car"/>
    <w:pPr>
      <w:tabs>
        <w:tab w:val="clear" w:pos="1134"/>
        <w:tab w:val="clear" w:pos="1871"/>
        <w:tab w:val="clear" w:pos="2268"/>
      </w:tabs>
      <w:overflowPunct/>
      <w:autoSpaceDE/>
      <w:autoSpaceDN/>
      <w:adjustRightInd/>
      <w:spacing w:before="0"/>
      <w:textAlignment w:val="auto"/>
    </w:pPr>
    <w:rPr>
      <w:sz w:val="22"/>
      <w:szCs w:val="22"/>
      <w:lang w:val="ru-RU" w:eastAsia="ru-RU"/>
    </w:rPr>
  </w:style>
  <w:style w:type="character" w:customStyle="1" w:styleId="Corpsdetexte3Car1">
    <w:name w:val="Corps de texte 3 Car1"/>
    <w:basedOn w:val="Policepardfaut"/>
    <w:uiPriority w:val="99"/>
    <w:semiHidden/>
    <w:rPr>
      <w:rFonts w:ascii="Times New Roman" w:hAnsi="Times New Roman"/>
      <w:sz w:val="16"/>
      <w:szCs w:val="16"/>
      <w:lang w:val="en-GB" w:eastAsia="en-US"/>
    </w:rPr>
  </w:style>
  <w:style w:type="character" w:customStyle="1" w:styleId="Retraitcorpsdetexte3Car">
    <w:name w:val="Retrait corps de texte 3 Car"/>
    <w:basedOn w:val="Policepardfaut"/>
    <w:link w:val="Retraitcorpsdetexte3"/>
    <w:rPr>
      <w:rFonts w:ascii="Times New Roman" w:hAnsi="Times New Roman"/>
      <w:b/>
      <w:bCs/>
      <w:i/>
      <w:iCs/>
      <w:sz w:val="24"/>
      <w:lang w:eastAsia="en-US"/>
    </w:rPr>
  </w:style>
  <w:style w:type="paragraph" w:styleId="Retraitcorpsdetexte3">
    <w:name w:val="Body Text Indent 3"/>
    <w:basedOn w:val="Normal"/>
    <w:link w:val="Retraitcorpsdetexte3Car"/>
    <w:pPr>
      <w:tabs>
        <w:tab w:val="clear" w:pos="1134"/>
        <w:tab w:val="clear" w:pos="1871"/>
        <w:tab w:val="clear" w:pos="2268"/>
      </w:tabs>
      <w:overflowPunct/>
      <w:autoSpaceDE/>
      <w:autoSpaceDN/>
      <w:adjustRightInd/>
      <w:ind w:left="992"/>
      <w:textAlignment w:val="auto"/>
    </w:pPr>
    <w:rPr>
      <w:b/>
      <w:bCs/>
      <w:i/>
      <w:iCs/>
      <w:lang w:val="en-US"/>
    </w:rPr>
  </w:style>
  <w:style w:type="character" w:customStyle="1" w:styleId="Retraitcorpsdetexte3Car1">
    <w:name w:val="Retrait corps de texte 3 Car1"/>
    <w:basedOn w:val="Policepardfaut"/>
    <w:uiPriority w:val="99"/>
    <w:semiHidden/>
    <w:rPr>
      <w:rFonts w:ascii="Times New Roman" w:hAnsi="Times New Roman"/>
      <w:sz w:val="16"/>
      <w:szCs w:val="16"/>
      <w:lang w:val="en-GB" w:eastAsia="en-US"/>
    </w:rPr>
  </w:style>
  <w:style w:type="character" w:customStyle="1" w:styleId="FormuledepolitesseCar">
    <w:name w:val="Formule de politesse Car"/>
    <w:basedOn w:val="Policepardfaut"/>
    <w:link w:val="Formuledepolitesse"/>
    <w:rPr>
      <w:rFonts w:ascii="Century" w:eastAsia="MS Mincho" w:hAnsi="Century"/>
      <w:kern w:val="2"/>
      <w:sz w:val="21"/>
      <w:szCs w:val="24"/>
      <w:lang w:eastAsia="ja-JP"/>
    </w:rPr>
  </w:style>
  <w:style w:type="paragraph" w:styleId="Formuledepolitesse">
    <w:name w:val="Closing"/>
    <w:basedOn w:val="Normal"/>
    <w:link w:val="FormuledepolitesseCar"/>
    <w:pPr>
      <w:widowControl w:val="0"/>
      <w:tabs>
        <w:tab w:val="clear" w:pos="1134"/>
        <w:tab w:val="clear" w:pos="1871"/>
        <w:tab w:val="clear" w:pos="2268"/>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FormuledepolitesseCar1">
    <w:name w:val="Formule de politesse Car1"/>
    <w:basedOn w:val="Policepardfaut"/>
    <w:uiPriority w:val="99"/>
    <w:semiHidden/>
    <w:rPr>
      <w:rFonts w:ascii="Times New Roman" w:hAnsi="Times New Roman"/>
      <w:sz w:val="24"/>
      <w:lang w:val="en-GB" w:eastAsia="en-US"/>
    </w:rPr>
  </w:style>
  <w:style w:type="character" w:styleId="CodeHTML">
    <w:name w:val="HTML Code"/>
    <w:basedOn w:val="Policepardfaut"/>
    <w:uiPriority w:val="99"/>
    <w:semiHidden/>
    <w:unhideWhenUsed/>
    <w:rPr>
      <w:rFonts w:ascii="Courier New" w:eastAsia="Times New Roman" w:hAnsi="Courier New" w:cs="Courier New" w:hint="default"/>
      <w:sz w:val="20"/>
      <w:szCs w:val="20"/>
    </w:rPr>
  </w:style>
  <w:style w:type="character" w:customStyle="1" w:styleId="Titre1Car1">
    <w:name w:val="Titre 1 Car1"/>
    <w:aliases w:val="H1 Car1,h1 Car1,h11 Car1,h12 Car1,h13 Car1,h14 Car1,h15 Car1,h16 Car1,h17 Car1,h111 Car1,h121 Car1,h131 Car1,h141 Car1,h151 Car1,h161 Car1,h18 Car1,h112 Car1,h122 Car1,h132 Car1,h142 Car1,h152 Car1,h162 Car1,h19 Car1,h113 Car1,h123 Car1"/>
    <w:basedOn w:val="Policepardfaut"/>
    <w:rPr>
      <w:rFonts w:asciiTheme="majorHAnsi" w:eastAsiaTheme="majorEastAsia" w:hAnsiTheme="majorHAnsi" w:cstheme="majorBidi"/>
      <w:color w:val="365F91" w:themeColor="accent1" w:themeShade="BF"/>
      <w:sz w:val="32"/>
      <w:szCs w:val="32"/>
      <w:lang w:val="en-GB" w:eastAsia="en-US"/>
    </w:rPr>
  </w:style>
  <w:style w:type="character" w:customStyle="1" w:styleId="Titre2Car1">
    <w:name w:val="Titre 2 Car1"/>
    <w:aliases w:val="UNDERRUBRIK 1-2 Car1,h2 Car1,Head 2 Car1,l2 Car1,List level 2 Car1,Sub-Heading Car1,A Car1,1st level heading Car1,level 2 no toc Car1,2nd level Car1,Titre2 Car1,h:2 Car1,h:2app Car1,H2 Car1,2 Car1,level 2 Car1,Head2A Car1,Major Section Car"/>
    <w:basedOn w:val="Policepardfaut"/>
    <w:semiHidden/>
    <w:rPr>
      <w:rFonts w:asciiTheme="majorHAnsi" w:eastAsiaTheme="majorEastAsia" w:hAnsiTheme="majorHAnsi" w:cstheme="majorBidi"/>
      <w:color w:val="365F91" w:themeColor="accent1" w:themeShade="BF"/>
      <w:sz w:val="26"/>
      <w:szCs w:val="26"/>
      <w:lang w:val="en-GB" w:eastAsia="en-US"/>
    </w:rPr>
  </w:style>
  <w:style w:type="character" w:customStyle="1" w:styleId="Titre3Car1">
    <w:name w:val="Titre 3 Car1"/>
    <w:aliases w:val="Memo Heading 3 Car1,H3 Car1,h3 Car1,h31 Car1,3 Car1,h 3 Car1,3rd level Car1,subsect Car1,0H Car1,l3 Car1,list 3 Car1,Head 3 Car1,h32 Car1,h33 Car1,h34 Car1,h35 Car1,h36 Car1,h37 Car1,h38 Car1,h311 Car1,h321 Car1,h331 Car1,h341 Car1,h39 Car"/>
    <w:basedOn w:val="Policepardfaut"/>
    <w:semiHidden/>
    <w:rPr>
      <w:rFonts w:asciiTheme="majorHAnsi" w:eastAsiaTheme="majorEastAsia" w:hAnsiTheme="majorHAnsi" w:cstheme="majorBidi"/>
      <w:color w:val="243F60" w:themeColor="accent1" w:themeShade="7F"/>
      <w:sz w:val="24"/>
      <w:szCs w:val="24"/>
      <w:lang w:val="en-GB" w:eastAsia="en-US"/>
    </w:rPr>
  </w:style>
  <w:style w:type="character" w:customStyle="1" w:styleId="Titre4Car1">
    <w:name w:val="Titre 4 Car1"/>
    <w:aliases w:val="H4 Car1,h4 Car1,H41 Car1,h41 Car1,H42 Car1,h42 Car1,H43 Car1,h43 Car1,H411 Car1,h411 Car1,H421 Car1,h421 Car1,H44 Car1,h44 Car1,H412 Car1,h412 Car1,H422 Car1,h422 Car1,H431 Car1,h431 Car1,H45 Car1,h45 Car1,H413 Car1,h413 Car1,H423 Car1"/>
    <w:basedOn w:val="Policepardfaut"/>
    <w:semiHidden/>
    <w:rPr>
      <w:rFonts w:asciiTheme="majorHAnsi" w:eastAsiaTheme="majorEastAsia" w:hAnsiTheme="majorHAnsi" w:cstheme="majorBidi"/>
      <w:i/>
      <w:iCs/>
      <w:color w:val="365F91" w:themeColor="accent1" w:themeShade="BF"/>
      <w:sz w:val="24"/>
      <w:lang w:val="en-GB" w:eastAsia="en-US"/>
    </w:rPr>
  </w:style>
  <w:style w:type="character" w:customStyle="1" w:styleId="Titre5Car1">
    <w:name w:val="Titre 5 Car1"/>
    <w:aliases w:val="H5 Car1"/>
    <w:basedOn w:val="Policepardfaut"/>
    <w:semiHidden/>
    <w:rPr>
      <w:rFonts w:asciiTheme="majorHAnsi" w:eastAsiaTheme="majorEastAsia" w:hAnsiTheme="majorHAnsi" w:cstheme="majorBidi"/>
      <w:color w:val="365F91" w:themeColor="accent1" w:themeShade="BF"/>
      <w:sz w:val="24"/>
      <w:lang w:val="en-GB" w:eastAsia="en-US"/>
    </w:rPr>
  </w:style>
  <w:style w:type="character" w:customStyle="1" w:styleId="Titre6Car1">
    <w:name w:val="Titre 6 Car1"/>
    <w:aliases w:val="H6 Car1"/>
    <w:basedOn w:val="Policepardfaut"/>
    <w:semiHidden/>
    <w:rPr>
      <w:rFonts w:asciiTheme="majorHAnsi" w:eastAsiaTheme="majorEastAsia" w:hAnsiTheme="majorHAnsi" w:cstheme="majorBidi"/>
      <w:color w:val="243F60" w:themeColor="accent1" w:themeShade="7F"/>
      <w:sz w:val="24"/>
      <w:lang w:val="en-GB" w:eastAsia="en-US"/>
    </w:rPr>
  </w:style>
  <w:style w:type="character" w:customStyle="1" w:styleId="Titre7Car1">
    <w:name w:val="Titre 7 Car1"/>
    <w:aliases w:val="H7 Car1,8 Car1"/>
    <w:basedOn w:val="Policepardfaut"/>
    <w:semiHidden/>
    <w:rPr>
      <w:rFonts w:asciiTheme="majorHAnsi" w:eastAsiaTheme="majorEastAsia" w:hAnsiTheme="majorHAnsi" w:cstheme="majorBidi"/>
      <w:i/>
      <w:iCs/>
      <w:color w:val="243F60" w:themeColor="accent1" w:themeShade="7F"/>
      <w:sz w:val="24"/>
      <w:lang w:val="en-GB" w:eastAsia="en-US"/>
    </w:rPr>
  </w:style>
  <w:style w:type="character" w:customStyle="1" w:styleId="Titre9Car1">
    <w:name w:val="Titre 9 Car1"/>
    <w:aliases w:val="Figure Heading Car1,FH Car1"/>
    <w:basedOn w:val="Policepardfaut"/>
    <w:semiHidden/>
    <w:rPr>
      <w:rFonts w:asciiTheme="majorHAnsi" w:eastAsiaTheme="majorEastAsia" w:hAnsiTheme="majorHAnsi" w:cstheme="majorBidi"/>
      <w:i/>
      <w:iCs/>
      <w:color w:val="272727" w:themeColor="text1" w:themeTint="D8"/>
      <w:sz w:val="21"/>
      <w:szCs w:val="21"/>
      <w:lang w:val="en-GB" w:eastAsia="en-US"/>
    </w:rPr>
  </w:style>
  <w:style w:type="character" w:customStyle="1" w:styleId="NotedebasdepageCar1">
    <w:name w:val="Note de bas de page Car1"/>
    <w:aliases w:val="ALTS FOOTNOTE Car1,Footnote Text Char1 Car1,Footnote Text Char Char1 Car1,Footnote Text Char4 Char Char Car1,Footnote Text Char1 Char1 Char1 Char Car1,Footnote Text Char Char1 Char1 Char Char Car1,footnote text Car1,DNV Car1"/>
    <w:basedOn w:val="Policepardfaut"/>
    <w:semiHidden/>
    <w:rPr>
      <w:rFonts w:ascii="Times New Roman" w:eastAsia="MS Mincho" w:hAnsi="Times New Roman"/>
      <w:lang w:val="en-GB" w:eastAsia="en-US"/>
    </w:rPr>
  </w:style>
  <w:style w:type="character" w:customStyle="1" w:styleId="En-tteCar1">
    <w:name w:val="En-tête Car1"/>
    <w:aliases w:val="encabezado Car1,he Car1,header odd Car1,header odd1 Car1,header odd2 Car1,header Car1,h Car1,Header/Footer Car1,Page No Car1,header odd3 Car1,header odd4 Car1,header odd5 Car1,header odd6 Car1,header1 Car1,header2 Car1,header3 Car1,ho Car1"/>
    <w:basedOn w:val="Policepardfaut"/>
    <w:uiPriority w:val="99"/>
    <w:semiHidden/>
    <w:rPr>
      <w:rFonts w:ascii="Times New Roman" w:eastAsia="MS Mincho" w:hAnsi="Times New Roman"/>
      <w:sz w:val="24"/>
      <w:lang w:val="en-GB" w:eastAsia="en-US"/>
    </w:rPr>
  </w:style>
  <w:style w:type="character" w:customStyle="1" w:styleId="PieddepageCar1">
    <w:name w:val="Pied de page Car1"/>
    <w:aliases w:val="footer odd Car1,footer Car1,fo Car1,pie de página Car1,footer1 Car1,footer odd1 Car1,footer5 Car1,footer odd4 Car1,footer odd2 Car1,footer2 Car1,footer odd3 Car1,footer11 Car1,footer odd11 Car1,footer51 Car1,footer odd41 Car1"/>
    <w:basedOn w:val="Policepardfaut"/>
    <w:semiHidden/>
    <w:rPr>
      <w:rFonts w:ascii="Times New Roman" w:eastAsia="MS Mincho" w:hAnsi="Times New Roman"/>
      <w:sz w:val="24"/>
      <w:lang w:val="en-GB" w:eastAsia="en-US"/>
    </w:rPr>
  </w:style>
  <w:style w:type="character" w:customStyle="1" w:styleId="CorpsdetexteCar1">
    <w:name w:val="Corps de texte Car1"/>
    <w:aliases w:val="body indent Car1,paragraph 2 Car1,body text Car1,ändrad Car1,AvtalBrödtext Car1,Bodytext Car1,Compliance Car1,Response Car1,Body3 Car1,bt Car1"/>
    <w:basedOn w:val="Policepardfaut"/>
    <w:semiHidden/>
    <w:rPr>
      <w:rFonts w:ascii="Times New Roman" w:eastAsia="MS Mincho" w:hAnsi="Times New Roman"/>
      <w:sz w:val="24"/>
      <w:lang w:val="en-GB" w:eastAsia="en-US"/>
    </w:rPr>
  </w:style>
  <w:style w:type="character" w:customStyle="1" w:styleId="Corpsdetexte2Car1">
    <w:name w:val="Corps de texte 2 Car1"/>
    <w:aliases w:val="Body Text1 Car1"/>
    <w:basedOn w:val="Policepardfaut"/>
    <w:semiHidden/>
    <w:rPr>
      <w:rFonts w:ascii="Times New Roman" w:eastAsia="MS Mincho" w:hAnsi="Times New Roman"/>
      <w:sz w:val="24"/>
      <w:lang w:val="en-GB" w:eastAsia="en-US"/>
    </w:rPr>
  </w:style>
  <w:style w:type="character" w:customStyle="1" w:styleId="ChapNoChar">
    <w:name w:val="Chap_No Char"/>
    <w:basedOn w:val="Policepardfaut"/>
    <w:link w:val="ChapNo"/>
    <w:locked/>
    <w:rPr>
      <w:rFonts w:ascii="Times New Roman Bold" w:hAnsi="Times New Roman Bold"/>
      <w:b/>
      <w:caps/>
      <w:sz w:val="28"/>
      <w:lang w:val="en-GB" w:eastAsia="en-US"/>
    </w:rPr>
  </w:style>
  <w:style w:type="character" w:customStyle="1" w:styleId="ChaptitleChar">
    <w:name w:val="Chap_title Char"/>
    <w:link w:val="Chaptitle"/>
    <w:locked/>
    <w:rPr>
      <w:rFonts w:ascii="Times New Roman" w:hAnsi="Times New Roman"/>
      <w:b/>
      <w:sz w:val="28"/>
      <w:lang w:val="en-GB" w:eastAsia="en-US"/>
    </w:rPr>
  </w:style>
  <w:style w:type="character" w:customStyle="1" w:styleId="FigurelegendChar">
    <w:name w:val="Figure_legend Char"/>
    <w:link w:val="Figurelegend"/>
    <w:locked/>
    <w:rPr>
      <w:rFonts w:ascii="Times New Roman" w:hAnsi="Times New Roman"/>
      <w:sz w:val="18"/>
      <w:lang w:val="en-GB" w:eastAsia="en-US"/>
    </w:rPr>
  </w:style>
  <w:style w:type="character" w:customStyle="1" w:styleId="Title3Char">
    <w:name w:val="Title 3 Char"/>
    <w:link w:val="Title3"/>
    <w:locked/>
    <w:rPr>
      <w:rFonts w:ascii="Times New Roman" w:hAnsi="Times New Roman"/>
      <w:sz w:val="28"/>
      <w:lang w:val="en-GB" w:eastAsia="en-US"/>
    </w:rPr>
  </w:style>
  <w:style w:type="character" w:customStyle="1" w:styleId="RecNoChar">
    <w:name w:val="Rec_No Char"/>
    <w:link w:val="RecNo"/>
    <w:locked/>
    <w:rPr>
      <w:rFonts w:ascii="Times New Roman" w:hAnsi="Times New Roman"/>
      <w:caps/>
      <w:sz w:val="28"/>
      <w:lang w:val="en-GB" w:eastAsia="en-US"/>
    </w:rPr>
  </w:style>
  <w:style w:type="character" w:customStyle="1" w:styleId="Rectitle0">
    <w:name w:val="Rec_title Знак"/>
    <w:basedOn w:val="Policepardfaut"/>
    <w:link w:val="Rectitle"/>
    <w:locked/>
    <w:rPr>
      <w:rFonts w:ascii="Times New Roman Bold" w:hAnsi="Times New Roman Bold"/>
      <w:b/>
      <w:sz w:val="28"/>
      <w:lang w:val="en-GB" w:eastAsia="en-US"/>
    </w:rPr>
  </w:style>
  <w:style w:type="paragraph" w:customStyle="1" w:styleId="Heading1CPM">
    <w:name w:val="Heading 1_CPM"/>
    <w:basedOn w:val="Titre1"/>
    <w:qFormat/>
    <w:pPr>
      <w:spacing w:after="120"/>
      <w:textAlignment w:val="auto"/>
    </w:pPr>
    <w:rPr>
      <w:rFonts w:ascii="Times New Roman Bold" w:eastAsia="MS Mincho" w:hAnsi="Times New Roman Bold" w:cs="Times New Roman Bold"/>
    </w:rPr>
  </w:style>
  <w:style w:type="character" w:customStyle="1" w:styleId="RepNoChar">
    <w:name w:val="Rep_No Char"/>
    <w:basedOn w:val="Policepardfaut"/>
    <w:link w:val="RepNo"/>
    <w:locked/>
    <w:rPr>
      <w:rFonts w:ascii="Times New Roman" w:hAnsi="Times New Roman"/>
      <w:caps/>
      <w:sz w:val="28"/>
      <w:lang w:val="en-GB" w:eastAsia="en-US"/>
    </w:rPr>
  </w:style>
  <w:style w:type="character" w:customStyle="1" w:styleId="ReptitleChar">
    <w:name w:val="Rep_title Char"/>
    <w:basedOn w:val="Policepardfaut"/>
    <w:link w:val="Reptitle"/>
    <w:locked/>
    <w:rPr>
      <w:rFonts w:ascii="Times New Roman Bold" w:hAnsi="Times New Roman Bold"/>
      <w:b/>
      <w:sz w:val="28"/>
      <w:lang w:val="en-GB" w:eastAsia="en-US"/>
    </w:rPr>
  </w:style>
  <w:style w:type="paragraph" w:customStyle="1" w:styleId="MEP">
    <w:name w:val="MEP"/>
    <w:basedOn w:val="Normal"/>
    <w:pPr>
      <w:spacing w:before="240"/>
      <w:jc w:val="both"/>
      <w:textAlignment w:val="auto"/>
    </w:pPr>
    <w:rPr>
      <w:rFonts w:eastAsia="MS Mincho"/>
      <w:noProof/>
    </w:rPr>
  </w:style>
  <w:style w:type="paragraph" w:customStyle="1" w:styleId="msonormalmrcssattr">
    <w:name w:val="msonormal_mr_css_attr"/>
    <w:basedOn w:val="Normal"/>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ditorsnotemrcssattr">
    <w:name w:val="editorsnote_mr_css_attr"/>
    <w:basedOn w:val="Normal"/>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1">
    <w:name w:val="変更箇所1"/>
    <w:uiPriority w:val="99"/>
    <w:semiHidden/>
    <w:rPr>
      <w:rFonts w:ascii="Times New Roman" w:eastAsia="SimSun" w:hAnsi="Times New Roman"/>
      <w:sz w:val="24"/>
      <w:lang w:val="en-GB" w:eastAsia="en-US"/>
    </w:rPr>
  </w:style>
  <w:style w:type="paragraph" w:customStyle="1" w:styleId="HeadingSum">
    <w:name w:val="Heading_Sum"/>
    <w:basedOn w:val="Headingb"/>
    <w:next w:val="Normal"/>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both"/>
      <w:textAlignment w:val="auto"/>
    </w:pPr>
    <w:rPr>
      <w:rFonts w:ascii="Times New Roman" w:hAnsi="Times New Roman" w:cs="Times New Roman"/>
      <w:sz w:val="22"/>
      <w:szCs w:val="24"/>
      <w:lang w:val="es-ES_tradnl"/>
    </w:rPr>
  </w:style>
  <w:style w:type="paragraph" w:customStyle="1" w:styleId="Summary">
    <w:name w:val="Summary"/>
    <w:basedOn w:val="Normal"/>
    <w:next w:val="Normalaftertitle0"/>
    <w:pPr>
      <w:tabs>
        <w:tab w:val="clear" w:pos="1134"/>
        <w:tab w:val="clear" w:pos="1871"/>
        <w:tab w:val="clear" w:pos="2268"/>
        <w:tab w:val="left" w:pos="794"/>
        <w:tab w:val="left" w:pos="1191"/>
        <w:tab w:val="left" w:pos="1588"/>
        <w:tab w:val="left" w:pos="1985"/>
      </w:tabs>
      <w:overflowPunct/>
      <w:autoSpaceDE/>
      <w:autoSpaceDN/>
      <w:adjustRightInd/>
      <w:spacing w:before="0" w:after="480"/>
      <w:jc w:val="both"/>
      <w:textAlignment w:val="auto"/>
    </w:pPr>
    <w:rPr>
      <w:rFonts w:eastAsia="MS Mincho"/>
      <w:sz w:val="22"/>
      <w:szCs w:val="24"/>
      <w:lang w:val="es-ES_tradnl"/>
    </w:rPr>
  </w:style>
  <w:style w:type="character" w:customStyle="1" w:styleId="TACChar">
    <w:name w:val="TAC Char"/>
    <w:link w:val="TAC"/>
    <w:qFormat/>
    <w:locked/>
    <w:rPr>
      <w:rFonts w:ascii="Arial" w:hAnsi="Arial" w:cs="Arial"/>
      <w:sz w:val="18"/>
      <w:lang w:val="en-GB" w:eastAsia="en-US"/>
    </w:rPr>
  </w:style>
  <w:style w:type="paragraph" w:customStyle="1" w:styleId="TAC">
    <w:name w:val="TAC"/>
    <w:basedOn w:val="Normal"/>
    <w:link w:val="TACChar"/>
    <w:qFormat/>
    <w:pPr>
      <w:keepNext/>
      <w:keepLines/>
      <w:tabs>
        <w:tab w:val="clear" w:pos="1134"/>
        <w:tab w:val="clear" w:pos="1871"/>
        <w:tab w:val="clear" w:pos="2268"/>
      </w:tabs>
      <w:overflowPunct/>
      <w:autoSpaceDE/>
      <w:autoSpaceDN/>
      <w:adjustRightInd/>
      <w:spacing w:before="0"/>
      <w:jc w:val="center"/>
      <w:textAlignment w:val="auto"/>
    </w:pPr>
    <w:rPr>
      <w:rFonts w:ascii="Arial" w:hAnsi="Arial" w:cs="Arial"/>
      <w:sz w:val="18"/>
    </w:rPr>
  </w:style>
  <w:style w:type="character" w:customStyle="1" w:styleId="THChar">
    <w:name w:val="TH Char"/>
    <w:link w:val="TH"/>
    <w:qFormat/>
    <w:locked/>
    <w:rPr>
      <w:rFonts w:ascii="Arial" w:hAnsi="Arial" w:cs="Arial"/>
      <w:b/>
      <w:lang w:val="en-GB" w:eastAsia="en-US"/>
    </w:rPr>
  </w:style>
  <w:style w:type="paragraph" w:customStyle="1" w:styleId="TH">
    <w:name w:val="TH"/>
    <w:basedOn w:val="Normal"/>
    <w:link w:val="THChar"/>
    <w:qFormat/>
    <w:pPr>
      <w:keepNext/>
      <w:keepLines/>
      <w:tabs>
        <w:tab w:val="clear" w:pos="1134"/>
        <w:tab w:val="clear" w:pos="1871"/>
        <w:tab w:val="clear" w:pos="2268"/>
      </w:tabs>
      <w:overflowPunct/>
      <w:autoSpaceDE/>
      <w:autoSpaceDN/>
      <w:adjustRightInd/>
      <w:spacing w:before="60" w:after="180"/>
      <w:jc w:val="center"/>
      <w:textAlignment w:val="auto"/>
    </w:pPr>
    <w:rPr>
      <w:rFonts w:ascii="Arial" w:hAnsi="Arial" w:cs="Arial"/>
      <w:b/>
      <w:sz w:val="20"/>
    </w:rPr>
  </w:style>
  <w:style w:type="character" w:customStyle="1" w:styleId="TANChar">
    <w:name w:val="TAN Char"/>
    <w:link w:val="TAN"/>
    <w:qFormat/>
    <w:locked/>
    <w:rPr>
      <w:rFonts w:ascii="Arial" w:hAnsi="Arial" w:cs="Arial"/>
      <w:sz w:val="18"/>
      <w:lang w:val="en-GB" w:eastAsia="en-US"/>
    </w:rPr>
  </w:style>
  <w:style w:type="paragraph" w:customStyle="1" w:styleId="TAN">
    <w:name w:val="TAN"/>
    <w:basedOn w:val="Normal"/>
    <w:link w:val="TANChar"/>
    <w:qFormat/>
    <w:pPr>
      <w:keepNext/>
      <w:keepLines/>
      <w:tabs>
        <w:tab w:val="clear" w:pos="1134"/>
        <w:tab w:val="clear" w:pos="1871"/>
        <w:tab w:val="clear" w:pos="2268"/>
      </w:tabs>
      <w:overflowPunct/>
      <w:autoSpaceDE/>
      <w:autoSpaceDN/>
      <w:adjustRightInd/>
      <w:spacing w:before="0"/>
      <w:ind w:left="851" w:hanging="851"/>
      <w:jc w:val="both"/>
      <w:textAlignment w:val="auto"/>
    </w:pPr>
    <w:rPr>
      <w:rFonts w:ascii="Arial" w:hAnsi="Arial" w:cs="Arial"/>
      <w:sz w:val="18"/>
    </w:rPr>
  </w:style>
  <w:style w:type="paragraph" w:customStyle="1" w:styleId="Default">
    <w:name w:val="Default"/>
    <w:pPr>
      <w:autoSpaceDE w:val="0"/>
      <w:autoSpaceDN w:val="0"/>
      <w:adjustRightInd w:val="0"/>
    </w:pPr>
    <w:rPr>
      <w:rFonts w:ascii="Times New Roman" w:eastAsia="MS Mincho" w:hAnsi="Times New Roman"/>
      <w:color w:val="000000"/>
      <w:sz w:val="24"/>
      <w:szCs w:val="24"/>
      <w:lang w:val="fr-FR"/>
    </w:rPr>
  </w:style>
  <w:style w:type="character" w:customStyle="1" w:styleId="Style9ptBoldCenteredAfter3ptChar">
    <w:name w:val="Style 9 pt Bold Centered After:  3 pt Char"/>
    <w:link w:val="Style9ptBoldCenteredAfter3pt"/>
    <w:locked/>
    <w:rPr>
      <w:rFonts w:ascii="Times New Roman" w:hAnsi="Times New Roman"/>
      <w:b/>
      <w:bCs/>
      <w:lang w:eastAsia="fr-FR"/>
    </w:rPr>
  </w:style>
  <w:style w:type="paragraph" w:customStyle="1" w:styleId="Style9ptBoldCenteredAfter3pt">
    <w:name w:val="Style 9 pt Bold Centered After:  3 pt"/>
    <w:basedOn w:val="Normal"/>
    <w:link w:val="Style9ptBoldCenteredAfter3ptChar"/>
    <w:autoRedefine/>
    <w:pPr>
      <w:tabs>
        <w:tab w:val="clear" w:pos="1134"/>
        <w:tab w:val="clear" w:pos="1871"/>
        <w:tab w:val="clear" w:pos="2268"/>
      </w:tabs>
      <w:overflowPunct/>
      <w:autoSpaceDE/>
      <w:autoSpaceDN/>
      <w:adjustRightInd/>
      <w:spacing w:before="60"/>
      <w:jc w:val="center"/>
      <w:textAlignment w:val="auto"/>
    </w:pPr>
    <w:rPr>
      <w:b/>
      <w:bCs/>
      <w:sz w:val="20"/>
      <w:lang w:val="en-US" w:eastAsia="fr-FR"/>
    </w:rPr>
  </w:style>
  <w:style w:type="paragraph" w:customStyle="1" w:styleId="ECCBulletsLv1">
    <w:name w:val="ECC Bullets Lv1"/>
    <w:basedOn w:val="Normal"/>
    <w:qFormat/>
    <w:pPr>
      <w:tabs>
        <w:tab w:val="clear" w:pos="1134"/>
        <w:tab w:val="clear" w:pos="1871"/>
        <w:tab w:val="clear" w:pos="2268"/>
        <w:tab w:val="left" w:pos="340"/>
      </w:tabs>
      <w:overflowPunct/>
      <w:autoSpaceDE/>
      <w:autoSpaceDN/>
      <w:adjustRightInd/>
      <w:spacing w:before="60" w:line="288" w:lineRule="auto"/>
      <w:ind w:left="340" w:hanging="340"/>
      <w:contextualSpacing/>
      <w:jc w:val="both"/>
      <w:textAlignment w:val="auto"/>
    </w:pPr>
    <w:rPr>
      <w:rFonts w:ascii="Arial" w:eastAsia="Calibri" w:hAnsi="Arial"/>
      <w:sz w:val="20"/>
      <w:szCs w:val="22"/>
    </w:rPr>
  </w:style>
  <w:style w:type="paragraph" w:customStyle="1" w:styleId="ECCTabletext">
    <w:name w:val="ECC Table text"/>
    <w:basedOn w:val="Normal"/>
    <w:qFormat/>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 w:type="paragraph" w:customStyle="1" w:styleId="ObjectCaption">
    <w:name w:val="Object Caption"/>
    <w:pPr>
      <w:jc w:val="center"/>
    </w:pPr>
    <w:rPr>
      <w:rFonts w:ascii="Times New Roman" w:eastAsia="Arial Unicode MS" w:hAnsi="Times New Roman" w:cs="Arial Unicode MS"/>
      <w:b/>
      <w:bCs/>
      <w:color w:val="000000"/>
      <w:sz w:val="24"/>
      <w:szCs w:val="24"/>
      <w:lang w:eastAsia="en-US"/>
      <w14:textOutline w14:w="0" w14:cap="flat" w14:cmpd="sng" w14:algn="ctr">
        <w14:noFill/>
        <w14:prstDash w14:val="solid"/>
        <w14:bevel/>
      </w14:textOutline>
    </w:rPr>
  </w:style>
  <w:style w:type="paragraph" w:customStyle="1" w:styleId="TableStyle2">
    <w:name w:val="Table Style 2"/>
    <w:rPr>
      <w:rFonts w:ascii="Helvetica Neue" w:eastAsia="Helvetica Neue" w:hAnsi="Helvetica Neue" w:cs="Helvetica Neue"/>
      <w:color w:val="000000"/>
      <w:lang w:eastAsia="en-US"/>
      <w14:textOutline w14:w="0" w14:cap="flat" w14:cmpd="sng" w14:algn="ctr">
        <w14:noFill/>
        <w14:prstDash w14:val="solid"/>
        <w14:bevel/>
      </w14:textOutline>
    </w:rPr>
  </w:style>
  <w:style w:type="paragraph" w:customStyle="1" w:styleId="Body">
    <w:name w:val="Body"/>
    <w:rPr>
      <w:rFonts w:ascii="Helvetica Neue" w:eastAsia="Arial Unicode MS" w:hAnsi="Helvetica Neue" w:cs="Arial Unicode MS"/>
      <w:color w:val="000000"/>
      <w:sz w:val="22"/>
      <w:szCs w:val="22"/>
      <w:lang w:eastAsia="en-US"/>
      <w14:textOutline w14:w="0" w14:cap="flat" w14:cmpd="sng" w14:algn="ctr">
        <w14:noFill/>
        <w14:prstDash w14:val="solid"/>
        <w14:bevel/>
      </w14:textOutline>
    </w:rPr>
  </w:style>
  <w:style w:type="paragraph" w:customStyle="1" w:styleId="TableParagraph">
    <w:name w:val="Table Paragraph"/>
    <w:basedOn w:val="Normal"/>
    <w:uiPriority w:val="1"/>
    <w:qFormat/>
    <w:pPr>
      <w:widowControl w:val="0"/>
      <w:tabs>
        <w:tab w:val="clear" w:pos="1134"/>
        <w:tab w:val="clear" w:pos="1871"/>
        <w:tab w:val="clear" w:pos="2268"/>
      </w:tabs>
      <w:overflowPunct/>
      <w:adjustRightInd/>
      <w:spacing w:before="65"/>
      <w:ind w:left="1153" w:right="993"/>
      <w:jc w:val="center"/>
      <w:textAlignment w:val="auto"/>
    </w:pPr>
    <w:rPr>
      <w:rFonts w:eastAsia="MS Mincho"/>
      <w:sz w:val="22"/>
      <w:szCs w:val="22"/>
      <w:lang w:val="en-US"/>
    </w:rPr>
  </w:style>
  <w:style w:type="paragraph" w:customStyle="1" w:styleId="msipfooterf5e1aee5">
    <w:name w:val="msipfooterf5e1aee5"/>
    <w:basedOn w:val="Normal"/>
    <w:pPr>
      <w:tabs>
        <w:tab w:val="clear" w:pos="1134"/>
        <w:tab w:val="clear" w:pos="1871"/>
        <w:tab w:val="clear" w:pos="2268"/>
      </w:tabs>
      <w:overflowPunct/>
      <w:autoSpaceDE/>
      <w:autoSpaceDN/>
      <w:adjustRightInd/>
      <w:spacing w:before="100" w:beforeAutospacing="1" w:after="100" w:afterAutospacing="1"/>
      <w:jc w:val="both"/>
      <w:textAlignment w:val="auto"/>
    </w:pPr>
    <w:rPr>
      <w:rFonts w:ascii="Calibri" w:eastAsiaTheme="minorHAnsi" w:hAnsi="Calibri" w:cs="Calibri"/>
      <w:sz w:val="22"/>
      <w:szCs w:val="22"/>
      <w:lang w:val="fr-CH" w:eastAsia="fr-CH"/>
    </w:rPr>
  </w:style>
  <w:style w:type="paragraph" w:customStyle="1" w:styleId="Nromal">
    <w:name w:val="Nromal"/>
    <w:basedOn w:val="enumlev1"/>
    <w:pPr>
      <w:textAlignment w:val="auto"/>
    </w:pPr>
  </w:style>
  <w:style w:type="paragraph" w:customStyle="1" w:styleId="xxproposal">
    <w:name w:val="x_xproposal"/>
    <w:basedOn w:val="Normal"/>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en-US"/>
    </w:rPr>
  </w:style>
  <w:style w:type="paragraph" w:customStyle="1" w:styleId="xxmsonormal">
    <w:name w:val="x_xmsonormal"/>
    <w:basedOn w:val="Normal"/>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en-US"/>
    </w:rPr>
  </w:style>
  <w:style w:type="paragraph" w:customStyle="1" w:styleId="TabletitleBR">
    <w:name w:val="Table_title_BR"/>
    <w:basedOn w:val="Normal"/>
    <w:next w:val="Normal"/>
    <w:qFormat/>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rFonts w:eastAsia="MS Mincho"/>
      <w:b/>
      <w:lang w:val="en-US"/>
    </w:rPr>
  </w:style>
  <w:style w:type="paragraph" w:customStyle="1" w:styleId="TabletextAsianMSPGothic">
    <w:name w:val="Table_text + (Asian) MS PGothic"/>
    <w:aliases w:val="Centere"/>
    <w:basedOn w:val="Tabletext"/>
    <w:pPr>
      <w:jc w:val="center"/>
      <w:textAlignment w:val="auto"/>
    </w:pPr>
    <w:rPr>
      <w:rFonts w:eastAsia="MS PGothic"/>
    </w:rPr>
  </w:style>
  <w:style w:type="paragraph" w:customStyle="1" w:styleId="MainTitle">
    <w:name w:val="Main_Title"/>
    <w:basedOn w:val="Normal"/>
    <w:pPr>
      <w:tabs>
        <w:tab w:val="clear" w:pos="1134"/>
        <w:tab w:val="clear" w:pos="1871"/>
        <w:tab w:val="clear" w:pos="2268"/>
        <w:tab w:val="right" w:pos="9639"/>
      </w:tabs>
      <w:overflowPunct/>
      <w:autoSpaceDE/>
      <w:autoSpaceDN/>
      <w:adjustRightInd/>
      <w:spacing w:before="500" w:line="540" w:lineRule="exact"/>
      <w:jc w:val="center"/>
      <w:textAlignment w:val="auto"/>
    </w:pPr>
    <w:rPr>
      <w:rFonts w:ascii="Times New Roman Bold" w:eastAsia="'宋体" w:hAnsi="Times New Roman Bold"/>
      <w:b/>
      <w:bCs/>
      <w:smallCaps/>
      <w:sz w:val="36"/>
      <w:szCs w:val="36"/>
      <w:lang w:eastAsia="zh-CN"/>
    </w:rPr>
  </w:style>
  <w:style w:type="paragraph" w:customStyle="1" w:styleId="VolumeTitle0">
    <w:name w:val="VolumeTitle"/>
    <w:basedOn w:val="Normal"/>
    <w:qFormat/>
    <w:pPr>
      <w:jc w:val="center"/>
      <w:textAlignment w:val="auto"/>
    </w:pPr>
    <w:rPr>
      <w:rFonts w:eastAsia="MS Mincho"/>
      <w:sz w:val="32"/>
      <w:szCs w:val="32"/>
    </w:rPr>
  </w:style>
  <w:style w:type="paragraph" w:customStyle="1" w:styleId="ECCTablenote">
    <w:name w:val="ECC Table note"/>
    <w:qFormat/>
    <w:pPr>
      <w:spacing w:after="60"/>
      <w:ind w:left="284" w:hanging="284"/>
      <w:jc w:val="both"/>
    </w:pPr>
    <w:rPr>
      <w:rFonts w:ascii="Arial" w:eastAsia="MS Mincho" w:hAnsi="Arial"/>
      <w:sz w:val="16"/>
      <w:szCs w:val="16"/>
      <w:lang w:val="en-GB" w:eastAsia="en-US"/>
    </w:rPr>
  </w:style>
  <w:style w:type="paragraph" w:customStyle="1" w:styleId="ECCBulletsLv2">
    <w:name w:val="ECC Bullets Lv2"/>
    <w:basedOn w:val="ECCBulletsLv1"/>
    <w:pPr>
      <w:tabs>
        <w:tab w:val="clear" w:pos="340"/>
        <w:tab w:val="num" w:pos="360"/>
        <w:tab w:val="left" w:pos="680"/>
      </w:tabs>
      <w:ind w:left="680"/>
    </w:pPr>
  </w:style>
  <w:style w:type="character" w:customStyle="1" w:styleId="ECCLetterHeadZchn">
    <w:name w:val="ECC Letter Head Zchn"/>
    <w:basedOn w:val="Policepardfaut"/>
    <w:link w:val="ECCLetterHead"/>
    <w:locked/>
    <w:rPr>
      <w:rFonts w:ascii="Arial" w:eastAsia="Calibri" w:hAnsi="Arial" w:cs="Arial"/>
      <w:b/>
      <w:sz w:val="22"/>
      <w:lang w:val="en-GB" w:eastAsia="en-US"/>
    </w:rPr>
  </w:style>
  <w:style w:type="paragraph" w:customStyle="1" w:styleId="ECCLetterHead">
    <w:name w:val="ECC Letter Head"/>
    <w:basedOn w:val="Normal"/>
    <w:link w:val="ECCLetterHeadZchn"/>
    <w:qFormat/>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cs="Arial"/>
      <w:b/>
      <w:sz w:val="22"/>
    </w:rPr>
  </w:style>
  <w:style w:type="paragraph" w:customStyle="1" w:styleId="qn">
    <w:name w:val="qn"/>
    <w:pPr>
      <w:tabs>
        <w:tab w:val="left" w:pos="1134"/>
        <w:tab w:val="left" w:pos="1871"/>
        <w:tab w:val="left" w:pos="2268"/>
      </w:tabs>
      <w:overflowPunct w:val="0"/>
      <w:autoSpaceDE w:val="0"/>
      <w:autoSpaceDN w:val="0"/>
      <w:adjustRightInd w:val="0"/>
      <w:spacing w:before="120"/>
    </w:pPr>
    <w:rPr>
      <w:rFonts w:ascii="Times New Roman" w:eastAsia="MS Mincho" w:hAnsi="Times New Roman"/>
      <w:sz w:val="24"/>
      <w:lang w:val="en-GB" w:eastAsia="en-US"/>
    </w:rPr>
  </w:style>
  <w:style w:type="character" w:customStyle="1" w:styleId="AnnexNoTitleChar">
    <w:name w:val="Annex_NoTitle Char"/>
    <w:basedOn w:val="Policepardfaut"/>
    <w:link w:val="AnnexNoTitle"/>
    <w:locked/>
    <w:rPr>
      <w:rFonts w:ascii="Times New Roman" w:hAnsi="Times New Roman"/>
      <w:b/>
      <w:sz w:val="28"/>
      <w:lang w:val="en-GB" w:eastAsia="en-US"/>
    </w:rPr>
  </w:style>
  <w:style w:type="paragraph" w:customStyle="1" w:styleId="AnnexNoTitle">
    <w:name w:val="Annex_NoTitle"/>
    <w:basedOn w:val="Normal"/>
    <w:next w:val="Normalaftertitle0"/>
    <w:link w:val="AnnexNoTitleChar"/>
    <w:pPr>
      <w:keepNext/>
      <w:keepLines/>
      <w:tabs>
        <w:tab w:val="clear" w:pos="1134"/>
        <w:tab w:val="clear" w:pos="1871"/>
        <w:tab w:val="clear" w:pos="2268"/>
        <w:tab w:val="left" w:pos="794"/>
        <w:tab w:val="left" w:pos="1191"/>
        <w:tab w:val="left" w:pos="1588"/>
        <w:tab w:val="left" w:pos="1985"/>
      </w:tabs>
      <w:spacing w:before="480"/>
      <w:jc w:val="center"/>
      <w:textAlignment w:val="auto"/>
    </w:pPr>
    <w:rPr>
      <w:b/>
      <w:sz w:val="28"/>
    </w:rPr>
  </w:style>
  <w:style w:type="paragraph" w:customStyle="1" w:styleId="Table-text">
    <w:name w:val="Table-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pPr>
    <w:rPr>
      <w:rFonts w:eastAsia="MS Mincho"/>
      <w:sz w:val="20"/>
    </w:rPr>
  </w:style>
  <w:style w:type="paragraph" w:customStyle="1" w:styleId="Blanc">
    <w:name w:val="Blanc"/>
    <w:basedOn w:val="Normal"/>
    <w:next w:val="Normal"/>
    <w:pPr>
      <w:keepNext/>
      <w:keepLines/>
      <w:tabs>
        <w:tab w:val="clear" w:pos="1134"/>
        <w:tab w:val="clear" w:pos="1871"/>
        <w:tab w:val="clear" w:pos="2268"/>
      </w:tabs>
      <w:spacing w:before="0"/>
      <w:jc w:val="both"/>
      <w:textAlignment w:val="auto"/>
    </w:pPr>
    <w:rPr>
      <w:rFonts w:eastAsia="MS Mincho"/>
      <w:sz w:val="16"/>
    </w:rPr>
  </w:style>
  <w:style w:type="paragraph" w:customStyle="1" w:styleId="TableNote">
    <w:name w:val="TableNote"/>
    <w:basedOn w:val="Normal"/>
    <w:uiPriority w:val="99"/>
    <w:pPr>
      <w:tabs>
        <w:tab w:val="clear" w:pos="1134"/>
        <w:tab w:val="clear" w:pos="1871"/>
        <w:tab w:val="clear" w:pos="2268"/>
      </w:tabs>
      <w:spacing w:before="40" w:after="40"/>
      <w:textAlignment w:val="auto"/>
    </w:pPr>
    <w:rPr>
      <w:rFonts w:eastAsiaTheme="minorEastAsia"/>
      <w:color w:val="000000"/>
      <w:sz w:val="20"/>
      <w:lang w:val="fr-FR"/>
    </w:rPr>
  </w:style>
  <w:style w:type="paragraph" w:customStyle="1" w:styleId="ECCParBulleted">
    <w:name w:val="ECC Par Bulleted"/>
    <w:basedOn w:val="Normal"/>
    <w:pPr>
      <w:tabs>
        <w:tab w:val="clear" w:pos="1134"/>
        <w:tab w:val="clear" w:pos="1871"/>
        <w:tab w:val="clear" w:pos="2268"/>
        <w:tab w:val="num" w:pos="624"/>
      </w:tabs>
      <w:overflowPunct/>
      <w:autoSpaceDE/>
      <w:autoSpaceDN/>
      <w:adjustRightInd/>
      <w:spacing w:before="0"/>
      <w:ind w:left="624" w:hanging="340"/>
      <w:jc w:val="both"/>
      <w:textAlignment w:val="auto"/>
    </w:pPr>
    <w:rPr>
      <w:rFonts w:ascii="Arial" w:eastAsia="MS Mincho" w:hAnsi="Arial"/>
      <w:sz w:val="20"/>
      <w:szCs w:val="24"/>
    </w:rPr>
  </w:style>
  <w:style w:type="paragraph" w:customStyle="1" w:styleId="Tabletext0">
    <w:name w:val="Table text"/>
    <w:basedOn w:val="Normal"/>
    <w:pPr>
      <w:tabs>
        <w:tab w:val="clear" w:pos="1134"/>
        <w:tab w:val="clear" w:pos="1871"/>
        <w:tab w:val="clear" w:pos="2268"/>
      </w:tabs>
      <w:adjustRightInd/>
      <w:jc w:val="center"/>
      <w:textAlignment w:val="auto"/>
    </w:pPr>
    <w:rPr>
      <w:rFonts w:eastAsiaTheme="minorEastAsia"/>
      <w:color w:val="000000"/>
      <w:sz w:val="20"/>
      <w:lang w:eastAsia="ru-RU"/>
    </w:rPr>
  </w:style>
  <w:style w:type="character" w:customStyle="1" w:styleId="Note2Char">
    <w:name w:val="Note2 Char"/>
    <w:basedOn w:val="Policepardfaut"/>
    <w:link w:val="Note2"/>
    <w:locked/>
    <w:rPr>
      <w:rFonts w:ascii="Times New Roman" w:hAnsi="Times New Roman"/>
      <w:szCs w:val="16"/>
      <w:lang w:val="en-GB" w:eastAsia="en-US"/>
    </w:rPr>
  </w:style>
  <w:style w:type="paragraph" w:customStyle="1" w:styleId="Note2">
    <w:name w:val="Note2"/>
    <w:basedOn w:val="Normal"/>
    <w:link w:val="Note2Char"/>
    <w:qFormat/>
    <w:pPr>
      <w:tabs>
        <w:tab w:val="left" w:pos="284"/>
      </w:tabs>
      <w:spacing w:before="80"/>
      <w:jc w:val="both"/>
      <w:textAlignment w:val="auto"/>
    </w:pPr>
    <w:rPr>
      <w:sz w:val="20"/>
      <w:szCs w:val="16"/>
    </w:rPr>
  </w:style>
  <w:style w:type="character" w:customStyle="1" w:styleId="BRNormalZchn">
    <w:name w:val="BR_Normal Zchn"/>
    <w:basedOn w:val="Policepardfaut"/>
    <w:link w:val="BRNormal"/>
    <w:locked/>
    <w:rPr>
      <w:rFonts w:ascii="Times New Roman" w:hAnsi="Times New Roman"/>
      <w:sz w:val="24"/>
      <w:lang w:val="en-GB" w:eastAsia="en-US"/>
    </w:rPr>
  </w:style>
  <w:style w:type="paragraph" w:customStyle="1" w:styleId="BRNormal">
    <w:name w:val="BR_Normal"/>
    <w:basedOn w:val="Normal"/>
    <w:link w:val="BRNormalZchn"/>
    <w:qFormat/>
    <w:pPr>
      <w:textAlignment w:val="auto"/>
    </w:pPr>
  </w:style>
  <w:style w:type="paragraph" w:customStyle="1" w:styleId="Heading">
    <w:name w:val="Heading"/>
    <w:basedOn w:val="Normal"/>
    <w:next w:val="Corpsdetexte"/>
    <w:pPr>
      <w:keepNext/>
      <w:suppressAutoHyphens/>
      <w:autoSpaceDN/>
      <w:adjustRightInd/>
      <w:spacing w:before="240" w:after="120"/>
      <w:textAlignment w:val="auto"/>
    </w:pPr>
    <w:rPr>
      <w:rFonts w:ascii="Arial" w:eastAsia="Microsoft YaHei" w:hAnsi="Arial" w:cs="Mangal"/>
      <w:sz w:val="28"/>
      <w:szCs w:val="28"/>
      <w:lang w:eastAsia="zh-CN"/>
    </w:rPr>
  </w:style>
  <w:style w:type="paragraph" w:customStyle="1" w:styleId="Index">
    <w:name w:val="Index"/>
    <w:basedOn w:val="Normal"/>
    <w:pPr>
      <w:suppressLineNumbers/>
      <w:suppressAutoHyphens/>
      <w:autoSpaceDN/>
      <w:adjustRightInd/>
      <w:textAlignment w:val="auto"/>
    </w:pPr>
    <w:rPr>
      <w:rFonts w:eastAsia="MS Mincho" w:cs="Mangal"/>
      <w:lang w:eastAsia="zh-CN"/>
    </w:rPr>
  </w:style>
  <w:style w:type="paragraph" w:customStyle="1" w:styleId="FiguretitleBR">
    <w:name w:val="Figure_title_BR"/>
    <w:basedOn w:val="TabletitleBR"/>
    <w:next w:val="Figurewithouttitle"/>
    <w:pPr>
      <w:keepNext w:val="0"/>
      <w:tabs>
        <w:tab w:val="clear" w:pos="794"/>
        <w:tab w:val="clear" w:pos="1191"/>
        <w:tab w:val="clear" w:pos="1588"/>
        <w:tab w:val="clear" w:pos="1985"/>
        <w:tab w:val="left" w:pos="1134"/>
        <w:tab w:val="left" w:pos="1871"/>
        <w:tab w:val="left" w:pos="2268"/>
      </w:tabs>
      <w:suppressAutoHyphens/>
      <w:autoSpaceDN/>
      <w:adjustRightInd/>
      <w:spacing w:after="480" w:line="240" w:lineRule="auto"/>
    </w:pPr>
    <w:rPr>
      <w:lang w:val="en-GB" w:eastAsia="zh-CN"/>
    </w:rPr>
  </w:style>
  <w:style w:type="paragraph" w:customStyle="1" w:styleId="FigureNoBR">
    <w:name w:val="Figure_No_BR"/>
    <w:basedOn w:val="Normal"/>
    <w:next w:val="FiguretitleBR"/>
    <w:pPr>
      <w:keepNext/>
      <w:keepLines/>
      <w:suppressAutoHyphens/>
      <w:autoSpaceDN/>
      <w:adjustRightInd/>
      <w:spacing w:before="480" w:after="120"/>
      <w:jc w:val="center"/>
      <w:textAlignment w:val="auto"/>
    </w:pPr>
    <w:rPr>
      <w:rFonts w:eastAsia="MS Mincho"/>
      <w:caps/>
      <w:lang w:eastAsia="zh-CN"/>
    </w:rPr>
  </w:style>
  <w:style w:type="paragraph" w:customStyle="1" w:styleId="FigureTitle0">
    <w:name w:val="Figure Title"/>
    <w:basedOn w:val="Normal"/>
    <w:pPr>
      <w:widowControl w:val="0"/>
      <w:suppressAutoHyphens/>
      <w:overflowPunct/>
      <w:autoSpaceDE/>
      <w:autoSpaceDN/>
      <w:adjustRightInd/>
      <w:spacing w:after="120" w:line="360" w:lineRule="atLeast"/>
      <w:ind w:left="1440"/>
      <w:jc w:val="center"/>
      <w:textAlignment w:val="auto"/>
    </w:pPr>
    <w:rPr>
      <w:rFonts w:eastAsia="SimSun"/>
      <w:b/>
      <w:kern w:val="2"/>
      <w:sz w:val="22"/>
      <w:lang w:val="en-US" w:eastAsia="zh-CN"/>
    </w:rPr>
  </w:style>
  <w:style w:type="paragraph" w:customStyle="1" w:styleId="NormalAsianBodyAsianSimSun">
    <w:name w:val="Normal + (Asian) +Body Asian (SimSun)"/>
    <w:basedOn w:val="Normal"/>
    <w:pPr>
      <w:tabs>
        <w:tab w:val="clear" w:pos="2268"/>
        <w:tab w:val="left" w:pos="2608"/>
        <w:tab w:val="left" w:pos="3345"/>
      </w:tabs>
      <w:spacing w:before="80"/>
      <w:ind w:left="1134" w:hanging="1134"/>
      <w:textAlignment w:val="auto"/>
    </w:pPr>
    <w:rPr>
      <w:rFonts w:eastAsiaTheme="minorEastAsia"/>
    </w:rPr>
  </w:style>
  <w:style w:type="paragraph" w:customStyle="1" w:styleId="TableContents">
    <w:name w:val="Table Contents"/>
    <w:basedOn w:val="Normal"/>
    <w:pPr>
      <w:suppressLineNumbers/>
      <w:suppressAutoHyphens/>
      <w:autoSpaceDN/>
      <w:adjustRightInd/>
      <w:textAlignment w:val="auto"/>
    </w:pPr>
    <w:rPr>
      <w:rFonts w:eastAsia="MS Mincho"/>
      <w:lang w:eastAsia="zh-CN"/>
    </w:rPr>
  </w:style>
  <w:style w:type="paragraph" w:customStyle="1" w:styleId="TableHeading">
    <w:name w:val="Table Heading"/>
    <w:basedOn w:val="TableContents"/>
    <w:pPr>
      <w:jc w:val="center"/>
    </w:pPr>
    <w:rPr>
      <w:b/>
      <w:bCs/>
    </w:rPr>
  </w:style>
  <w:style w:type="paragraph" w:customStyle="1" w:styleId="Framecontents">
    <w:name w:val="Frame contents"/>
    <w:basedOn w:val="Corpsdetexte"/>
    <w:pPr>
      <w:tabs>
        <w:tab w:val="clear" w:pos="720"/>
        <w:tab w:val="clear" w:pos="794"/>
        <w:tab w:val="clear" w:pos="1191"/>
        <w:tab w:val="clear" w:pos="1588"/>
        <w:tab w:val="clear" w:pos="1985"/>
        <w:tab w:val="left" w:pos="1134"/>
        <w:tab w:val="left" w:pos="1871"/>
        <w:tab w:val="left" w:pos="2268"/>
      </w:tabs>
      <w:overflowPunct w:val="0"/>
      <w:autoSpaceDE w:val="0"/>
      <w:autoSpaceDN/>
      <w:spacing w:before="0"/>
    </w:pPr>
    <w:rPr>
      <w:rFonts w:ascii="Times New Roman" w:eastAsia="Times New Roman" w:hAnsi="Times New Roman"/>
      <w:color w:val="auto"/>
      <w:kern w:val="0"/>
      <w:szCs w:val="20"/>
      <w:lang w:val="en-GB" w:eastAsia="zh-CN"/>
    </w:rPr>
  </w:style>
  <w:style w:type="paragraph" w:customStyle="1" w:styleId="ResTitle0">
    <w:name w:val="Res_Title"/>
    <w:basedOn w:val="Normal"/>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sz w:val="28"/>
      <w:lang w:val="en-US"/>
    </w:rPr>
  </w:style>
  <w:style w:type="character" w:customStyle="1" w:styleId="BodyText-MITRE2007Char">
    <w:name w:val="Body Text - MITRE 2007 Char"/>
    <w:basedOn w:val="Policepardfaut"/>
    <w:link w:val="BodyText-MITRE2007"/>
    <w:locked/>
    <w:rPr>
      <w:rFonts w:ascii="Times New Roman" w:eastAsiaTheme="minorEastAsia" w:hAnsi="Times New Roman"/>
      <w:sz w:val="24"/>
      <w:szCs w:val="24"/>
      <w:lang w:eastAsia="en-US"/>
    </w:rPr>
  </w:style>
  <w:style w:type="paragraph" w:customStyle="1" w:styleId="BodyText-MITRE2007">
    <w:name w:val="Body Text - MITRE 2007"/>
    <w:link w:val="BodyText-MITRE2007Char"/>
    <w:qFormat/>
    <w:pPr>
      <w:tabs>
        <w:tab w:val="left" w:pos="720"/>
        <w:tab w:val="left" w:pos="2160"/>
        <w:tab w:val="left" w:pos="3600"/>
        <w:tab w:val="left" w:pos="5040"/>
        <w:tab w:val="left" w:pos="6480"/>
        <w:tab w:val="left" w:pos="7920"/>
      </w:tabs>
      <w:spacing w:before="100" w:after="100"/>
    </w:pPr>
    <w:rPr>
      <w:rFonts w:ascii="Times New Roman" w:eastAsiaTheme="minorEastAsia" w:hAnsi="Times New Roman"/>
      <w:sz w:val="24"/>
      <w:szCs w:val="24"/>
      <w:lang w:eastAsia="en-US"/>
    </w:rPr>
  </w:style>
  <w:style w:type="paragraph" w:customStyle="1" w:styleId="ECCEditorsNote">
    <w:name w:val="ECC Editor's Note"/>
    <w:pPr>
      <w:tabs>
        <w:tab w:val="left" w:pos="1560"/>
      </w:tabs>
      <w:spacing w:before="60" w:after="240"/>
      <w:ind w:left="1560" w:hanging="1560"/>
      <w:jc w:val="both"/>
    </w:pPr>
    <w:rPr>
      <w:rFonts w:ascii="Arial" w:eastAsiaTheme="minorEastAsia" w:hAnsi="Arial"/>
      <w:szCs w:val="22"/>
      <w:lang w:val="da-DK" w:eastAsia="de-DE"/>
    </w:rPr>
  </w:style>
  <w:style w:type="paragraph" w:customStyle="1" w:styleId="p0">
    <w:name w:val="p0"/>
    <w:basedOn w:val="Normal"/>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5">
    <w:name w:val="p15"/>
    <w:basedOn w:val="Normal"/>
    <w:pPr>
      <w:tabs>
        <w:tab w:val="clear" w:pos="1134"/>
        <w:tab w:val="clear" w:pos="1871"/>
        <w:tab w:val="clear" w:pos="2268"/>
      </w:tabs>
      <w:overflowPunct/>
      <w:autoSpaceDE/>
      <w:adjustRightInd/>
      <w:spacing w:before="0" w:after="200" w:line="271" w:lineRule="auto"/>
      <w:ind w:left="720"/>
      <w:textAlignment w:val="auto"/>
    </w:pPr>
    <w:rPr>
      <w:rFonts w:ascii="Calibri" w:eastAsia="SimSun" w:hAnsi="Calibri" w:cs="Calibri"/>
      <w:sz w:val="22"/>
      <w:szCs w:val="22"/>
      <w:lang w:val="en-US" w:eastAsia="zh-CN"/>
    </w:rPr>
  </w:style>
  <w:style w:type="character" w:customStyle="1" w:styleId="Note95ptCharChar">
    <w:name w:val="Note + 9.5 pt Char Char"/>
    <w:link w:val="Note95pt"/>
    <w:locked/>
    <w:rPr>
      <w:rFonts w:ascii="Times New Roman" w:eastAsia="SimSun" w:hAnsi="Times New Roman"/>
      <w:sz w:val="19"/>
      <w:szCs w:val="19"/>
      <w:lang w:val="ru-RU" w:eastAsia="ru-RU"/>
    </w:rPr>
  </w:style>
  <w:style w:type="paragraph" w:customStyle="1" w:styleId="Note95pt">
    <w:name w:val="Note + 9.5 pt"/>
    <w:basedOn w:val="Normal"/>
    <w:link w:val="Note95ptCharChar"/>
    <w:pPr>
      <w:tabs>
        <w:tab w:val="left" w:pos="284"/>
      </w:tabs>
      <w:spacing w:before="80"/>
      <w:ind w:left="992"/>
      <w:jc w:val="both"/>
      <w:textAlignment w:val="auto"/>
    </w:pPr>
    <w:rPr>
      <w:rFonts w:eastAsia="SimSun"/>
      <w:sz w:val="19"/>
      <w:szCs w:val="19"/>
      <w:lang w:val="ru-RU" w:eastAsia="ru-RU"/>
    </w:rPr>
  </w:style>
  <w:style w:type="character" w:customStyle="1" w:styleId="Note95ptBoldChar">
    <w:name w:val="Note + 9.5 pt Bold Char"/>
    <w:link w:val="Note95ptBold"/>
    <w:locked/>
    <w:rPr>
      <w:rFonts w:ascii="Times New Roman" w:eastAsia="SimSun" w:hAnsi="Times New Roman"/>
      <w:b/>
      <w:bCs/>
      <w:sz w:val="19"/>
      <w:szCs w:val="19"/>
      <w:lang w:val="ru-RU" w:eastAsia="ru-RU"/>
    </w:rPr>
  </w:style>
  <w:style w:type="paragraph" w:customStyle="1" w:styleId="Note95ptBold">
    <w:name w:val="Note + 9.5 pt Bold"/>
    <w:basedOn w:val="Normal"/>
    <w:link w:val="Note95ptBoldChar"/>
    <w:pPr>
      <w:tabs>
        <w:tab w:val="left" w:pos="284"/>
      </w:tabs>
      <w:spacing w:before="80"/>
      <w:ind w:left="992"/>
      <w:jc w:val="both"/>
      <w:textAlignment w:val="auto"/>
    </w:pPr>
    <w:rPr>
      <w:rFonts w:eastAsia="SimSun"/>
      <w:b/>
      <w:bCs/>
      <w:sz w:val="19"/>
      <w:szCs w:val="19"/>
      <w:lang w:val="ru-RU" w:eastAsia="ru-RU"/>
    </w:rPr>
  </w:style>
  <w:style w:type="paragraph" w:customStyle="1" w:styleId="yiv4770536762msonormal">
    <w:name w:val="yiv4770536762msonormal"/>
    <w:basedOn w:val="Normal"/>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en-US"/>
    </w:rPr>
  </w:style>
  <w:style w:type="paragraph" w:customStyle="1" w:styleId="Agenda">
    <w:name w:val="Agenda"/>
    <w:basedOn w:val="Title3"/>
  </w:style>
  <w:style w:type="paragraph" w:customStyle="1" w:styleId="Tablehead0">
    <w:name w:val="Table head"/>
    <w:basedOn w:val="Normal"/>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after="80"/>
      <w:jc w:val="center"/>
      <w:textAlignment w:val="auto"/>
    </w:pPr>
    <w:rPr>
      <w:rFonts w:ascii="Times New Roman Bold" w:eastAsia="MS Mincho" w:hAnsi="Times New Roman Bold"/>
      <w:b/>
      <w:sz w:val="20"/>
    </w:rPr>
  </w:style>
  <w:style w:type="character" w:customStyle="1" w:styleId="Style2notboldChar">
    <w:name w:val="Style2 (not bold) Char"/>
    <w:basedOn w:val="Policepardfaut"/>
    <w:link w:val="Style2notbold"/>
    <w:locked/>
    <w:rPr>
      <w:rFonts w:ascii="Times New Roman" w:hAnsi="Times New Roman"/>
      <w:noProof/>
      <w:color w:val="000000"/>
      <w:sz w:val="16"/>
      <w:szCs w:val="16"/>
      <w:lang w:eastAsia="en-US"/>
    </w:rPr>
  </w:style>
  <w:style w:type="paragraph" w:customStyle="1" w:styleId="Style2notbold">
    <w:name w:val="Style2 (not bold)"/>
    <w:basedOn w:val="Normal"/>
    <w:link w:val="Style2notboldChar"/>
    <w:pPr>
      <w:tabs>
        <w:tab w:val="clear" w:pos="1134"/>
        <w:tab w:val="clear" w:pos="1871"/>
        <w:tab w:val="clear" w:pos="2268"/>
        <w:tab w:val="left" w:pos="794"/>
        <w:tab w:val="left" w:pos="1191"/>
        <w:tab w:val="left" w:pos="1588"/>
        <w:tab w:val="left" w:pos="1985"/>
      </w:tabs>
      <w:spacing w:before="40"/>
      <w:ind w:left="227"/>
      <w:textAlignment w:val="auto"/>
    </w:pPr>
    <w:rPr>
      <w:noProof/>
      <w:color w:val="000000"/>
      <w:sz w:val="16"/>
      <w:szCs w:val="16"/>
      <w:lang w:val="en-US"/>
    </w:rPr>
  </w:style>
  <w:style w:type="character" w:customStyle="1" w:styleId="Style0CharChar">
    <w:name w:val="Style0 Char Char"/>
    <w:basedOn w:val="Policepardfaut"/>
    <w:link w:val="Style0"/>
    <w:locked/>
    <w:rPr>
      <w:rFonts w:ascii="Times New Roman" w:hAnsi="Times New Roman"/>
      <w:b/>
      <w:bCs/>
      <w:noProof/>
      <w:color w:val="000000"/>
      <w:sz w:val="16"/>
      <w:szCs w:val="16"/>
      <w:lang w:val="en-CA" w:eastAsia="en-US"/>
    </w:rPr>
  </w:style>
  <w:style w:type="paragraph" w:customStyle="1" w:styleId="Style0">
    <w:name w:val="Style0"/>
    <w:basedOn w:val="Normal"/>
    <w:link w:val="Style0CharChar"/>
    <w:pPr>
      <w:tabs>
        <w:tab w:val="clear" w:pos="1134"/>
        <w:tab w:val="clear" w:pos="1871"/>
        <w:tab w:val="clear" w:pos="2268"/>
        <w:tab w:val="left" w:pos="794"/>
        <w:tab w:val="left" w:pos="1191"/>
        <w:tab w:val="left" w:pos="1588"/>
        <w:tab w:val="left" w:pos="1985"/>
      </w:tabs>
      <w:spacing w:before="40"/>
      <w:textAlignment w:val="auto"/>
    </w:pPr>
    <w:rPr>
      <w:b/>
      <w:bCs/>
      <w:noProof/>
      <w:color w:val="000000"/>
      <w:sz w:val="16"/>
      <w:szCs w:val="16"/>
      <w:lang w:val="en-CA"/>
    </w:rPr>
  </w:style>
  <w:style w:type="character" w:customStyle="1" w:styleId="Style1notBoldChar">
    <w:name w:val="Style1(not Bold) Char"/>
    <w:basedOn w:val="Policepardfaut"/>
    <w:link w:val="Style1notBold"/>
    <w:locked/>
    <w:rPr>
      <w:rFonts w:ascii="Times New Roman" w:hAnsi="Times New Roman"/>
      <w:noProof/>
      <w:color w:val="000000"/>
      <w:sz w:val="16"/>
      <w:szCs w:val="16"/>
      <w:lang w:eastAsia="en-US"/>
    </w:rPr>
  </w:style>
  <w:style w:type="paragraph" w:customStyle="1" w:styleId="Style1notBold">
    <w:name w:val="Style1(not Bold)"/>
    <w:basedOn w:val="Normal"/>
    <w:link w:val="Style1notBoldChar"/>
    <w:pPr>
      <w:tabs>
        <w:tab w:val="clear" w:pos="1134"/>
        <w:tab w:val="clear" w:pos="1871"/>
        <w:tab w:val="clear" w:pos="2268"/>
        <w:tab w:val="left" w:pos="794"/>
        <w:tab w:val="left" w:pos="1191"/>
        <w:tab w:val="left" w:pos="1588"/>
        <w:tab w:val="left" w:pos="1985"/>
      </w:tabs>
      <w:spacing w:before="40"/>
      <w:ind w:left="57"/>
      <w:textAlignment w:val="auto"/>
    </w:pPr>
    <w:rPr>
      <w:noProof/>
      <w:color w:val="000000"/>
      <w:sz w:val="16"/>
      <w:szCs w:val="16"/>
      <w:lang w:val="en-US"/>
    </w:rPr>
  </w:style>
  <w:style w:type="character" w:customStyle="1" w:styleId="Style3notboldChar">
    <w:name w:val="Style3 (not bold) Char"/>
    <w:basedOn w:val="Policepardfaut"/>
    <w:link w:val="Style3notbold"/>
    <w:locked/>
    <w:rPr>
      <w:rFonts w:ascii="Times New Roman" w:hAnsi="Times New Roman"/>
      <w:noProof/>
      <w:sz w:val="16"/>
      <w:lang w:val="en-CA" w:eastAsia="en-US"/>
    </w:rPr>
  </w:style>
  <w:style w:type="paragraph" w:customStyle="1" w:styleId="Style3notbold">
    <w:name w:val="Style3 (not bold)"/>
    <w:basedOn w:val="Normal"/>
    <w:link w:val="Style3notboldChar"/>
    <w:pPr>
      <w:tabs>
        <w:tab w:val="clear" w:pos="1134"/>
        <w:tab w:val="clear" w:pos="1871"/>
        <w:tab w:val="clear" w:pos="2268"/>
        <w:tab w:val="left" w:pos="794"/>
        <w:tab w:val="left" w:pos="1191"/>
        <w:tab w:val="left" w:pos="1588"/>
        <w:tab w:val="left" w:pos="1985"/>
      </w:tabs>
      <w:spacing w:before="40"/>
      <w:ind w:left="397"/>
      <w:textAlignment w:val="auto"/>
    </w:pPr>
    <w:rPr>
      <w:noProof/>
      <w:sz w:val="16"/>
      <w:lang w:val="en-CA"/>
    </w:rPr>
  </w:style>
  <w:style w:type="character" w:customStyle="1" w:styleId="Style4notboldChar">
    <w:name w:val="Style4 (not bold) Char"/>
    <w:basedOn w:val="Style3notboldChar"/>
    <w:link w:val="Style4notbold"/>
    <w:locked/>
    <w:rPr>
      <w:rFonts w:ascii="Times New Roman" w:hAnsi="Times New Roman"/>
      <w:noProof/>
      <w:sz w:val="16"/>
      <w:lang w:val="en-CA" w:eastAsia="en-US"/>
    </w:rPr>
  </w:style>
  <w:style w:type="paragraph" w:customStyle="1" w:styleId="Style4notbold">
    <w:name w:val="Style4 (not bold)"/>
    <w:basedOn w:val="Style3notbold"/>
    <w:link w:val="Style4notboldChar"/>
    <w:pPr>
      <w:ind w:left="567"/>
    </w:pPr>
  </w:style>
  <w:style w:type="character" w:customStyle="1" w:styleId="Style1Char">
    <w:name w:val="Style1 Char"/>
    <w:basedOn w:val="Style0CharChar"/>
    <w:link w:val="Style1"/>
    <w:locked/>
    <w:rPr>
      <w:rFonts w:ascii="Times New Roman Bold" w:hAnsi="Times New Roman Bold" w:cs="Times New Roman Bold"/>
      <w:b/>
      <w:bCs/>
      <w:noProof/>
      <w:color w:val="000000"/>
      <w:sz w:val="16"/>
      <w:szCs w:val="16"/>
      <w:lang w:val="en-CA" w:eastAsia="en-US"/>
    </w:rPr>
  </w:style>
  <w:style w:type="paragraph" w:customStyle="1" w:styleId="Style1">
    <w:name w:val="Style1"/>
    <w:basedOn w:val="Style0"/>
    <w:link w:val="Style1Char"/>
    <w:rPr>
      <w:rFonts w:ascii="Times New Roman Bold" w:hAnsi="Times New Roman Bold" w:cs="Times New Roman Bold"/>
    </w:rPr>
  </w:style>
  <w:style w:type="paragraph" w:customStyle="1" w:styleId="AppendixNoTitle">
    <w:name w:val="Appendix_NoTitle"/>
    <w:basedOn w:val="AnnexNoTitle"/>
    <w:next w:val="Normalaftertitle0"/>
  </w:style>
  <w:style w:type="character" w:customStyle="1" w:styleId="HeadingbCharCharChar">
    <w:name w:val="Heading_b Char Char Char"/>
    <w:basedOn w:val="Policepardfaut"/>
    <w:link w:val="HeadingbCharChar"/>
    <w:locked/>
    <w:rPr>
      <w:rFonts w:ascii="Times New Roman" w:hAnsi="Times New Roman"/>
      <w:b/>
      <w:sz w:val="24"/>
      <w:lang w:val="en-GB" w:eastAsia="en-US"/>
    </w:rPr>
  </w:style>
  <w:style w:type="paragraph" w:customStyle="1" w:styleId="HeadingbCharChar">
    <w:name w:val="Heading_b Char Char"/>
    <w:basedOn w:val="Normal"/>
    <w:next w:val="Normal"/>
    <w:link w:val="HeadingbCharCharChar"/>
    <w:autoRedefine/>
    <w:pPr>
      <w:keepNext/>
      <w:tabs>
        <w:tab w:val="clear" w:pos="1134"/>
        <w:tab w:val="clear" w:pos="1871"/>
        <w:tab w:val="clear" w:pos="2268"/>
        <w:tab w:val="left" w:pos="794"/>
        <w:tab w:val="left" w:pos="1191"/>
        <w:tab w:val="left" w:pos="1588"/>
        <w:tab w:val="left" w:pos="1985"/>
      </w:tabs>
      <w:spacing w:before="240"/>
      <w:textAlignment w:val="auto"/>
    </w:pPr>
    <w:rPr>
      <w:b/>
    </w:rPr>
  </w:style>
  <w:style w:type="paragraph" w:customStyle="1" w:styleId="StyleEditorsNoteNotItalic">
    <w:name w:val="Style EditorsNote + Not Italic"/>
    <w:basedOn w:val="EditorsNote"/>
    <w:pPr>
      <w:textAlignment w:val="auto"/>
    </w:pPr>
    <w:rPr>
      <w:rFonts w:eastAsia="MS Mincho"/>
      <w:iCs w:val="0"/>
    </w:rPr>
  </w:style>
  <w:style w:type="paragraph" w:customStyle="1" w:styleId="AnnexTitle0">
    <w:name w:val="Annex_Title"/>
    <w:basedOn w:val="Normal"/>
    <w:next w:val="Normalaftertitle"/>
    <w:pPr>
      <w:tabs>
        <w:tab w:val="clear" w:pos="1871"/>
        <w:tab w:val="left" w:pos="567"/>
        <w:tab w:val="left" w:pos="1701"/>
        <w:tab w:val="left" w:pos="2835"/>
      </w:tabs>
      <w:spacing w:before="240" w:after="280"/>
      <w:jc w:val="center"/>
      <w:textAlignment w:val="auto"/>
    </w:pPr>
    <w:rPr>
      <w:rFonts w:eastAsia="MS Mincho"/>
      <w:b/>
    </w:rPr>
  </w:style>
  <w:style w:type="character" w:customStyle="1" w:styleId="TableTextChar0">
    <w:name w:val="Table_Text Char"/>
    <w:basedOn w:val="Policepardfaut"/>
    <w:link w:val="TableText1"/>
    <w:locked/>
    <w:rPr>
      <w:rFonts w:ascii="Times New Roman" w:hAnsi="Times New Roman" w:cs="Angsana New"/>
      <w:sz w:val="22"/>
      <w:szCs w:val="22"/>
      <w:lang w:val="es-ES_tradnl" w:eastAsia="en-US"/>
    </w:rPr>
  </w:style>
  <w:style w:type="paragraph" w:customStyle="1" w:styleId="TableText1">
    <w:name w:val="Table_Text"/>
    <w:basedOn w:val="Normal"/>
    <w:link w:val="TableTextChar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cs="Angsana New"/>
      <w:sz w:val="22"/>
      <w:szCs w:val="22"/>
      <w:lang w:val="es-ES_tradnl"/>
    </w:rPr>
  </w:style>
  <w:style w:type="paragraph" w:customStyle="1" w:styleId="TableHead1">
    <w:name w:val="Table_Head"/>
    <w:basedOn w:val="TableText1"/>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overflowPunct w:val="0"/>
      <w:autoSpaceDE w:val="0"/>
      <w:autoSpaceDN w:val="0"/>
      <w:adjustRightInd w:val="0"/>
      <w:spacing w:before="113" w:after="113"/>
      <w:jc w:val="center"/>
    </w:pPr>
    <w:rPr>
      <w:rFonts w:cs="Times New Roman"/>
      <w:b/>
      <w:szCs w:val="20"/>
      <w:lang w:val="en-GB"/>
    </w:rPr>
  </w:style>
  <w:style w:type="paragraph" w:customStyle="1" w:styleId="TableN">
    <w:name w:val="Table_N"/>
    <w:basedOn w:val="Tablesplit"/>
    <w:pPr>
      <w:overflowPunct/>
      <w:autoSpaceDE/>
      <w:autoSpaceDN/>
      <w:adjustRightInd/>
      <w:jc w:val="center"/>
      <w:textAlignment w:val="auto"/>
    </w:pPr>
    <w:rPr>
      <w:szCs w:val="24"/>
      <w:lang w:val="en-US"/>
    </w:rPr>
  </w:style>
  <w:style w:type="paragraph" w:customStyle="1" w:styleId="TableNoBR">
    <w:name w:val="Table_No_BR"/>
    <w:basedOn w:val="Normal"/>
    <w:next w:val="TabletitleBR"/>
    <w:pPr>
      <w:keepNext/>
      <w:suppressAutoHyphens/>
      <w:autoSpaceDN/>
      <w:adjustRightInd/>
      <w:spacing w:before="560" w:after="120"/>
      <w:jc w:val="center"/>
      <w:textAlignment w:val="auto"/>
    </w:pPr>
    <w:rPr>
      <w:rFonts w:eastAsia="MS Mincho"/>
      <w:caps/>
      <w:lang w:eastAsia="zh-CN"/>
    </w:rPr>
  </w:style>
  <w:style w:type="paragraph" w:customStyle="1" w:styleId="Fig">
    <w:name w:val="Fig"/>
    <w:basedOn w:val="Normal"/>
    <w:next w:val="Normal"/>
    <w:pPr>
      <w:suppressAutoHyphens/>
      <w:autoSpaceDN/>
      <w:adjustRightInd/>
      <w:spacing w:before="136"/>
      <w:jc w:val="center"/>
      <w:textAlignment w:val="auto"/>
    </w:pPr>
    <w:rPr>
      <w:rFonts w:eastAsia="MS Mincho"/>
      <w:sz w:val="20"/>
      <w:lang w:val="en-US" w:eastAsia="zh-CN"/>
    </w:rPr>
  </w:style>
  <w:style w:type="paragraph" w:customStyle="1" w:styleId="t3">
    <w:name w:val="t3"/>
    <w:basedOn w:val="Normal"/>
    <w:pPr>
      <w:widowControl w:val="0"/>
      <w:tabs>
        <w:tab w:val="clear" w:pos="1134"/>
        <w:tab w:val="clear" w:pos="1871"/>
        <w:tab w:val="clear" w:pos="2268"/>
      </w:tabs>
      <w:overflowPunct/>
      <w:spacing w:before="0" w:line="272" w:lineRule="atLeast"/>
      <w:textAlignment w:val="auto"/>
    </w:pPr>
    <w:rPr>
      <w:rFonts w:eastAsia="MS Mincho"/>
      <w:szCs w:val="24"/>
      <w:lang w:val="en-US"/>
    </w:rPr>
  </w:style>
  <w:style w:type="paragraph" w:customStyle="1" w:styleId="headingb0">
    <w:name w:val="heading_b"/>
    <w:basedOn w:val="Titre3"/>
    <w:next w:val="Normal"/>
    <w:pPr>
      <w:tabs>
        <w:tab w:val="left" w:pos="567"/>
        <w:tab w:val="left" w:pos="1701"/>
        <w:tab w:val="left" w:pos="2835"/>
      </w:tabs>
      <w:spacing w:before="160"/>
      <w:ind w:left="0" w:firstLine="0"/>
      <w:jc w:val="both"/>
      <w:textAlignment w:val="auto"/>
      <w:outlineLvl w:val="9"/>
    </w:pPr>
    <w:rPr>
      <w:rFonts w:eastAsiaTheme="minorEastAsia"/>
      <w:bCs/>
      <w:lang w:val="fr-FR"/>
    </w:rPr>
  </w:style>
  <w:style w:type="paragraph" w:customStyle="1" w:styleId="TableTitle1">
    <w:name w:val="Table_Title"/>
    <w:basedOn w:val="Normal"/>
    <w:next w:val="Normal"/>
    <w:pPr>
      <w:keepNext/>
      <w:tabs>
        <w:tab w:val="clear" w:pos="1134"/>
        <w:tab w:val="clear" w:pos="1871"/>
        <w:tab w:val="clear" w:pos="2268"/>
      </w:tabs>
      <w:spacing w:before="0" w:after="120"/>
      <w:jc w:val="center"/>
      <w:textAlignment w:val="auto"/>
    </w:pPr>
    <w:rPr>
      <w:rFonts w:eastAsia="MS Mincho"/>
      <w:b/>
      <w:sz w:val="20"/>
    </w:rPr>
  </w:style>
  <w:style w:type="paragraph" w:customStyle="1" w:styleId="Headingb1">
    <w:name w:val="Heading b"/>
    <w:basedOn w:val="Titre3"/>
    <w:pPr>
      <w:tabs>
        <w:tab w:val="clear" w:pos="2268"/>
        <w:tab w:val="left" w:pos="1134"/>
      </w:tabs>
      <w:spacing w:before="400"/>
      <w:ind w:left="0" w:firstLine="0"/>
      <w:jc w:val="both"/>
      <w:textAlignment w:val="auto"/>
      <w:outlineLvl w:val="9"/>
    </w:pPr>
    <w:rPr>
      <w:rFonts w:eastAsia="MS Mincho"/>
    </w:rPr>
  </w:style>
  <w:style w:type="character" w:customStyle="1" w:styleId="TablelegendChar">
    <w:name w:val="Table_legend Char"/>
    <w:link w:val="Tablelegend"/>
    <w:locked/>
    <w:rPr>
      <w:rFonts w:ascii="Times New Roman" w:hAnsi="Times New Roman"/>
      <w:lang w:val="en-GB" w:eastAsia="en-US"/>
    </w:rPr>
  </w:style>
  <w:style w:type="character" w:customStyle="1" w:styleId="artref0">
    <w:name w:val="artref"/>
    <w:basedOn w:val="Policepardfaut"/>
  </w:style>
  <w:style w:type="character" w:customStyle="1" w:styleId="Title1Carattere">
    <w:name w:val="Title 1 Carattere"/>
    <w:basedOn w:val="SourceCarattere"/>
    <w:locked/>
    <w:rPr>
      <w:rFonts w:ascii="Times New Roman" w:hAnsi="Times New Roman"/>
      <w:b w:val="0"/>
      <w:caps/>
      <w:sz w:val="28"/>
      <w:lang w:val="en-GB" w:eastAsia="en-US"/>
    </w:rPr>
  </w:style>
  <w:style w:type="character" w:customStyle="1" w:styleId="BalloonTextChar1">
    <w:name w:val="Balloon Text Char1"/>
    <w:basedOn w:val="Policepardfaut"/>
    <w:rPr>
      <w:rFonts w:ascii="Segoe UI" w:hAnsi="Segoe UI" w:cs="Segoe UI" w:hint="default"/>
      <w:sz w:val="18"/>
      <w:szCs w:val="18"/>
      <w:lang w:val="en-GB" w:eastAsia="en-US"/>
    </w:rPr>
  </w:style>
  <w:style w:type="character" w:customStyle="1" w:styleId="Policepardfaut1">
    <w:name w:val="Police par défaut1"/>
  </w:style>
  <w:style w:type="character" w:customStyle="1" w:styleId="Tabletext2">
    <w:name w:val="Table_text (文字)"/>
    <w:qFormat/>
    <w:rPr>
      <w:rFonts w:ascii="Times New Roman" w:hAnsi="Times New Roman" w:cs="Times New Roman" w:hint="default"/>
      <w:lang w:val="en-GB" w:eastAsia="en-US"/>
    </w:rPr>
  </w:style>
  <w:style w:type="character" w:customStyle="1" w:styleId="ArtrefBold">
    <w:name w:val="Art_ref + Bold"/>
    <w:basedOn w:val="Artref"/>
    <w:uiPriority w:val="99"/>
    <w:rPr>
      <w:b/>
      <w:bCs/>
      <w:color w:val="auto"/>
    </w:rPr>
  </w:style>
  <w:style w:type="character" w:customStyle="1" w:styleId="DateChar1">
    <w:name w:val="Date Char1"/>
    <w:basedOn w:val="Policepardfaut"/>
    <w:rPr>
      <w:rFonts w:ascii="Times New Roman" w:hAnsi="Times New Roman" w:cs="Times New Roman" w:hint="default"/>
      <w:sz w:val="24"/>
      <w:lang w:val="en-GB" w:eastAsia="en-US"/>
    </w:rPr>
  </w:style>
  <w:style w:type="character" w:customStyle="1" w:styleId="contentpasted0">
    <w:name w:val="contentpasted0"/>
    <w:basedOn w:val="Policepardfaut"/>
  </w:style>
  <w:style w:type="character" w:customStyle="1" w:styleId="contentpasted1">
    <w:name w:val="contentpasted1"/>
    <w:basedOn w:val="Policepardfaut"/>
  </w:style>
  <w:style w:type="character" w:customStyle="1" w:styleId="AnnexNoCar">
    <w:name w:val="Annex_No Car"/>
    <w:locked/>
    <w:rPr>
      <w:rFonts w:ascii="Times New Roman" w:hAnsi="Times New Roman" w:cs="Times New Roman" w:hint="default"/>
      <w:caps/>
      <w:sz w:val="28"/>
      <w:lang w:val="en-GB" w:eastAsia="en-US"/>
    </w:rPr>
  </w:style>
  <w:style w:type="character" w:customStyle="1" w:styleId="RectitleChar">
    <w:name w:val="Rec_title Char"/>
    <w:locked/>
    <w:rPr>
      <w:rFonts w:ascii="Times New Roman Bold" w:hAnsi="Times New Roman Bold" w:cs="Times New Roman Bold" w:hint="default"/>
      <w:b/>
      <w:bCs w:val="0"/>
      <w:sz w:val="28"/>
      <w:lang w:val="en-GB" w:eastAsia="en-US"/>
    </w:rPr>
  </w:style>
  <w:style w:type="character" w:customStyle="1" w:styleId="CommentSubjectChar1">
    <w:name w:val="Comment Subject Char1"/>
    <w:basedOn w:val="CommentaireCar"/>
    <w:semiHidden/>
    <w:rPr>
      <w:rFonts w:ascii="Times New Roman" w:eastAsia="MS Mincho" w:hAnsi="Times New Roman" w:cs="Times New Roman" w:hint="default"/>
      <w:b/>
      <w:bCs/>
      <w:szCs w:val="24"/>
      <w:lang w:val="en-GB" w:eastAsia="en-US"/>
    </w:rPr>
  </w:style>
  <w:style w:type="character" w:customStyle="1" w:styleId="EndnoteTextChar1">
    <w:name w:val="Endnote Text Char1"/>
    <w:basedOn w:val="Policepardfaut"/>
    <w:semiHidden/>
    <w:rPr>
      <w:rFonts w:ascii="Times New Roman" w:hAnsi="Times New Roman" w:cs="Times New Roman" w:hint="default"/>
      <w:lang w:val="en-GB" w:eastAsia="en-US"/>
    </w:rPr>
  </w:style>
  <w:style w:type="character" w:customStyle="1" w:styleId="apple-converted-space">
    <w:name w:val="apple-converted-space"/>
    <w:basedOn w:val="Policepardfaut"/>
  </w:style>
  <w:style w:type="character" w:customStyle="1" w:styleId="SourceChar">
    <w:name w:val="Source Char"/>
    <w:locked/>
    <w:rPr>
      <w:rFonts w:ascii="Times New Roman" w:hAnsi="Times New Roman" w:cs="Times New Roman" w:hint="default"/>
      <w:b/>
      <w:bCs w:val="0"/>
      <w:sz w:val="28"/>
      <w:lang w:val="en-GB" w:eastAsia="en-US"/>
    </w:rPr>
  </w:style>
  <w:style w:type="character" w:customStyle="1" w:styleId="CommentTextChar1">
    <w:name w:val="Comment Text Char1"/>
    <w:basedOn w:val="Policepardfaut"/>
    <w:semiHidden/>
    <w:rPr>
      <w:rFonts w:ascii="Times New Roman" w:hAnsi="Times New Roman" w:cs="Times New Roman" w:hint="default"/>
      <w:lang w:val="en-GB" w:eastAsia="en-US"/>
    </w:rPr>
  </w:style>
  <w:style w:type="paragraph" w:customStyle="1" w:styleId="TAH">
    <w:name w:val="TAH"/>
    <w:basedOn w:val="TAC"/>
    <w:link w:val="TAHCar"/>
    <w:uiPriority w:val="99"/>
    <w:qFormat/>
    <w:rPr>
      <w:b/>
    </w:rPr>
  </w:style>
  <w:style w:type="character" w:customStyle="1" w:styleId="TAHCar">
    <w:name w:val="TAH Car"/>
    <w:link w:val="TAH"/>
    <w:uiPriority w:val="99"/>
    <w:qFormat/>
    <w:locked/>
    <w:rPr>
      <w:rFonts w:ascii="Arial" w:hAnsi="Arial" w:cs="Arial"/>
      <w:b/>
      <w:sz w:val="18"/>
      <w:lang w:val="en-GB" w:eastAsia="en-US"/>
    </w:rPr>
  </w:style>
  <w:style w:type="character" w:customStyle="1" w:styleId="hgkelc">
    <w:name w:val="hgkelc"/>
    <w:basedOn w:val="Policepardfaut"/>
  </w:style>
  <w:style w:type="character" w:customStyle="1" w:styleId="q4iawc">
    <w:name w:val="q4iawc"/>
    <w:basedOn w:val="Policepardfaut"/>
  </w:style>
  <w:style w:type="character" w:customStyle="1" w:styleId="artdef0">
    <w:name w:val="artdef"/>
    <w:basedOn w:val="Policepardfaut"/>
  </w:style>
  <w:style w:type="character" w:customStyle="1" w:styleId="Tabledefbold">
    <w:name w:val="Table_def + bold"/>
    <w:basedOn w:val="Policepardfaut"/>
    <w:rPr>
      <w:b/>
      <w:bCs w:val="0"/>
      <w:color w:val="auto"/>
      <w:lang w:val="en-GB"/>
    </w:rPr>
  </w:style>
  <w:style w:type="character" w:customStyle="1" w:styleId="ApprefBold0">
    <w:name w:val="App_ref + Bold"/>
    <w:basedOn w:val="Appref"/>
    <w:uiPriority w:val="99"/>
    <w:qFormat/>
    <w:rPr>
      <w:b/>
      <w:bCs/>
      <w:color w:val="000000"/>
    </w:rPr>
  </w:style>
  <w:style w:type="character" w:customStyle="1" w:styleId="ArtrefBold0">
    <w:name w:val="Art_ref +  Bold"/>
    <w:basedOn w:val="Artref"/>
    <w:uiPriority w:val="99"/>
    <w:rPr>
      <w:b/>
      <w:bCs w:val="0"/>
      <w:color w:val="auto"/>
    </w:rPr>
  </w:style>
  <w:style w:type="character" w:customStyle="1" w:styleId="Hyperlink0">
    <w:name w:val="Hyperlink.0"/>
    <w:basedOn w:val="Lienhypertexte"/>
    <w:rPr>
      <w:color w:val="0000FF"/>
      <w:u w:val="single" w:color="0000FF"/>
      <w14:textOutline w14:w="0" w14:cap="rnd" w14:cmpd="sng" w14:algn="ctr">
        <w14:noFill/>
        <w14:prstDash w14:val="solid"/>
        <w14:bevel/>
      </w14:textOutline>
    </w:rPr>
  </w:style>
  <w:style w:type="character" w:customStyle="1" w:styleId="Hyperlink1">
    <w:name w:val="Hyperlink1"/>
    <w:basedOn w:val="Policepardfaut"/>
    <w:rPr>
      <w:color w:val="0563C1"/>
      <w:u w:val="single"/>
    </w:rPr>
  </w:style>
  <w:style w:type="character" w:customStyle="1" w:styleId="Mention1">
    <w:name w:val="Mention1"/>
    <w:basedOn w:val="Policepardfaut"/>
    <w:uiPriority w:val="99"/>
    <w:rPr>
      <w:color w:val="2B579A"/>
      <w:shd w:val="clear" w:color="auto" w:fill="E6E6E6"/>
    </w:rPr>
  </w:style>
  <w:style w:type="character" w:customStyle="1" w:styleId="contentpasted5">
    <w:name w:val="contentpasted5"/>
    <w:basedOn w:val="Policepardfaut"/>
  </w:style>
  <w:style w:type="character" w:customStyle="1" w:styleId="contentpasted6">
    <w:name w:val="contentpasted6"/>
    <w:basedOn w:val="Policepardfaut"/>
  </w:style>
  <w:style w:type="character" w:customStyle="1" w:styleId="cf01">
    <w:name w:val="cf01"/>
    <w:basedOn w:val="Policepardfaut"/>
    <w:rPr>
      <w:rFonts w:ascii="Segoe UI" w:hAnsi="Segoe UI" w:cs="Segoe UI" w:hint="default"/>
      <w:sz w:val="18"/>
      <w:szCs w:val="18"/>
    </w:rPr>
  </w:style>
  <w:style w:type="character" w:customStyle="1" w:styleId="rvts7">
    <w:name w:val="rvts7"/>
    <w:basedOn w:val="Policepardfaut"/>
    <w:rPr>
      <w:rFonts w:ascii="Calibri" w:hAnsi="Calibri" w:cs="Calibri" w:hint="default"/>
      <w:sz w:val="24"/>
      <w:szCs w:val="24"/>
    </w:rPr>
  </w:style>
  <w:style w:type="character" w:customStyle="1" w:styleId="illustration">
    <w:name w:val="illustration"/>
    <w:basedOn w:val="Policepardfaut"/>
  </w:style>
  <w:style w:type="character" w:customStyle="1" w:styleId="ECCHLmagenta">
    <w:name w:val="ECC HL magenta"/>
    <w:basedOn w:val="Policepardfaut"/>
    <w:uiPriority w:val="1"/>
    <w:qFormat/>
    <w:rPr>
      <w:color w:val="auto"/>
      <w:bdr w:val="none" w:sz="0" w:space="0" w:color="auto" w:frame="1"/>
      <w:shd w:val="clear" w:color="auto" w:fill="FF6699"/>
      <w:lang w:val="en-GB"/>
    </w:rPr>
  </w:style>
  <w:style w:type="character" w:customStyle="1" w:styleId="ECCHLyellow">
    <w:name w:val="ECC HL yellow"/>
    <w:basedOn w:val="Policepardfaut"/>
    <w:uiPriority w:val="1"/>
    <w:qFormat/>
    <w:rPr>
      <w:i w:val="0"/>
      <w:iCs w:val="0"/>
      <w:bdr w:val="none" w:sz="0" w:space="0" w:color="auto" w:frame="1"/>
      <w:shd w:val="clear" w:color="auto" w:fill="FFFF00"/>
      <w:lang w:val="en-GB"/>
    </w:rPr>
  </w:style>
  <w:style w:type="character" w:customStyle="1" w:styleId="normaltextrun">
    <w:name w:val="normaltextrun"/>
    <w:basedOn w:val="Policepardfaut"/>
  </w:style>
  <w:style w:type="character" w:customStyle="1" w:styleId="WW8Num2z0">
    <w:name w:val="WW8Num2z0"/>
    <w:rPr>
      <w:rFonts w:ascii="Times New Roman" w:hAnsi="Times New Roman" w:cs="Times New Roman" w:hint="default"/>
    </w:rPr>
  </w:style>
  <w:style w:type="character" w:customStyle="1" w:styleId="EndnoteCharacters">
    <w:name w:val="Endnote Characters"/>
    <w:rPr>
      <w:vertAlign w:val="superscript"/>
    </w:rPr>
  </w:style>
  <w:style w:type="character" w:customStyle="1" w:styleId="FootnoteCharacters">
    <w:name w:val="Footnote Characters"/>
    <w:rPr>
      <w:position w:val="6"/>
      <w:sz w:val="18"/>
    </w:rPr>
  </w:style>
  <w:style w:type="character" w:customStyle="1" w:styleId="ECCHLbrown">
    <w:name w:val="ECC HL brown"/>
    <w:basedOn w:val="Policepardfaut"/>
    <w:uiPriority w:val="1"/>
    <w:qFormat/>
    <w:rPr>
      <w:color w:val="D9D9D9" w:themeColor="background1" w:themeShade="D9"/>
      <w:bdr w:val="none" w:sz="0" w:space="0" w:color="auto" w:frame="1"/>
      <w:shd w:val="clear" w:color="auto" w:fill="996633"/>
    </w:rPr>
  </w:style>
  <w:style w:type="character" w:customStyle="1" w:styleId="ECCHLblue">
    <w:name w:val="ECC HL blue"/>
    <w:uiPriority w:val="1"/>
    <w:qFormat/>
    <w:rPr>
      <w:i w:val="0"/>
      <w:iCs w:val="0"/>
      <w:color w:val="FFFF00"/>
      <w:bdr w:val="none" w:sz="0" w:space="0" w:color="auto" w:frame="1"/>
      <w:shd w:val="clear" w:color="auto" w:fill="548DD4" w:themeFill="text2" w:themeFillTint="99"/>
      <w:lang w:val="en-GB"/>
    </w:rPr>
  </w:style>
  <w:style w:type="character" w:customStyle="1" w:styleId="ECCHLcyan">
    <w:name w:val="ECC HL cyan"/>
    <w:uiPriority w:val="1"/>
    <w:qFormat/>
    <w:rPr>
      <w:i w:val="0"/>
      <w:iCs w:val="0"/>
      <w:bdr w:val="none" w:sz="0" w:space="0" w:color="auto" w:frame="1"/>
      <w:shd w:val="clear" w:color="auto" w:fill="00FFFF"/>
      <w:lang w:val="en-GB"/>
    </w:rPr>
  </w:style>
  <w:style w:type="character" w:customStyle="1" w:styleId="ECCHLgreen">
    <w:name w:val="ECC HL green"/>
    <w:uiPriority w:val="1"/>
    <w:qFormat/>
    <w:rPr>
      <w:i w:val="0"/>
      <w:iCs w:val="0"/>
      <w:bdr w:val="none" w:sz="0" w:space="0" w:color="auto" w:frame="1"/>
      <w:shd w:val="clear" w:color="auto" w:fill="92D050"/>
      <w:lang w:val="en-GB"/>
    </w:rPr>
  </w:style>
  <w:style w:type="character" w:customStyle="1" w:styleId="ECCHLorange">
    <w:name w:val="ECC HL orange"/>
    <w:basedOn w:val="Policepardfaut"/>
    <w:uiPriority w:val="1"/>
    <w:qFormat/>
    <w:rPr>
      <w:bdr w:val="none" w:sz="0" w:space="0" w:color="auto" w:frame="1"/>
      <w:shd w:val="clear" w:color="auto" w:fill="FFC000"/>
    </w:rPr>
  </w:style>
  <w:style w:type="character" w:customStyle="1" w:styleId="ECCHLpetrol">
    <w:name w:val="ECC HL petrol"/>
    <w:uiPriority w:val="1"/>
    <w:qFormat/>
    <w:rPr>
      <w:i w:val="0"/>
      <w:iCs w:val="0"/>
      <w:color w:val="FFFFFF" w:themeColor="background1"/>
      <w:bdr w:val="none" w:sz="0" w:space="0" w:color="auto" w:frame="1"/>
      <w:shd w:val="clear" w:color="auto" w:fill="008080"/>
    </w:rPr>
  </w:style>
  <w:style w:type="character" w:customStyle="1" w:styleId="ECCHLunderlined">
    <w:name w:val="ECC HL underlined"/>
    <w:basedOn w:val="Policepardfaut"/>
    <w:uiPriority w:val="1"/>
    <w:qFormat/>
    <w:rPr>
      <w:i w:val="0"/>
      <w:iCs w:val="0"/>
      <w:u w:val="single"/>
    </w:rPr>
  </w:style>
  <w:style w:type="character" w:customStyle="1" w:styleId="ECCHLsubscript">
    <w:name w:val="ECC HL sub script"/>
    <w:basedOn w:val="Policepardfaut"/>
    <w:uiPriority w:val="1"/>
    <w:qFormat/>
    <w:rPr>
      <w:vertAlign w:val="subscript"/>
    </w:rPr>
  </w:style>
  <w:style w:type="character" w:customStyle="1" w:styleId="ECCHLsuperscript">
    <w:name w:val="ECC HL super script"/>
    <w:basedOn w:val="Policepardfaut"/>
    <w:uiPriority w:val="1"/>
    <w:qFormat/>
    <w:rPr>
      <w:vertAlign w:val="superscript"/>
    </w:rPr>
  </w:style>
  <w:style w:type="character" w:customStyle="1" w:styleId="skypepnhprintcontainer1381318816">
    <w:name w:val="skype_pnh_print_container_1381318816"/>
    <w:basedOn w:val="Policepardfaut"/>
  </w:style>
  <w:style w:type="character" w:customStyle="1" w:styleId="skypepnhtextspan">
    <w:name w:val="skype_pnh_text_span"/>
    <w:basedOn w:val="Policepardfaut"/>
  </w:style>
  <w:style w:type="character" w:customStyle="1" w:styleId="AnnextitleChar1">
    <w:name w:val="Annex_title Char1"/>
    <w:basedOn w:val="Policepardfaut"/>
    <w:locked/>
    <w:rPr>
      <w:rFonts w:ascii="Times New Roman Bold" w:hAnsi="Times New Roman Bold" w:cs="Times New Roman Bold" w:hint="default"/>
      <w:b/>
      <w:bCs w:val="0"/>
      <w:sz w:val="28"/>
      <w:lang w:val="en-GB" w:eastAsia="en-US"/>
    </w:rPr>
  </w:style>
  <w:style w:type="character" w:customStyle="1" w:styleId="BodyText3Char1">
    <w:name w:val="Body Text 3 Char1"/>
    <w:basedOn w:val="Policepardfaut"/>
    <w:semiHidden/>
    <w:rPr>
      <w:rFonts w:ascii="Times New Roman" w:hAnsi="Times New Roman" w:cs="Times New Roman" w:hint="default"/>
      <w:sz w:val="16"/>
      <w:szCs w:val="16"/>
      <w:lang w:val="en-GB" w:eastAsia="en-US"/>
    </w:rPr>
  </w:style>
  <w:style w:type="character" w:customStyle="1" w:styleId="BodyText2Char1">
    <w:name w:val="Body Text 2 Char1"/>
    <w:basedOn w:val="Policepardfaut"/>
    <w:semiHidden/>
    <w:rPr>
      <w:rFonts w:ascii="Times New Roman" w:hAnsi="Times New Roman" w:cs="Times New Roman" w:hint="default"/>
      <w:sz w:val="24"/>
      <w:lang w:val="en-GB" w:eastAsia="en-US"/>
    </w:rPr>
  </w:style>
  <w:style w:type="character" w:customStyle="1" w:styleId="BodyTextIndent2Char1">
    <w:name w:val="Body Text Indent 2 Char1"/>
    <w:basedOn w:val="Policepardfaut"/>
    <w:semiHidden/>
    <w:rPr>
      <w:rFonts w:ascii="Times New Roman" w:hAnsi="Times New Roman" w:cs="Times New Roman" w:hint="default"/>
      <w:sz w:val="24"/>
      <w:lang w:val="en-GB" w:eastAsia="en-US"/>
    </w:rPr>
  </w:style>
  <w:style w:type="character" w:customStyle="1" w:styleId="BodyTextIndent3Char1">
    <w:name w:val="Body Text Indent 3 Char1"/>
    <w:basedOn w:val="Policepardfaut"/>
    <w:semiHidden/>
    <w:rPr>
      <w:rFonts w:ascii="Times New Roman" w:hAnsi="Times New Roman" w:cs="Times New Roman" w:hint="default"/>
      <w:sz w:val="16"/>
      <w:szCs w:val="16"/>
      <w:lang w:val="en-GB" w:eastAsia="en-US"/>
    </w:rPr>
  </w:style>
  <w:style w:type="character" w:customStyle="1" w:styleId="ClosingChar1">
    <w:name w:val="Closing Char1"/>
    <w:basedOn w:val="Policepardfaut"/>
    <w:semiHidden/>
    <w:rPr>
      <w:rFonts w:ascii="Times New Roman" w:hAnsi="Times New Roman" w:cs="Times New Roman" w:hint="default"/>
      <w:sz w:val="24"/>
      <w:lang w:val="en-GB" w:eastAsia="en-US"/>
    </w:rPr>
  </w:style>
  <w:style w:type="character" w:customStyle="1" w:styleId="enumlev2Char">
    <w:name w:val="enumlev2 Char"/>
    <w:basedOn w:val="enumlev1Char"/>
    <w:rPr>
      <w:rFonts w:ascii="Times New Roman" w:hAnsi="Times New Roman" w:cs="Angsana New"/>
      <w:sz w:val="24"/>
      <w:lang w:val="en-GB" w:eastAsia="en-US" w:bidi="ar-SA"/>
    </w:rPr>
  </w:style>
  <w:style w:type="character" w:customStyle="1" w:styleId="Mentionnonrsolue1">
    <w:name w:val="Mention non résolue1"/>
    <w:basedOn w:val="Policepardfaut"/>
    <w:uiPriority w:val="99"/>
    <w:semiHidden/>
    <w:rPr>
      <w:color w:val="605E5C"/>
      <w:shd w:val="clear" w:color="auto" w:fill="E1DFDD"/>
    </w:rPr>
  </w:style>
  <w:style w:type="table" w:styleId="Tableausimple1">
    <w:name w:val="Table Simple 1"/>
    <w:basedOn w:val="TableauNormal"/>
    <w:uiPriority w:val="99"/>
    <w:semiHidden/>
    <w:unhideWhenUsed/>
    <w:pPr>
      <w:spacing w:after="160" w:line="256" w:lineRule="auto"/>
    </w:pPr>
    <w:rPr>
      <w:rFonts w:asciiTheme="minorHAnsi" w:eastAsiaTheme="minorHAnsi" w:hAnsiTheme="minorHAnsi" w:cstheme="minorBidi"/>
      <w:sz w:val="22"/>
      <w:szCs w:val="22"/>
      <w:lang w:val="fr-FR" w:eastAsia="en-US"/>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Grilledetableau1">
    <w:name w:val="Table Grid 1"/>
    <w:basedOn w:val="TableauNormal"/>
    <w:uiPriority w:val="99"/>
    <w:semiHidden/>
    <w:unhideWhenUsed/>
    <w:pPr>
      <w:autoSpaceDE w:val="0"/>
      <w:autoSpaceDN w:val="0"/>
      <w:jc w:val="center"/>
    </w:pPr>
    <w:rPr>
      <w:rFonts w:ascii="Times New Roman" w:eastAsia="Batang" w:hAnsi="Times New Roman"/>
      <w:lang w:val="de-DE" w:eastAsia="de-D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lledetableau8">
    <w:name w:val="Table Grid 8"/>
    <w:basedOn w:val="TableauNormal"/>
    <w:uiPriority w:val="99"/>
    <w:semiHidden/>
    <w:unhideWhenUsed/>
    <w:pPr>
      <w:tabs>
        <w:tab w:val="left" w:pos="794"/>
        <w:tab w:val="left" w:pos="1191"/>
        <w:tab w:val="left" w:pos="1588"/>
        <w:tab w:val="left" w:pos="1985"/>
      </w:tabs>
      <w:overflowPunct w:val="0"/>
      <w:autoSpaceDE w:val="0"/>
      <w:autoSpaceDN w:val="0"/>
      <w:adjustRightInd w:val="0"/>
      <w:spacing w:before="120"/>
    </w:pPr>
    <w:rPr>
      <w:rFonts w:ascii="CG Times" w:eastAsia="SimSun" w:hAnsi="CG Times" w:cs="Angsana New"/>
      <w:lang w:val="de-DE" w:eastAsia="en-US"/>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CG Times" w:hAnsi="CG Times" w:cs="Angsana New" w:hint="default"/>
        <w:b/>
        <w:bCs/>
        <w:color w:val="FFFFFF"/>
      </w:rPr>
      <w:tblPr/>
      <w:tcPr>
        <w:tcBorders>
          <w:tl2br w:val="none" w:sz="0" w:space="0" w:color="auto"/>
          <w:tr2bl w:val="none" w:sz="0" w:space="0" w:color="auto"/>
        </w:tcBorders>
        <w:shd w:val="solid" w:color="000080" w:fill="FFFFFF"/>
      </w:tcPr>
    </w:tblStylePr>
    <w:tblStylePr w:type="lastRow">
      <w:rPr>
        <w:rFonts w:ascii="CG Times" w:hAnsi="CG Times" w:cs="Angsana New" w:hint="default"/>
        <w:b/>
        <w:bCs/>
        <w:color w:val="auto"/>
      </w:rPr>
      <w:tblPr/>
      <w:tcPr>
        <w:tcBorders>
          <w:tl2br w:val="none" w:sz="0" w:space="0" w:color="auto"/>
          <w:tr2bl w:val="none" w:sz="0" w:space="0" w:color="auto"/>
        </w:tcBorders>
      </w:tcPr>
    </w:tblStylePr>
    <w:tblStylePr w:type="lastCol">
      <w:rPr>
        <w:rFonts w:ascii="CG Times" w:hAnsi="CG Times" w:cs="Angsana New" w:hint="default"/>
        <w:b/>
        <w:bCs/>
        <w:color w:val="auto"/>
      </w:rPr>
      <w:tblPr/>
      <w:tcPr>
        <w:tcBorders>
          <w:tl2br w:val="none" w:sz="0" w:space="0" w:color="auto"/>
          <w:tr2bl w:val="none" w:sz="0" w:space="0" w:color="auto"/>
        </w:tcBorders>
      </w:tcPr>
    </w:tblStylePr>
  </w:style>
  <w:style w:type="table" w:styleId="Grillecouleur">
    <w:name w:val="Colorful Grid"/>
    <w:basedOn w:val="TableauNormal"/>
    <w:uiPriority w:val="73"/>
    <w:semiHidden/>
    <w:unhideWhenUsed/>
    <w:rPr>
      <w:rFonts w:asciiTheme="minorHAnsi" w:eastAsiaTheme="minorHAnsi" w:hAnsiTheme="minorHAnsi" w:cstheme="minorBidi"/>
      <w:color w:val="000000" w:themeColor="text1"/>
      <w:sz w:val="22"/>
      <w:szCs w:val="22"/>
      <w:lang w:val="fr-FR" w:eastAsia="en-US"/>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eclaire-Accent1">
    <w:name w:val="Light List Accent 1"/>
    <w:basedOn w:val="TableauNormal"/>
    <w:uiPriority w:val="61"/>
    <w:semiHidden/>
    <w:unhideWhenUsed/>
    <w:rPr>
      <w:rFonts w:ascii="CG Times" w:eastAsia="MS Mincho" w:hAnsi="CG Times" w:cs="Times"/>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couleur-Accent6">
    <w:name w:val="Colorful Grid Accent 6"/>
    <w:basedOn w:val="TableauNormal"/>
    <w:uiPriority w:val="73"/>
    <w:semiHidden/>
    <w:unhideWhenUsed/>
    <w:rPr>
      <w:rFonts w:asciiTheme="minorHAnsi" w:eastAsiaTheme="minorHAnsi" w:hAnsiTheme="minorHAnsi" w:cstheme="minorBidi"/>
      <w:color w:val="000000" w:themeColor="text1"/>
      <w:sz w:val="22"/>
      <w:szCs w:val="22"/>
      <w:lang w:val="fr-FR" w:eastAsia="en-US"/>
    </w:rPr>
    <w:tblPr>
      <w:tblStyleRowBandSize w:val="1"/>
      <w:tblStyleColBandSize w:val="1"/>
      <w:tblInd w:w="0" w:type="nil"/>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detableauclaire">
    <w:name w:val="Grid Table Light"/>
    <w:basedOn w:val="TableauNormal"/>
    <w:uiPriority w:val="40"/>
    <w:rPr>
      <w:rFonts w:ascii="Calibri" w:eastAsia="SimSun" w:hAnsi="Calibri"/>
      <w:lang w:val="en-GB" w:eastAsia="en-GB"/>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
    <w:name w:val="TableGrid"/>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table" w:customStyle="1" w:styleId="TableGrid2">
    <w:name w:val="Table Grid2"/>
    <w:basedOn w:val="TableauNormal"/>
    <w:rPr>
      <w:rFonts w:ascii="CG Times" w:eastAsia="MS Mincho" w:hAnsi="CG Times" w:cs="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LegendNote">
    <w:name w:val="Table_Legend_Note"/>
    <w:basedOn w:val="Tablelegend"/>
    <w:next w:val="Tablelegen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textAlignment w:val="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7785">
      <w:bodyDiv w:val="1"/>
      <w:marLeft w:val="0"/>
      <w:marRight w:val="0"/>
      <w:marTop w:val="0"/>
      <w:marBottom w:val="0"/>
      <w:divBdr>
        <w:top w:val="none" w:sz="0" w:space="0" w:color="auto"/>
        <w:left w:val="none" w:sz="0" w:space="0" w:color="auto"/>
        <w:bottom w:val="none" w:sz="0" w:space="0" w:color="auto"/>
        <w:right w:val="none" w:sz="0" w:space="0" w:color="auto"/>
      </w:divBdr>
    </w:div>
    <w:div w:id="220558803">
      <w:bodyDiv w:val="1"/>
      <w:marLeft w:val="0"/>
      <w:marRight w:val="0"/>
      <w:marTop w:val="0"/>
      <w:marBottom w:val="0"/>
      <w:divBdr>
        <w:top w:val="none" w:sz="0" w:space="0" w:color="auto"/>
        <w:left w:val="none" w:sz="0" w:space="0" w:color="auto"/>
        <w:bottom w:val="none" w:sz="0" w:space="0" w:color="auto"/>
        <w:right w:val="none" w:sz="0" w:space="0" w:color="auto"/>
      </w:divBdr>
    </w:div>
    <w:div w:id="462384658">
      <w:bodyDiv w:val="1"/>
      <w:marLeft w:val="0"/>
      <w:marRight w:val="0"/>
      <w:marTop w:val="0"/>
      <w:marBottom w:val="0"/>
      <w:divBdr>
        <w:top w:val="none" w:sz="0" w:space="0" w:color="auto"/>
        <w:left w:val="none" w:sz="0" w:space="0" w:color="auto"/>
        <w:bottom w:val="none" w:sz="0" w:space="0" w:color="auto"/>
        <w:right w:val="none" w:sz="0" w:space="0" w:color="auto"/>
      </w:divBdr>
      <w:divsChild>
        <w:div w:id="477386205">
          <w:marLeft w:val="0"/>
          <w:marRight w:val="0"/>
          <w:marTop w:val="0"/>
          <w:marBottom w:val="0"/>
          <w:divBdr>
            <w:top w:val="none" w:sz="0" w:space="0" w:color="auto"/>
            <w:left w:val="none" w:sz="0" w:space="0" w:color="auto"/>
            <w:bottom w:val="none" w:sz="0" w:space="0" w:color="auto"/>
            <w:right w:val="none" w:sz="0" w:space="0" w:color="auto"/>
          </w:divBdr>
        </w:div>
      </w:divsChild>
    </w:div>
    <w:div w:id="745416035">
      <w:bodyDiv w:val="1"/>
      <w:marLeft w:val="0"/>
      <w:marRight w:val="0"/>
      <w:marTop w:val="0"/>
      <w:marBottom w:val="0"/>
      <w:divBdr>
        <w:top w:val="none" w:sz="0" w:space="0" w:color="auto"/>
        <w:left w:val="none" w:sz="0" w:space="0" w:color="auto"/>
        <w:bottom w:val="none" w:sz="0" w:space="0" w:color="auto"/>
        <w:right w:val="none" w:sz="0" w:space="0" w:color="auto"/>
      </w:divBdr>
    </w:div>
    <w:div w:id="1226066683">
      <w:bodyDiv w:val="1"/>
      <w:marLeft w:val="0"/>
      <w:marRight w:val="0"/>
      <w:marTop w:val="0"/>
      <w:marBottom w:val="0"/>
      <w:divBdr>
        <w:top w:val="none" w:sz="0" w:space="0" w:color="auto"/>
        <w:left w:val="none" w:sz="0" w:space="0" w:color="auto"/>
        <w:bottom w:val="none" w:sz="0" w:space="0" w:color="auto"/>
        <w:right w:val="none" w:sz="0" w:space="0" w:color="auto"/>
      </w:divBdr>
    </w:div>
    <w:div w:id="1287394559">
      <w:bodyDiv w:val="1"/>
      <w:marLeft w:val="0"/>
      <w:marRight w:val="0"/>
      <w:marTop w:val="0"/>
      <w:marBottom w:val="0"/>
      <w:divBdr>
        <w:top w:val="none" w:sz="0" w:space="0" w:color="auto"/>
        <w:left w:val="none" w:sz="0" w:space="0" w:color="auto"/>
        <w:bottom w:val="none" w:sz="0" w:space="0" w:color="auto"/>
        <w:right w:val="none" w:sz="0" w:space="0" w:color="auto"/>
      </w:divBdr>
    </w:div>
    <w:div w:id="1350721420">
      <w:bodyDiv w:val="1"/>
      <w:marLeft w:val="0"/>
      <w:marRight w:val="0"/>
      <w:marTop w:val="0"/>
      <w:marBottom w:val="0"/>
      <w:divBdr>
        <w:top w:val="none" w:sz="0" w:space="0" w:color="auto"/>
        <w:left w:val="none" w:sz="0" w:space="0" w:color="auto"/>
        <w:bottom w:val="none" w:sz="0" w:space="0" w:color="auto"/>
        <w:right w:val="none" w:sz="0" w:space="0" w:color="auto"/>
      </w:divBdr>
    </w:div>
    <w:div w:id="1418746183">
      <w:bodyDiv w:val="1"/>
      <w:marLeft w:val="0"/>
      <w:marRight w:val="0"/>
      <w:marTop w:val="0"/>
      <w:marBottom w:val="0"/>
      <w:divBdr>
        <w:top w:val="none" w:sz="0" w:space="0" w:color="auto"/>
        <w:left w:val="none" w:sz="0" w:space="0" w:color="auto"/>
        <w:bottom w:val="none" w:sz="0" w:space="0" w:color="auto"/>
        <w:right w:val="none" w:sz="0" w:space="0" w:color="auto"/>
      </w:divBdr>
    </w:div>
    <w:div w:id="1462311648">
      <w:bodyDiv w:val="1"/>
      <w:marLeft w:val="0"/>
      <w:marRight w:val="0"/>
      <w:marTop w:val="0"/>
      <w:marBottom w:val="0"/>
      <w:divBdr>
        <w:top w:val="none" w:sz="0" w:space="0" w:color="auto"/>
        <w:left w:val="none" w:sz="0" w:space="0" w:color="auto"/>
        <w:bottom w:val="none" w:sz="0" w:space="0" w:color="auto"/>
        <w:right w:val="none" w:sz="0" w:space="0" w:color="auto"/>
      </w:divBdr>
    </w:div>
    <w:div w:id="1681545096">
      <w:bodyDiv w:val="1"/>
      <w:marLeft w:val="0"/>
      <w:marRight w:val="0"/>
      <w:marTop w:val="0"/>
      <w:marBottom w:val="0"/>
      <w:divBdr>
        <w:top w:val="none" w:sz="0" w:space="0" w:color="auto"/>
        <w:left w:val="none" w:sz="0" w:space="0" w:color="auto"/>
        <w:bottom w:val="none" w:sz="0" w:space="0" w:color="auto"/>
        <w:right w:val="none" w:sz="0" w:space="0" w:color="auto"/>
      </w:divBdr>
    </w:div>
    <w:div w:id="1688750782">
      <w:bodyDiv w:val="1"/>
      <w:marLeft w:val="0"/>
      <w:marRight w:val="0"/>
      <w:marTop w:val="0"/>
      <w:marBottom w:val="0"/>
      <w:divBdr>
        <w:top w:val="none" w:sz="0" w:space="0" w:color="auto"/>
        <w:left w:val="none" w:sz="0" w:space="0" w:color="auto"/>
        <w:bottom w:val="none" w:sz="0" w:space="0" w:color="auto"/>
        <w:right w:val="none" w:sz="0" w:space="0" w:color="auto"/>
      </w:divBdr>
    </w:div>
    <w:div w:id="1691376417">
      <w:bodyDiv w:val="1"/>
      <w:marLeft w:val="0"/>
      <w:marRight w:val="0"/>
      <w:marTop w:val="0"/>
      <w:marBottom w:val="0"/>
      <w:divBdr>
        <w:top w:val="none" w:sz="0" w:space="0" w:color="auto"/>
        <w:left w:val="none" w:sz="0" w:space="0" w:color="auto"/>
        <w:bottom w:val="none" w:sz="0" w:space="0" w:color="auto"/>
        <w:right w:val="none" w:sz="0" w:space="0" w:color="auto"/>
      </w:divBdr>
    </w:div>
    <w:div w:id="1700279927">
      <w:bodyDiv w:val="1"/>
      <w:marLeft w:val="0"/>
      <w:marRight w:val="0"/>
      <w:marTop w:val="0"/>
      <w:marBottom w:val="0"/>
      <w:divBdr>
        <w:top w:val="none" w:sz="0" w:space="0" w:color="auto"/>
        <w:left w:val="none" w:sz="0" w:space="0" w:color="auto"/>
        <w:bottom w:val="none" w:sz="0" w:space="0" w:color="auto"/>
        <w:right w:val="none" w:sz="0" w:space="0" w:color="auto"/>
      </w:divBdr>
    </w:div>
    <w:div w:id="1736510455">
      <w:bodyDiv w:val="1"/>
      <w:marLeft w:val="0"/>
      <w:marRight w:val="0"/>
      <w:marTop w:val="0"/>
      <w:marBottom w:val="0"/>
      <w:divBdr>
        <w:top w:val="none" w:sz="0" w:space="0" w:color="auto"/>
        <w:left w:val="none" w:sz="0" w:space="0" w:color="auto"/>
        <w:bottom w:val="none" w:sz="0" w:space="0" w:color="auto"/>
        <w:right w:val="none" w:sz="0" w:space="0" w:color="auto"/>
      </w:divBdr>
    </w:div>
    <w:div w:id="1847094667">
      <w:bodyDiv w:val="1"/>
      <w:marLeft w:val="0"/>
      <w:marRight w:val="0"/>
      <w:marTop w:val="0"/>
      <w:marBottom w:val="0"/>
      <w:divBdr>
        <w:top w:val="none" w:sz="0" w:space="0" w:color="auto"/>
        <w:left w:val="none" w:sz="0" w:space="0" w:color="auto"/>
        <w:bottom w:val="none" w:sz="0" w:space="0" w:color="auto"/>
        <w:right w:val="none" w:sz="0" w:space="0" w:color="auto"/>
      </w:divBdr>
    </w:div>
    <w:div w:id="205030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R16-WRC19-C-5471!A7!MSW-E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0D702227-800A-448C-84E5-B91884487FA4}">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0E99FA42-C4E3-49D4-A5E6-4ACF18362DB2}">
  <ds:schemaRefs>
    <ds:schemaRef ds:uri="http://schemas.openxmlformats.org/officeDocument/2006/bibliography"/>
  </ds:schemaRefs>
</ds:datastoreItem>
</file>

<file path=customXml/itemProps4.xml><?xml version="1.0" encoding="utf-8"?>
<ds:datastoreItem xmlns:ds="http://schemas.openxmlformats.org/officeDocument/2006/customXml" ds:itemID="{6426F45E-26D8-4668-BBD3-BE8F34CA447C}">
  <ds:schemaRefs>
    <ds:schemaRef ds:uri="http://schemas.microsoft.com/sharepoint/v3/contenttype/forms"/>
  </ds:schemaRefs>
</ds:datastoreItem>
</file>

<file path=customXml/itemProps5.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b4a4d2-f55e-4cb1-9d3d-d9e45016299a}" enabled="1" method="Standard" siteId="{88281ca8-e525-4a8d-b965-480a7ac2b970}"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7874</Words>
  <Characters>45401</Characters>
  <Application>Microsoft Office Word</Application>
  <DocSecurity>0</DocSecurity>
  <Lines>378</Lines>
  <Paragraphs>106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R16-WRC19-C-5471!A7!MSW-E</vt:lpstr>
      <vt:lpstr>R16-WRC19-C-5471!A7!MSW-E</vt:lpstr>
      <vt:lpstr>R16-WRC19-C-5471!A7!MSW-E</vt:lpstr>
    </vt:vector>
  </TitlesOfParts>
  <Manager>General Secretariat - Pool</Manager>
  <Company>International Telecommunication Union (ITU)</Company>
  <LinksUpToDate>false</LinksUpToDate>
  <CharactersWithSpaces>53169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R16-WRC19-C-5471!A7!MSW-E</dc:title>
  <dc:subject>World Radiocommunication Conference - 2019</dc:subject>
  <dc:creator>manias</dc:creator>
  <cp:keywords>CPI_2019.05.14.1</cp:keywords>
  <dc:description>Uploaded on 2015.07.06</dc:description>
  <cp:lastModifiedBy>OFCOM</cp:lastModifiedBy>
  <cp:revision>2</cp:revision>
  <cp:lastPrinted>2017-02-10T08:23:00Z</cp:lastPrinted>
  <dcterms:created xsi:type="dcterms:W3CDTF">2023-09-26T07:19:00Z</dcterms:created>
  <dcterms:modified xsi:type="dcterms:W3CDTF">2023-09-26T07:19:00Z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